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290A" w:rsidRPr="00FA466C" w:rsidRDefault="009C290A" w:rsidP="00380E32">
      <w:pPr>
        <w:pBdr>
          <w:top w:val="single" w:sz="12" w:space="1" w:color="auto"/>
        </w:pBdr>
        <w:autoSpaceDE w:val="0"/>
        <w:autoSpaceDN w:val="0"/>
        <w:adjustRightInd w:val="0"/>
        <w:jc w:val="both"/>
        <w:rPr>
          <w:b/>
          <w:bCs/>
          <w:i/>
          <w:iCs/>
          <w:sz w:val="22"/>
          <w:szCs w:val="22"/>
          <w:lang w:val="ro-RO"/>
        </w:rPr>
      </w:pPr>
      <w:bookmarkStart w:id="0" w:name="_GoBack"/>
      <w:bookmarkEnd w:id="0"/>
      <w:r w:rsidRPr="00FA466C">
        <w:rPr>
          <w:b/>
          <w:bCs/>
          <w:i/>
          <w:iCs/>
          <w:sz w:val="22"/>
          <w:szCs w:val="22"/>
          <w:lang w:val="ro-RO"/>
        </w:rPr>
        <w:t>Subiectul nr. 1</w:t>
      </w:r>
    </w:p>
    <w:p w:rsidR="00F9738A" w:rsidRPr="00FA466C" w:rsidRDefault="00F9738A" w:rsidP="00380E32">
      <w:pPr>
        <w:jc w:val="both"/>
        <w:rPr>
          <w:sz w:val="22"/>
          <w:szCs w:val="22"/>
          <w:lang w:val="ro-RO"/>
        </w:rPr>
      </w:pPr>
    </w:p>
    <w:p w:rsidR="009C290A" w:rsidRPr="00FA466C" w:rsidRDefault="009C290A" w:rsidP="00380E32">
      <w:pPr>
        <w:jc w:val="both"/>
        <w:rPr>
          <w:sz w:val="22"/>
          <w:szCs w:val="22"/>
          <w:lang w:val="ro-RO"/>
        </w:rPr>
      </w:pPr>
      <w:r w:rsidRPr="00FA466C">
        <w:rPr>
          <w:sz w:val="22"/>
          <w:szCs w:val="22"/>
          <w:lang w:val="ro-RO"/>
        </w:rPr>
        <w:t xml:space="preserve">Fişierul </w:t>
      </w:r>
      <w:r w:rsidRPr="00FA466C">
        <w:rPr>
          <w:b/>
          <w:sz w:val="22"/>
          <w:szCs w:val="22"/>
          <w:lang w:val="ro-RO"/>
        </w:rPr>
        <w:t>atestat.in</w:t>
      </w:r>
      <w:r w:rsidRPr="00FA466C">
        <w:rPr>
          <w:sz w:val="22"/>
          <w:szCs w:val="22"/>
          <w:lang w:val="ro-RO"/>
        </w:rPr>
        <w:t xml:space="preserve"> conţine două linii. Pe prima linie </w:t>
      </w:r>
      <w:r w:rsidR="003A7BA5" w:rsidRPr="00FA466C">
        <w:rPr>
          <w:sz w:val="22"/>
          <w:szCs w:val="22"/>
          <w:lang w:val="ro-RO"/>
        </w:rPr>
        <w:t xml:space="preserve">se </w:t>
      </w:r>
      <w:r w:rsidR="00873C78" w:rsidRPr="00FA466C">
        <w:rPr>
          <w:sz w:val="22"/>
          <w:szCs w:val="22"/>
          <w:lang w:val="ro-RO"/>
        </w:rPr>
        <w:t xml:space="preserve">găsește </w:t>
      </w:r>
      <w:r w:rsidRPr="00FA466C">
        <w:rPr>
          <w:sz w:val="22"/>
          <w:szCs w:val="22"/>
          <w:lang w:val="ro-RO"/>
        </w:rPr>
        <w:t xml:space="preserve">un număr natural nenul </w:t>
      </w:r>
      <w:r w:rsidRPr="00FA466C">
        <w:rPr>
          <w:b/>
          <w:sz w:val="22"/>
          <w:szCs w:val="22"/>
          <w:lang w:val="ro-RO"/>
        </w:rPr>
        <w:t>n,</w:t>
      </w:r>
      <w:r w:rsidRPr="00FA466C">
        <w:rPr>
          <w:sz w:val="22"/>
          <w:szCs w:val="22"/>
          <w:lang w:val="ro-RO"/>
        </w:rPr>
        <w:t xml:space="preserve"> (</w:t>
      </w:r>
      <w:r w:rsidRPr="00FA466C">
        <w:rPr>
          <w:b/>
          <w:sz w:val="22"/>
          <w:szCs w:val="22"/>
          <w:lang w:val="ro-RO"/>
        </w:rPr>
        <w:t>n&lt;1</w:t>
      </w:r>
      <w:r w:rsidR="003A7BA5" w:rsidRPr="00FA466C">
        <w:rPr>
          <w:b/>
          <w:sz w:val="22"/>
          <w:szCs w:val="22"/>
          <w:lang w:val="ro-RO"/>
        </w:rPr>
        <w:t>00</w:t>
      </w:r>
      <w:r w:rsidRPr="00FA466C">
        <w:rPr>
          <w:b/>
          <w:sz w:val="22"/>
          <w:szCs w:val="22"/>
          <w:lang w:val="ro-RO"/>
        </w:rPr>
        <w:t>0</w:t>
      </w:r>
      <w:r w:rsidRPr="00FA466C">
        <w:rPr>
          <w:sz w:val="22"/>
          <w:szCs w:val="22"/>
          <w:lang w:val="ro-RO"/>
        </w:rPr>
        <w:t>)</w:t>
      </w:r>
      <w:r w:rsidR="00873C78" w:rsidRPr="00FA466C">
        <w:rPr>
          <w:sz w:val="22"/>
          <w:szCs w:val="22"/>
          <w:lang w:val="ro-RO"/>
        </w:rPr>
        <w:t>, iar pe</w:t>
      </w:r>
      <w:r w:rsidRPr="00FA466C">
        <w:rPr>
          <w:sz w:val="22"/>
          <w:szCs w:val="22"/>
          <w:lang w:val="ro-RO"/>
        </w:rPr>
        <w:t xml:space="preserve"> cea de-a doua linie </w:t>
      </w:r>
      <w:r w:rsidR="003A7BA5" w:rsidRPr="00FA466C">
        <w:rPr>
          <w:sz w:val="22"/>
          <w:szCs w:val="22"/>
          <w:lang w:val="ro-RO"/>
        </w:rPr>
        <w:t xml:space="preserve">un şir de </w:t>
      </w:r>
      <w:r w:rsidRPr="00FA466C">
        <w:rPr>
          <w:b/>
          <w:sz w:val="22"/>
          <w:szCs w:val="22"/>
          <w:lang w:val="ro-RO"/>
        </w:rPr>
        <w:t>n</w:t>
      </w:r>
      <w:r w:rsidRPr="00FA466C">
        <w:rPr>
          <w:sz w:val="22"/>
          <w:szCs w:val="22"/>
          <w:lang w:val="ro-RO"/>
        </w:rPr>
        <w:t xml:space="preserve"> numere întregi</w:t>
      </w:r>
      <w:r w:rsidR="003A7BA5" w:rsidRPr="00FA466C">
        <w:rPr>
          <w:sz w:val="22"/>
          <w:szCs w:val="22"/>
          <w:lang w:val="ro-RO"/>
        </w:rPr>
        <w:t>,</w:t>
      </w:r>
      <w:r w:rsidRPr="00FA466C">
        <w:rPr>
          <w:sz w:val="22"/>
          <w:szCs w:val="22"/>
          <w:lang w:val="ro-RO"/>
        </w:rPr>
        <w:t xml:space="preserve"> </w:t>
      </w:r>
      <w:r w:rsidR="003A7BA5" w:rsidRPr="00FA466C">
        <w:rPr>
          <w:sz w:val="22"/>
          <w:szCs w:val="22"/>
          <w:lang w:val="ro-RO"/>
        </w:rPr>
        <w:t xml:space="preserve">de cel mult </w:t>
      </w:r>
      <w:r w:rsidR="003A7BA5" w:rsidRPr="00FA466C">
        <w:rPr>
          <w:b/>
          <w:sz w:val="22"/>
          <w:szCs w:val="22"/>
          <w:lang w:val="ro-RO"/>
        </w:rPr>
        <w:t>4</w:t>
      </w:r>
      <w:r w:rsidR="003A7BA5" w:rsidRPr="00FA466C">
        <w:rPr>
          <w:sz w:val="22"/>
          <w:szCs w:val="22"/>
          <w:lang w:val="ro-RO"/>
        </w:rPr>
        <w:t xml:space="preserve"> cifre</w:t>
      </w:r>
      <w:r w:rsidR="00873C78" w:rsidRPr="00FA466C">
        <w:rPr>
          <w:sz w:val="22"/>
          <w:szCs w:val="22"/>
          <w:lang w:val="ro-RO"/>
        </w:rPr>
        <w:t xml:space="preserve"> fiecare</w:t>
      </w:r>
      <w:r w:rsidR="003A7BA5" w:rsidRPr="00FA466C">
        <w:rPr>
          <w:sz w:val="22"/>
          <w:szCs w:val="22"/>
          <w:lang w:val="ro-RO"/>
        </w:rPr>
        <w:t xml:space="preserve">, </w:t>
      </w:r>
      <w:r w:rsidRPr="00FA466C">
        <w:rPr>
          <w:sz w:val="22"/>
          <w:szCs w:val="22"/>
          <w:lang w:val="ro-RO"/>
        </w:rPr>
        <w:t>separate prin câte un spaţiu.</w:t>
      </w:r>
    </w:p>
    <w:p w:rsidR="009C290A" w:rsidRPr="00FA466C" w:rsidRDefault="009C290A" w:rsidP="00380E32">
      <w:pPr>
        <w:jc w:val="both"/>
        <w:rPr>
          <w:sz w:val="22"/>
          <w:szCs w:val="22"/>
          <w:lang w:val="ro-RO"/>
        </w:rPr>
      </w:pPr>
      <w:r w:rsidRPr="00FA466C">
        <w:rPr>
          <w:sz w:val="22"/>
          <w:szCs w:val="22"/>
          <w:lang w:val="ro-RO"/>
        </w:rPr>
        <w:t>Să se scrie un program care:</w:t>
      </w:r>
    </w:p>
    <w:p w:rsidR="009C290A" w:rsidRPr="00FA466C" w:rsidRDefault="009C290A" w:rsidP="00380E32">
      <w:pPr>
        <w:numPr>
          <w:ilvl w:val="0"/>
          <w:numId w:val="2"/>
        </w:numPr>
        <w:tabs>
          <w:tab w:val="clear" w:pos="720"/>
          <w:tab w:val="num" w:pos="284"/>
        </w:tabs>
        <w:ind w:left="284" w:hanging="284"/>
        <w:jc w:val="both"/>
        <w:rPr>
          <w:sz w:val="22"/>
          <w:szCs w:val="22"/>
          <w:lang w:val="ro-RO"/>
        </w:rPr>
      </w:pPr>
      <w:r w:rsidRPr="00FA466C">
        <w:rPr>
          <w:sz w:val="22"/>
          <w:szCs w:val="22"/>
          <w:lang w:val="ro-RO"/>
        </w:rPr>
        <w:t xml:space="preserve">să afişeze pe ecran, în linie, valorile </w:t>
      </w:r>
      <w:r w:rsidRPr="00FA466C">
        <w:rPr>
          <w:b/>
          <w:sz w:val="22"/>
          <w:szCs w:val="22"/>
          <w:lang w:val="ro-RO"/>
        </w:rPr>
        <w:t>absolute</w:t>
      </w:r>
      <w:r w:rsidRPr="00FA466C">
        <w:rPr>
          <w:sz w:val="22"/>
          <w:szCs w:val="22"/>
          <w:lang w:val="ro-RO"/>
        </w:rPr>
        <w:t xml:space="preserve"> ale numerelor din şir, separate prin câte un spaţiu;</w:t>
      </w:r>
    </w:p>
    <w:p w:rsidR="009C290A" w:rsidRPr="00FA466C" w:rsidRDefault="009C290A" w:rsidP="00380E32">
      <w:pPr>
        <w:numPr>
          <w:ilvl w:val="0"/>
          <w:numId w:val="2"/>
        </w:numPr>
        <w:tabs>
          <w:tab w:val="clear" w:pos="720"/>
          <w:tab w:val="num" w:pos="284"/>
        </w:tabs>
        <w:ind w:left="284" w:hanging="284"/>
        <w:jc w:val="both"/>
        <w:rPr>
          <w:sz w:val="22"/>
          <w:szCs w:val="22"/>
          <w:lang w:val="ro-RO"/>
        </w:rPr>
      </w:pPr>
      <w:r w:rsidRPr="00FA466C">
        <w:rPr>
          <w:sz w:val="22"/>
          <w:szCs w:val="22"/>
          <w:lang w:val="ro-RO"/>
        </w:rPr>
        <w:t>să afişeze pe ecran, în linie, numărul de divizori pozitivi proprii pentru fiecare număr din şir, separaţi prin câte un spaţiu;</w:t>
      </w:r>
    </w:p>
    <w:p w:rsidR="009C290A" w:rsidRPr="00FA466C" w:rsidRDefault="009C290A" w:rsidP="00380E32">
      <w:pPr>
        <w:numPr>
          <w:ilvl w:val="0"/>
          <w:numId w:val="2"/>
        </w:numPr>
        <w:tabs>
          <w:tab w:val="clear" w:pos="720"/>
          <w:tab w:val="num" w:pos="284"/>
        </w:tabs>
        <w:ind w:left="284" w:hanging="284"/>
        <w:jc w:val="both"/>
        <w:rPr>
          <w:sz w:val="22"/>
          <w:szCs w:val="22"/>
          <w:lang w:val="ro-RO"/>
        </w:rPr>
      </w:pPr>
      <w:r w:rsidRPr="00FA466C">
        <w:rPr>
          <w:sz w:val="22"/>
          <w:szCs w:val="22"/>
          <w:lang w:val="ro-RO"/>
        </w:rPr>
        <w:t xml:space="preserve">să scrie în fişierul </w:t>
      </w:r>
      <w:r w:rsidRPr="00FA466C">
        <w:rPr>
          <w:b/>
          <w:sz w:val="22"/>
          <w:szCs w:val="22"/>
          <w:lang w:val="ro-RO"/>
        </w:rPr>
        <w:t>atestat.out</w:t>
      </w:r>
      <w:r w:rsidRPr="00FA466C">
        <w:rPr>
          <w:sz w:val="22"/>
          <w:szCs w:val="22"/>
          <w:lang w:val="ro-RO"/>
        </w:rPr>
        <w:t xml:space="preserve"> toate numerele impare din şir, în ordine </w:t>
      </w:r>
      <w:r w:rsidRPr="00FA466C">
        <w:rPr>
          <w:b/>
          <w:sz w:val="22"/>
          <w:szCs w:val="22"/>
          <w:lang w:val="ro-RO"/>
        </w:rPr>
        <w:t>crescătoare</w:t>
      </w:r>
      <w:r w:rsidRPr="00FA466C">
        <w:rPr>
          <w:sz w:val="22"/>
          <w:szCs w:val="22"/>
          <w:lang w:val="ro-RO"/>
        </w:rPr>
        <w:t>, separate prin câte un spaţiu.</w:t>
      </w:r>
    </w:p>
    <w:p w:rsidR="009C290A" w:rsidRPr="00FA466C" w:rsidRDefault="009C290A" w:rsidP="00F9738A">
      <w:pPr>
        <w:jc w:val="both"/>
        <w:rPr>
          <w:sz w:val="22"/>
          <w:szCs w:val="22"/>
          <w:lang w:val="ro-RO"/>
        </w:rPr>
      </w:pPr>
      <w:r w:rsidRPr="00FA466C">
        <w:rPr>
          <w:b/>
          <w:sz w:val="22"/>
          <w:szCs w:val="22"/>
          <w:lang w:val="ro-RO"/>
        </w:rPr>
        <w:t>Notă:</w:t>
      </w:r>
      <w:r w:rsidRPr="00FA466C">
        <w:rPr>
          <w:sz w:val="22"/>
          <w:szCs w:val="22"/>
          <w:lang w:val="ro-RO"/>
        </w:rPr>
        <w:t xml:space="preserve"> Programul va conţine cel puţin un subprogram definit de utilizator.</w:t>
      </w:r>
    </w:p>
    <w:p w:rsidR="00F9738A" w:rsidRPr="00FA466C" w:rsidRDefault="00F9738A" w:rsidP="00F9738A">
      <w:pPr>
        <w:rPr>
          <w:b/>
          <w:sz w:val="22"/>
          <w:szCs w:val="22"/>
          <w:lang w:val="ro-RO"/>
        </w:rPr>
      </w:pPr>
    </w:p>
    <w:p w:rsidR="009C290A" w:rsidRPr="00FA466C" w:rsidRDefault="009C290A" w:rsidP="00F9738A">
      <w:pPr>
        <w:rPr>
          <w:b/>
          <w:sz w:val="22"/>
          <w:szCs w:val="22"/>
          <w:lang w:val="ro-RO"/>
        </w:rPr>
      </w:pPr>
      <w:r w:rsidRPr="00FA466C">
        <w:rPr>
          <w:b/>
          <w:sz w:val="22"/>
          <w:szCs w:val="22"/>
          <w:lang w:val="ro-RO"/>
        </w:rPr>
        <w:t>Exemplu:</w:t>
      </w:r>
    </w:p>
    <w:tbl>
      <w:tblPr>
        <w:tblW w:w="8421" w:type="dxa"/>
        <w:jc w:val="center"/>
        <w:tblLayout w:type="fixed"/>
        <w:tblLook w:val="01E0" w:firstRow="1" w:lastRow="1" w:firstColumn="1" w:lastColumn="1" w:noHBand="0" w:noVBand="0"/>
      </w:tblPr>
      <w:tblGrid>
        <w:gridCol w:w="709"/>
        <w:gridCol w:w="567"/>
        <w:gridCol w:w="567"/>
        <w:gridCol w:w="567"/>
        <w:gridCol w:w="567"/>
        <w:gridCol w:w="476"/>
        <w:gridCol w:w="462"/>
        <w:gridCol w:w="751"/>
        <w:gridCol w:w="751"/>
        <w:gridCol w:w="751"/>
        <w:gridCol w:w="751"/>
        <w:gridCol w:w="751"/>
        <w:gridCol w:w="751"/>
      </w:tblGrid>
      <w:tr w:rsidR="009C290A" w:rsidRPr="00FA466C" w:rsidTr="00F9738A">
        <w:trPr>
          <w:jc w:val="center"/>
        </w:trPr>
        <w:tc>
          <w:tcPr>
            <w:tcW w:w="3915" w:type="dxa"/>
            <w:gridSpan w:val="7"/>
            <w:tcBorders>
              <w:bottom w:val="single" w:sz="4" w:space="0" w:color="auto"/>
              <w:right w:val="single" w:sz="4" w:space="0" w:color="auto"/>
            </w:tcBorders>
          </w:tcPr>
          <w:p w:rsidR="009C290A" w:rsidRPr="00FA466C" w:rsidRDefault="009C290A" w:rsidP="00380E32">
            <w:pPr>
              <w:jc w:val="both"/>
              <w:rPr>
                <w:b/>
                <w:sz w:val="22"/>
                <w:szCs w:val="22"/>
                <w:lang w:val="ro-RO"/>
              </w:rPr>
            </w:pPr>
            <w:bookmarkStart w:id="1" w:name="OLE_LINK3"/>
            <w:bookmarkStart w:id="2" w:name="OLE_LINK4"/>
            <w:r w:rsidRPr="00FA466C">
              <w:rPr>
                <w:b/>
                <w:sz w:val="22"/>
                <w:szCs w:val="22"/>
                <w:lang w:val="ro-RO"/>
              </w:rPr>
              <w:t>atestat.in</w:t>
            </w:r>
          </w:p>
        </w:tc>
        <w:tc>
          <w:tcPr>
            <w:tcW w:w="4506" w:type="dxa"/>
            <w:gridSpan w:val="6"/>
            <w:tcBorders>
              <w:left w:val="single" w:sz="4" w:space="0" w:color="auto"/>
              <w:bottom w:val="single" w:sz="4" w:space="0" w:color="auto"/>
            </w:tcBorders>
          </w:tcPr>
          <w:p w:rsidR="009C290A" w:rsidRPr="00FA466C" w:rsidRDefault="009C290A" w:rsidP="00380E32">
            <w:pPr>
              <w:jc w:val="both"/>
              <w:rPr>
                <w:b/>
                <w:sz w:val="22"/>
                <w:szCs w:val="22"/>
                <w:lang w:val="ro-RO"/>
              </w:rPr>
            </w:pPr>
            <w:r w:rsidRPr="00FA466C">
              <w:rPr>
                <w:b/>
                <w:sz w:val="22"/>
                <w:szCs w:val="22"/>
                <w:lang w:val="ro-RO"/>
              </w:rPr>
              <w:t>Date de ieşire:</w:t>
            </w:r>
          </w:p>
        </w:tc>
      </w:tr>
      <w:tr w:rsidR="009C290A" w:rsidRPr="00FA466C" w:rsidTr="00F9738A">
        <w:trPr>
          <w:jc w:val="center"/>
        </w:trPr>
        <w:tc>
          <w:tcPr>
            <w:tcW w:w="709"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6</w:t>
            </w:r>
          </w:p>
        </w:tc>
        <w:tc>
          <w:tcPr>
            <w:tcW w:w="567" w:type="dxa"/>
            <w:tcBorders>
              <w:top w:val="single" w:sz="4" w:space="0" w:color="auto"/>
            </w:tcBorders>
          </w:tcPr>
          <w:p w:rsidR="009C290A" w:rsidRPr="00FA466C" w:rsidRDefault="009C290A" w:rsidP="00380E32">
            <w:pPr>
              <w:rPr>
                <w:b/>
                <w:sz w:val="22"/>
                <w:szCs w:val="22"/>
                <w:lang w:val="ro-RO"/>
              </w:rPr>
            </w:pPr>
          </w:p>
        </w:tc>
        <w:tc>
          <w:tcPr>
            <w:tcW w:w="567" w:type="dxa"/>
            <w:tcBorders>
              <w:top w:val="single" w:sz="4" w:space="0" w:color="auto"/>
            </w:tcBorders>
          </w:tcPr>
          <w:p w:rsidR="009C290A" w:rsidRPr="00FA466C" w:rsidRDefault="009C290A" w:rsidP="00380E32">
            <w:pPr>
              <w:rPr>
                <w:b/>
                <w:sz w:val="22"/>
                <w:szCs w:val="22"/>
                <w:lang w:val="ro-RO"/>
              </w:rPr>
            </w:pPr>
          </w:p>
        </w:tc>
        <w:tc>
          <w:tcPr>
            <w:tcW w:w="567" w:type="dxa"/>
            <w:tcBorders>
              <w:top w:val="single" w:sz="4" w:space="0" w:color="auto"/>
            </w:tcBorders>
          </w:tcPr>
          <w:p w:rsidR="009C290A" w:rsidRPr="00FA466C" w:rsidRDefault="009C290A" w:rsidP="00380E32">
            <w:pPr>
              <w:rPr>
                <w:b/>
                <w:sz w:val="22"/>
                <w:szCs w:val="22"/>
                <w:lang w:val="ro-RO"/>
              </w:rPr>
            </w:pPr>
          </w:p>
        </w:tc>
        <w:tc>
          <w:tcPr>
            <w:tcW w:w="567" w:type="dxa"/>
            <w:tcBorders>
              <w:top w:val="single" w:sz="4" w:space="0" w:color="auto"/>
            </w:tcBorders>
          </w:tcPr>
          <w:p w:rsidR="009C290A" w:rsidRPr="00FA466C" w:rsidRDefault="009C290A" w:rsidP="00380E32">
            <w:pPr>
              <w:rPr>
                <w:b/>
                <w:sz w:val="22"/>
                <w:szCs w:val="22"/>
                <w:lang w:val="ro-RO"/>
              </w:rPr>
            </w:pPr>
          </w:p>
        </w:tc>
        <w:tc>
          <w:tcPr>
            <w:tcW w:w="476" w:type="dxa"/>
            <w:tcBorders>
              <w:top w:val="single" w:sz="4" w:space="0" w:color="auto"/>
            </w:tcBorders>
          </w:tcPr>
          <w:p w:rsidR="009C290A" w:rsidRPr="00FA466C" w:rsidRDefault="009C290A" w:rsidP="00380E32">
            <w:pPr>
              <w:rPr>
                <w:b/>
                <w:sz w:val="22"/>
                <w:szCs w:val="22"/>
                <w:lang w:val="ro-RO"/>
              </w:rPr>
            </w:pPr>
          </w:p>
        </w:tc>
        <w:tc>
          <w:tcPr>
            <w:tcW w:w="462" w:type="dxa"/>
            <w:tcBorders>
              <w:top w:val="single" w:sz="4" w:space="0" w:color="auto"/>
              <w:right w:val="single" w:sz="4" w:space="0" w:color="auto"/>
            </w:tcBorders>
          </w:tcPr>
          <w:p w:rsidR="009C290A" w:rsidRPr="00FA466C" w:rsidRDefault="009C290A" w:rsidP="00380E32">
            <w:pPr>
              <w:jc w:val="right"/>
              <w:rPr>
                <w:b/>
                <w:sz w:val="22"/>
                <w:szCs w:val="22"/>
                <w:lang w:val="ro-RO"/>
              </w:rPr>
            </w:pPr>
            <w:r w:rsidRPr="00FA466C">
              <w:rPr>
                <w:b/>
                <w:sz w:val="22"/>
                <w:szCs w:val="22"/>
                <w:lang w:val="ro-RO"/>
              </w:rPr>
              <w:t>a)</w:t>
            </w:r>
          </w:p>
        </w:tc>
        <w:tc>
          <w:tcPr>
            <w:tcW w:w="751" w:type="dxa"/>
            <w:tcBorders>
              <w:top w:val="single" w:sz="4" w:space="0" w:color="auto"/>
              <w:left w:val="single" w:sz="4" w:space="0" w:color="auto"/>
            </w:tcBorders>
          </w:tcPr>
          <w:p w:rsidR="009C290A" w:rsidRPr="00FA466C" w:rsidRDefault="009C290A" w:rsidP="00380E32">
            <w:pPr>
              <w:rPr>
                <w:b/>
                <w:sz w:val="22"/>
                <w:szCs w:val="22"/>
                <w:lang w:val="ro-RO"/>
              </w:rPr>
            </w:pPr>
            <w:r w:rsidRPr="00FA466C">
              <w:rPr>
                <w:b/>
                <w:sz w:val="22"/>
                <w:szCs w:val="22"/>
                <w:lang w:val="ro-RO"/>
              </w:rPr>
              <w:t>12</w:t>
            </w:r>
          </w:p>
        </w:tc>
        <w:tc>
          <w:tcPr>
            <w:tcW w:w="751"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14</w:t>
            </w:r>
          </w:p>
        </w:tc>
        <w:tc>
          <w:tcPr>
            <w:tcW w:w="751"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7</w:t>
            </w:r>
          </w:p>
        </w:tc>
        <w:tc>
          <w:tcPr>
            <w:tcW w:w="751"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15</w:t>
            </w:r>
          </w:p>
        </w:tc>
        <w:tc>
          <w:tcPr>
            <w:tcW w:w="751"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27</w:t>
            </w:r>
          </w:p>
        </w:tc>
        <w:tc>
          <w:tcPr>
            <w:tcW w:w="751"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5</w:t>
            </w:r>
          </w:p>
        </w:tc>
      </w:tr>
      <w:tr w:rsidR="009C290A" w:rsidRPr="00FA466C" w:rsidTr="00F9738A">
        <w:trPr>
          <w:jc w:val="center"/>
        </w:trPr>
        <w:tc>
          <w:tcPr>
            <w:tcW w:w="709" w:type="dxa"/>
          </w:tcPr>
          <w:p w:rsidR="009C290A" w:rsidRPr="00FA466C" w:rsidRDefault="009C290A" w:rsidP="00380E32">
            <w:pPr>
              <w:rPr>
                <w:b/>
                <w:sz w:val="22"/>
                <w:szCs w:val="22"/>
                <w:lang w:val="ro-RO"/>
              </w:rPr>
            </w:pPr>
            <w:r w:rsidRPr="00FA466C">
              <w:rPr>
                <w:b/>
                <w:sz w:val="22"/>
                <w:szCs w:val="22"/>
                <w:lang w:val="ro-RO"/>
              </w:rPr>
              <w:t>12</w:t>
            </w:r>
          </w:p>
        </w:tc>
        <w:tc>
          <w:tcPr>
            <w:tcW w:w="567" w:type="dxa"/>
          </w:tcPr>
          <w:p w:rsidR="009C290A" w:rsidRPr="00FA466C" w:rsidRDefault="009C290A" w:rsidP="00380E32">
            <w:pPr>
              <w:rPr>
                <w:b/>
                <w:sz w:val="22"/>
                <w:szCs w:val="22"/>
                <w:lang w:val="ro-RO"/>
              </w:rPr>
            </w:pPr>
            <w:r w:rsidRPr="00FA466C">
              <w:rPr>
                <w:b/>
                <w:sz w:val="22"/>
                <w:szCs w:val="22"/>
                <w:lang w:val="ro-RO"/>
              </w:rPr>
              <w:t>-14</w:t>
            </w:r>
          </w:p>
        </w:tc>
        <w:tc>
          <w:tcPr>
            <w:tcW w:w="567" w:type="dxa"/>
          </w:tcPr>
          <w:p w:rsidR="009C290A" w:rsidRPr="00FA466C" w:rsidRDefault="009C290A" w:rsidP="00380E32">
            <w:pPr>
              <w:rPr>
                <w:b/>
                <w:sz w:val="22"/>
                <w:szCs w:val="22"/>
                <w:lang w:val="ro-RO"/>
              </w:rPr>
            </w:pPr>
            <w:r w:rsidRPr="00FA466C">
              <w:rPr>
                <w:b/>
                <w:sz w:val="22"/>
                <w:szCs w:val="22"/>
                <w:lang w:val="ro-RO"/>
              </w:rPr>
              <w:t>-7</w:t>
            </w:r>
          </w:p>
        </w:tc>
        <w:tc>
          <w:tcPr>
            <w:tcW w:w="567" w:type="dxa"/>
          </w:tcPr>
          <w:p w:rsidR="009C290A" w:rsidRPr="00FA466C" w:rsidRDefault="009C290A" w:rsidP="00380E32">
            <w:pPr>
              <w:rPr>
                <w:b/>
                <w:sz w:val="22"/>
                <w:szCs w:val="22"/>
                <w:lang w:val="ro-RO"/>
              </w:rPr>
            </w:pPr>
            <w:r w:rsidRPr="00FA466C">
              <w:rPr>
                <w:b/>
                <w:sz w:val="22"/>
                <w:szCs w:val="22"/>
                <w:lang w:val="ro-RO"/>
              </w:rPr>
              <w:t>15</w:t>
            </w:r>
          </w:p>
        </w:tc>
        <w:tc>
          <w:tcPr>
            <w:tcW w:w="567" w:type="dxa"/>
          </w:tcPr>
          <w:p w:rsidR="009C290A" w:rsidRPr="00FA466C" w:rsidRDefault="009C290A" w:rsidP="00380E32">
            <w:pPr>
              <w:rPr>
                <w:b/>
                <w:sz w:val="22"/>
                <w:szCs w:val="22"/>
                <w:lang w:val="ro-RO"/>
              </w:rPr>
            </w:pPr>
            <w:r w:rsidRPr="00FA466C">
              <w:rPr>
                <w:b/>
                <w:sz w:val="22"/>
                <w:szCs w:val="22"/>
                <w:lang w:val="ro-RO"/>
              </w:rPr>
              <w:t>27</w:t>
            </w:r>
          </w:p>
        </w:tc>
        <w:tc>
          <w:tcPr>
            <w:tcW w:w="476" w:type="dxa"/>
          </w:tcPr>
          <w:p w:rsidR="009C290A" w:rsidRPr="00FA466C" w:rsidRDefault="009C290A" w:rsidP="00380E32">
            <w:pPr>
              <w:rPr>
                <w:b/>
                <w:sz w:val="22"/>
                <w:szCs w:val="22"/>
                <w:lang w:val="ro-RO"/>
              </w:rPr>
            </w:pPr>
            <w:r w:rsidRPr="00FA466C">
              <w:rPr>
                <w:b/>
                <w:sz w:val="22"/>
                <w:szCs w:val="22"/>
                <w:lang w:val="ro-RO"/>
              </w:rPr>
              <w:t>5</w:t>
            </w:r>
          </w:p>
        </w:tc>
        <w:tc>
          <w:tcPr>
            <w:tcW w:w="462" w:type="dxa"/>
            <w:tcBorders>
              <w:right w:val="single" w:sz="4" w:space="0" w:color="auto"/>
            </w:tcBorders>
          </w:tcPr>
          <w:p w:rsidR="009C290A" w:rsidRPr="00FA466C" w:rsidRDefault="009C290A" w:rsidP="00380E32">
            <w:pPr>
              <w:jc w:val="right"/>
              <w:rPr>
                <w:b/>
                <w:sz w:val="22"/>
                <w:szCs w:val="22"/>
                <w:lang w:val="ro-RO"/>
              </w:rPr>
            </w:pPr>
            <w:r w:rsidRPr="00FA466C">
              <w:rPr>
                <w:b/>
                <w:sz w:val="22"/>
                <w:szCs w:val="22"/>
                <w:lang w:val="ro-RO"/>
              </w:rPr>
              <w:t>b)</w:t>
            </w:r>
          </w:p>
        </w:tc>
        <w:tc>
          <w:tcPr>
            <w:tcW w:w="751" w:type="dxa"/>
            <w:tcBorders>
              <w:left w:val="single" w:sz="4" w:space="0" w:color="auto"/>
            </w:tcBorders>
          </w:tcPr>
          <w:p w:rsidR="009C290A" w:rsidRPr="00FA466C" w:rsidRDefault="009C290A" w:rsidP="00380E32">
            <w:pPr>
              <w:rPr>
                <w:b/>
                <w:sz w:val="22"/>
                <w:szCs w:val="22"/>
                <w:lang w:val="ro-RO"/>
              </w:rPr>
            </w:pPr>
            <w:r w:rsidRPr="00FA466C">
              <w:rPr>
                <w:b/>
                <w:sz w:val="22"/>
                <w:szCs w:val="22"/>
                <w:lang w:val="ro-RO"/>
              </w:rPr>
              <w:t>4</w:t>
            </w:r>
          </w:p>
        </w:tc>
        <w:tc>
          <w:tcPr>
            <w:tcW w:w="751" w:type="dxa"/>
          </w:tcPr>
          <w:p w:rsidR="009C290A" w:rsidRPr="00FA466C" w:rsidRDefault="009C290A" w:rsidP="00380E32">
            <w:pPr>
              <w:rPr>
                <w:b/>
                <w:sz w:val="22"/>
                <w:szCs w:val="22"/>
                <w:lang w:val="ro-RO"/>
              </w:rPr>
            </w:pPr>
            <w:r w:rsidRPr="00FA466C">
              <w:rPr>
                <w:b/>
                <w:sz w:val="22"/>
                <w:szCs w:val="22"/>
                <w:lang w:val="ro-RO"/>
              </w:rPr>
              <w:t>2</w:t>
            </w:r>
          </w:p>
        </w:tc>
        <w:tc>
          <w:tcPr>
            <w:tcW w:w="751" w:type="dxa"/>
          </w:tcPr>
          <w:p w:rsidR="009C290A" w:rsidRPr="00FA466C" w:rsidRDefault="009C290A" w:rsidP="00380E32">
            <w:pPr>
              <w:rPr>
                <w:b/>
                <w:sz w:val="22"/>
                <w:szCs w:val="22"/>
                <w:lang w:val="ro-RO"/>
              </w:rPr>
            </w:pPr>
            <w:r w:rsidRPr="00FA466C">
              <w:rPr>
                <w:b/>
                <w:sz w:val="22"/>
                <w:szCs w:val="22"/>
                <w:lang w:val="ro-RO"/>
              </w:rPr>
              <w:t>0</w:t>
            </w:r>
          </w:p>
        </w:tc>
        <w:tc>
          <w:tcPr>
            <w:tcW w:w="751" w:type="dxa"/>
          </w:tcPr>
          <w:p w:rsidR="009C290A" w:rsidRPr="00FA466C" w:rsidRDefault="009C290A" w:rsidP="00380E32">
            <w:pPr>
              <w:rPr>
                <w:b/>
                <w:sz w:val="22"/>
                <w:szCs w:val="22"/>
                <w:lang w:val="ro-RO"/>
              </w:rPr>
            </w:pPr>
            <w:r w:rsidRPr="00FA466C">
              <w:rPr>
                <w:b/>
                <w:sz w:val="22"/>
                <w:szCs w:val="22"/>
                <w:lang w:val="ro-RO"/>
              </w:rPr>
              <w:t>2</w:t>
            </w:r>
          </w:p>
        </w:tc>
        <w:tc>
          <w:tcPr>
            <w:tcW w:w="751" w:type="dxa"/>
          </w:tcPr>
          <w:p w:rsidR="009C290A" w:rsidRPr="00FA466C" w:rsidRDefault="009C290A" w:rsidP="00380E32">
            <w:pPr>
              <w:rPr>
                <w:b/>
                <w:sz w:val="22"/>
                <w:szCs w:val="22"/>
                <w:lang w:val="ro-RO"/>
              </w:rPr>
            </w:pPr>
            <w:r w:rsidRPr="00FA466C">
              <w:rPr>
                <w:b/>
                <w:sz w:val="22"/>
                <w:szCs w:val="22"/>
                <w:lang w:val="ro-RO"/>
              </w:rPr>
              <w:t>2</w:t>
            </w:r>
          </w:p>
        </w:tc>
        <w:tc>
          <w:tcPr>
            <w:tcW w:w="751" w:type="dxa"/>
          </w:tcPr>
          <w:p w:rsidR="009C290A" w:rsidRPr="00FA466C" w:rsidRDefault="009C290A" w:rsidP="00380E32">
            <w:pPr>
              <w:rPr>
                <w:b/>
                <w:sz w:val="22"/>
                <w:szCs w:val="22"/>
                <w:lang w:val="ro-RO"/>
              </w:rPr>
            </w:pPr>
            <w:r w:rsidRPr="00FA466C">
              <w:rPr>
                <w:b/>
                <w:sz w:val="22"/>
                <w:szCs w:val="22"/>
                <w:lang w:val="ro-RO"/>
              </w:rPr>
              <w:t>0</w:t>
            </w:r>
          </w:p>
        </w:tc>
      </w:tr>
      <w:tr w:rsidR="009C290A" w:rsidRPr="00FA466C" w:rsidTr="00F9738A">
        <w:trPr>
          <w:jc w:val="center"/>
        </w:trPr>
        <w:tc>
          <w:tcPr>
            <w:tcW w:w="709" w:type="dxa"/>
          </w:tcPr>
          <w:p w:rsidR="009C290A" w:rsidRPr="00FA466C" w:rsidRDefault="009C290A" w:rsidP="00380E32">
            <w:pPr>
              <w:rPr>
                <w:b/>
                <w:sz w:val="22"/>
                <w:szCs w:val="22"/>
                <w:lang w:val="ro-RO"/>
              </w:rPr>
            </w:pPr>
          </w:p>
        </w:tc>
        <w:tc>
          <w:tcPr>
            <w:tcW w:w="567" w:type="dxa"/>
          </w:tcPr>
          <w:p w:rsidR="009C290A" w:rsidRPr="00FA466C" w:rsidRDefault="009C290A" w:rsidP="00380E32">
            <w:pPr>
              <w:rPr>
                <w:b/>
                <w:sz w:val="22"/>
                <w:szCs w:val="22"/>
                <w:lang w:val="ro-RO"/>
              </w:rPr>
            </w:pPr>
          </w:p>
        </w:tc>
        <w:tc>
          <w:tcPr>
            <w:tcW w:w="567" w:type="dxa"/>
          </w:tcPr>
          <w:p w:rsidR="009C290A" w:rsidRPr="00FA466C" w:rsidRDefault="009C290A" w:rsidP="00380E32">
            <w:pPr>
              <w:rPr>
                <w:b/>
                <w:sz w:val="22"/>
                <w:szCs w:val="22"/>
                <w:lang w:val="ro-RO"/>
              </w:rPr>
            </w:pPr>
          </w:p>
        </w:tc>
        <w:tc>
          <w:tcPr>
            <w:tcW w:w="567" w:type="dxa"/>
          </w:tcPr>
          <w:p w:rsidR="009C290A" w:rsidRPr="00FA466C" w:rsidRDefault="009C290A" w:rsidP="00380E32">
            <w:pPr>
              <w:rPr>
                <w:b/>
                <w:sz w:val="22"/>
                <w:szCs w:val="22"/>
                <w:lang w:val="ro-RO"/>
              </w:rPr>
            </w:pPr>
          </w:p>
        </w:tc>
        <w:tc>
          <w:tcPr>
            <w:tcW w:w="567" w:type="dxa"/>
          </w:tcPr>
          <w:p w:rsidR="009C290A" w:rsidRPr="00FA466C" w:rsidRDefault="009C290A" w:rsidP="00380E32">
            <w:pPr>
              <w:rPr>
                <w:b/>
                <w:sz w:val="22"/>
                <w:szCs w:val="22"/>
                <w:lang w:val="ro-RO"/>
              </w:rPr>
            </w:pPr>
          </w:p>
        </w:tc>
        <w:tc>
          <w:tcPr>
            <w:tcW w:w="476" w:type="dxa"/>
          </w:tcPr>
          <w:p w:rsidR="009C290A" w:rsidRPr="00FA466C" w:rsidRDefault="009C290A" w:rsidP="00380E32">
            <w:pPr>
              <w:rPr>
                <w:b/>
                <w:sz w:val="22"/>
                <w:szCs w:val="22"/>
                <w:lang w:val="ro-RO"/>
              </w:rPr>
            </w:pPr>
          </w:p>
        </w:tc>
        <w:tc>
          <w:tcPr>
            <w:tcW w:w="462" w:type="dxa"/>
            <w:tcBorders>
              <w:right w:val="single" w:sz="4" w:space="0" w:color="auto"/>
            </w:tcBorders>
          </w:tcPr>
          <w:p w:rsidR="009C290A" w:rsidRPr="00FA466C" w:rsidRDefault="009C290A" w:rsidP="00380E32">
            <w:pPr>
              <w:jc w:val="right"/>
              <w:rPr>
                <w:b/>
                <w:sz w:val="22"/>
                <w:szCs w:val="22"/>
                <w:lang w:val="ro-RO"/>
              </w:rPr>
            </w:pPr>
          </w:p>
        </w:tc>
        <w:tc>
          <w:tcPr>
            <w:tcW w:w="4506" w:type="dxa"/>
            <w:gridSpan w:val="6"/>
            <w:tcBorders>
              <w:left w:val="single" w:sz="4" w:space="0" w:color="auto"/>
            </w:tcBorders>
          </w:tcPr>
          <w:p w:rsidR="009C290A" w:rsidRPr="00FA466C" w:rsidRDefault="009C290A" w:rsidP="00380E32">
            <w:pPr>
              <w:jc w:val="both"/>
              <w:rPr>
                <w:b/>
                <w:sz w:val="22"/>
                <w:szCs w:val="22"/>
                <w:lang w:val="ro-RO"/>
              </w:rPr>
            </w:pPr>
            <w:r w:rsidRPr="00FA466C">
              <w:rPr>
                <w:sz w:val="22"/>
                <w:szCs w:val="22"/>
                <w:lang w:val="ro-RO"/>
              </w:rPr>
              <w:t xml:space="preserve">Fişierul </w:t>
            </w:r>
            <w:r w:rsidRPr="00FA466C">
              <w:rPr>
                <w:b/>
                <w:sz w:val="22"/>
                <w:szCs w:val="22"/>
                <w:lang w:val="ro-RO"/>
              </w:rPr>
              <w:t xml:space="preserve">atestat.out </w:t>
            </w:r>
            <w:r w:rsidRPr="00FA466C">
              <w:rPr>
                <w:sz w:val="22"/>
                <w:szCs w:val="22"/>
                <w:lang w:val="ro-RO"/>
              </w:rPr>
              <w:t>conţine</w:t>
            </w:r>
            <w:r w:rsidRPr="00FA466C">
              <w:rPr>
                <w:b/>
                <w:sz w:val="22"/>
                <w:szCs w:val="22"/>
                <w:lang w:val="ro-RO"/>
              </w:rPr>
              <w:t>:</w:t>
            </w:r>
          </w:p>
        </w:tc>
      </w:tr>
      <w:tr w:rsidR="009C290A" w:rsidRPr="00FA466C" w:rsidTr="00F9738A">
        <w:trPr>
          <w:trHeight w:val="100"/>
          <w:jc w:val="center"/>
        </w:trPr>
        <w:tc>
          <w:tcPr>
            <w:tcW w:w="709" w:type="dxa"/>
          </w:tcPr>
          <w:p w:rsidR="009C290A" w:rsidRPr="00FA466C" w:rsidRDefault="009C290A" w:rsidP="00380E32">
            <w:pPr>
              <w:rPr>
                <w:b/>
                <w:sz w:val="22"/>
                <w:szCs w:val="22"/>
                <w:lang w:val="ro-RO"/>
              </w:rPr>
            </w:pPr>
          </w:p>
        </w:tc>
        <w:tc>
          <w:tcPr>
            <w:tcW w:w="567" w:type="dxa"/>
          </w:tcPr>
          <w:p w:rsidR="009C290A" w:rsidRPr="00FA466C" w:rsidRDefault="009C290A" w:rsidP="00380E32">
            <w:pPr>
              <w:rPr>
                <w:b/>
                <w:sz w:val="22"/>
                <w:szCs w:val="22"/>
                <w:lang w:val="ro-RO"/>
              </w:rPr>
            </w:pPr>
          </w:p>
        </w:tc>
        <w:tc>
          <w:tcPr>
            <w:tcW w:w="567" w:type="dxa"/>
          </w:tcPr>
          <w:p w:rsidR="009C290A" w:rsidRPr="00FA466C" w:rsidRDefault="009C290A" w:rsidP="00380E32">
            <w:pPr>
              <w:rPr>
                <w:b/>
                <w:sz w:val="22"/>
                <w:szCs w:val="22"/>
                <w:lang w:val="ro-RO"/>
              </w:rPr>
            </w:pPr>
          </w:p>
        </w:tc>
        <w:tc>
          <w:tcPr>
            <w:tcW w:w="567" w:type="dxa"/>
          </w:tcPr>
          <w:p w:rsidR="009C290A" w:rsidRPr="00FA466C" w:rsidRDefault="009C290A" w:rsidP="00380E32">
            <w:pPr>
              <w:rPr>
                <w:b/>
                <w:sz w:val="22"/>
                <w:szCs w:val="22"/>
                <w:lang w:val="ro-RO"/>
              </w:rPr>
            </w:pPr>
          </w:p>
        </w:tc>
        <w:tc>
          <w:tcPr>
            <w:tcW w:w="567" w:type="dxa"/>
          </w:tcPr>
          <w:p w:rsidR="009C290A" w:rsidRPr="00FA466C" w:rsidRDefault="009C290A" w:rsidP="00380E32">
            <w:pPr>
              <w:rPr>
                <w:b/>
                <w:sz w:val="22"/>
                <w:szCs w:val="22"/>
                <w:lang w:val="ro-RO"/>
              </w:rPr>
            </w:pPr>
          </w:p>
        </w:tc>
        <w:tc>
          <w:tcPr>
            <w:tcW w:w="476" w:type="dxa"/>
          </w:tcPr>
          <w:p w:rsidR="009C290A" w:rsidRPr="00FA466C" w:rsidRDefault="009C290A" w:rsidP="00380E32">
            <w:pPr>
              <w:rPr>
                <w:b/>
                <w:sz w:val="22"/>
                <w:szCs w:val="22"/>
                <w:lang w:val="ro-RO"/>
              </w:rPr>
            </w:pPr>
          </w:p>
        </w:tc>
        <w:tc>
          <w:tcPr>
            <w:tcW w:w="462" w:type="dxa"/>
            <w:tcBorders>
              <w:right w:val="single" w:sz="4" w:space="0" w:color="auto"/>
            </w:tcBorders>
          </w:tcPr>
          <w:p w:rsidR="009C290A" w:rsidRPr="00FA466C" w:rsidRDefault="009C290A" w:rsidP="00380E32">
            <w:pPr>
              <w:jc w:val="right"/>
              <w:rPr>
                <w:b/>
                <w:sz w:val="22"/>
                <w:szCs w:val="22"/>
                <w:lang w:val="ro-RO"/>
              </w:rPr>
            </w:pPr>
            <w:r w:rsidRPr="00FA466C">
              <w:rPr>
                <w:b/>
                <w:sz w:val="22"/>
                <w:szCs w:val="22"/>
                <w:lang w:val="ro-RO"/>
              </w:rPr>
              <w:t>c)</w:t>
            </w:r>
          </w:p>
        </w:tc>
        <w:tc>
          <w:tcPr>
            <w:tcW w:w="751" w:type="dxa"/>
            <w:tcBorders>
              <w:left w:val="single" w:sz="4" w:space="0" w:color="auto"/>
            </w:tcBorders>
          </w:tcPr>
          <w:p w:rsidR="009C290A" w:rsidRPr="00FA466C" w:rsidRDefault="009C290A" w:rsidP="00380E32">
            <w:pPr>
              <w:rPr>
                <w:b/>
                <w:sz w:val="22"/>
                <w:szCs w:val="22"/>
                <w:lang w:val="ro-RO"/>
              </w:rPr>
            </w:pPr>
            <w:r w:rsidRPr="00FA466C">
              <w:rPr>
                <w:b/>
                <w:sz w:val="22"/>
                <w:szCs w:val="22"/>
                <w:lang w:val="ro-RO"/>
              </w:rPr>
              <w:t>-7</w:t>
            </w:r>
          </w:p>
        </w:tc>
        <w:tc>
          <w:tcPr>
            <w:tcW w:w="751" w:type="dxa"/>
          </w:tcPr>
          <w:p w:rsidR="009C290A" w:rsidRPr="00FA466C" w:rsidRDefault="009C290A" w:rsidP="00380E32">
            <w:pPr>
              <w:rPr>
                <w:b/>
                <w:sz w:val="22"/>
                <w:szCs w:val="22"/>
                <w:lang w:val="ro-RO"/>
              </w:rPr>
            </w:pPr>
            <w:r w:rsidRPr="00FA466C">
              <w:rPr>
                <w:b/>
                <w:sz w:val="22"/>
                <w:szCs w:val="22"/>
                <w:lang w:val="ro-RO"/>
              </w:rPr>
              <w:t>5</w:t>
            </w:r>
          </w:p>
        </w:tc>
        <w:tc>
          <w:tcPr>
            <w:tcW w:w="751" w:type="dxa"/>
          </w:tcPr>
          <w:p w:rsidR="009C290A" w:rsidRPr="00FA466C" w:rsidRDefault="009C290A" w:rsidP="00380E32">
            <w:pPr>
              <w:rPr>
                <w:b/>
                <w:sz w:val="22"/>
                <w:szCs w:val="22"/>
                <w:lang w:val="ro-RO"/>
              </w:rPr>
            </w:pPr>
            <w:r w:rsidRPr="00FA466C">
              <w:rPr>
                <w:b/>
                <w:sz w:val="22"/>
                <w:szCs w:val="22"/>
                <w:lang w:val="ro-RO"/>
              </w:rPr>
              <w:t>15</w:t>
            </w:r>
          </w:p>
        </w:tc>
        <w:tc>
          <w:tcPr>
            <w:tcW w:w="751" w:type="dxa"/>
          </w:tcPr>
          <w:p w:rsidR="009C290A" w:rsidRPr="00FA466C" w:rsidRDefault="009C290A" w:rsidP="00380E32">
            <w:pPr>
              <w:rPr>
                <w:b/>
                <w:sz w:val="22"/>
                <w:szCs w:val="22"/>
                <w:lang w:val="ro-RO"/>
              </w:rPr>
            </w:pPr>
            <w:r w:rsidRPr="00FA466C">
              <w:rPr>
                <w:b/>
                <w:sz w:val="22"/>
                <w:szCs w:val="22"/>
                <w:lang w:val="ro-RO"/>
              </w:rPr>
              <w:t>27</w:t>
            </w:r>
          </w:p>
        </w:tc>
        <w:tc>
          <w:tcPr>
            <w:tcW w:w="751" w:type="dxa"/>
          </w:tcPr>
          <w:p w:rsidR="009C290A" w:rsidRPr="00FA466C" w:rsidRDefault="009C290A" w:rsidP="00380E32">
            <w:pPr>
              <w:rPr>
                <w:b/>
                <w:sz w:val="22"/>
                <w:szCs w:val="22"/>
                <w:lang w:val="ro-RO"/>
              </w:rPr>
            </w:pPr>
          </w:p>
        </w:tc>
        <w:tc>
          <w:tcPr>
            <w:tcW w:w="751" w:type="dxa"/>
          </w:tcPr>
          <w:p w:rsidR="009C290A" w:rsidRPr="00FA466C" w:rsidRDefault="009C290A" w:rsidP="00380E32">
            <w:pPr>
              <w:rPr>
                <w:b/>
                <w:sz w:val="22"/>
                <w:szCs w:val="22"/>
                <w:lang w:val="ro-RO"/>
              </w:rPr>
            </w:pPr>
          </w:p>
        </w:tc>
      </w:tr>
      <w:bookmarkEnd w:id="1"/>
      <w:bookmarkEnd w:id="2"/>
    </w:tbl>
    <w:p w:rsidR="009C290A" w:rsidRPr="00FA466C" w:rsidRDefault="009C290A" w:rsidP="00380E32">
      <w:pPr>
        <w:rPr>
          <w:sz w:val="22"/>
          <w:szCs w:val="22"/>
          <w:lang w:val="ro-RO"/>
        </w:rPr>
      </w:pPr>
    </w:p>
    <w:p w:rsidR="00941F19" w:rsidRPr="00FA466C" w:rsidRDefault="00941F19" w:rsidP="00380E32">
      <w:pPr>
        <w:rPr>
          <w:sz w:val="22"/>
          <w:szCs w:val="22"/>
          <w:lang w:val="ro-RO"/>
        </w:rPr>
      </w:pPr>
    </w:p>
    <w:p w:rsidR="000E7BCD" w:rsidRPr="00FA466C" w:rsidRDefault="000E7BCD" w:rsidP="00380E32">
      <w:pPr>
        <w:rPr>
          <w:sz w:val="22"/>
          <w:szCs w:val="22"/>
          <w:lang w:val="ro-RO"/>
        </w:rPr>
      </w:pPr>
    </w:p>
    <w:p w:rsidR="009C290A" w:rsidRPr="00FA466C" w:rsidRDefault="009C290A" w:rsidP="00A83B7E">
      <w:pPr>
        <w:pBdr>
          <w:top w:val="single" w:sz="12" w:space="1" w:color="auto"/>
        </w:pBdr>
        <w:autoSpaceDE w:val="0"/>
        <w:autoSpaceDN w:val="0"/>
        <w:adjustRightInd w:val="0"/>
        <w:jc w:val="both"/>
        <w:rPr>
          <w:b/>
          <w:bCs/>
          <w:i/>
          <w:iCs/>
          <w:sz w:val="22"/>
          <w:szCs w:val="22"/>
          <w:lang w:val="ro-RO"/>
        </w:rPr>
      </w:pPr>
      <w:r w:rsidRPr="00FA466C">
        <w:rPr>
          <w:b/>
          <w:bCs/>
          <w:i/>
          <w:iCs/>
          <w:sz w:val="22"/>
          <w:szCs w:val="22"/>
          <w:lang w:val="ro-RO"/>
        </w:rPr>
        <w:t>Subiectul nr. 2</w:t>
      </w:r>
    </w:p>
    <w:p w:rsidR="00A83B7E" w:rsidRPr="00FA466C" w:rsidRDefault="00A83B7E" w:rsidP="00A83B7E">
      <w:pPr>
        <w:jc w:val="both"/>
        <w:rPr>
          <w:sz w:val="22"/>
          <w:szCs w:val="22"/>
          <w:lang w:val="ro-RO"/>
        </w:rPr>
      </w:pPr>
    </w:p>
    <w:p w:rsidR="00873C78" w:rsidRPr="00FA466C" w:rsidRDefault="009C290A" w:rsidP="00A83B7E">
      <w:pPr>
        <w:jc w:val="both"/>
        <w:rPr>
          <w:sz w:val="22"/>
          <w:szCs w:val="22"/>
          <w:lang w:val="ro-RO"/>
        </w:rPr>
      </w:pPr>
      <w:r w:rsidRPr="00FA466C">
        <w:rPr>
          <w:sz w:val="22"/>
          <w:szCs w:val="22"/>
          <w:lang w:val="ro-RO"/>
        </w:rPr>
        <w:t xml:space="preserve">Fişierul </w:t>
      </w:r>
      <w:r w:rsidRPr="00FA466C">
        <w:rPr>
          <w:b/>
          <w:sz w:val="22"/>
          <w:szCs w:val="22"/>
          <w:lang w:val="ro-RO"/>
        </w:rPr>
        <w:t>atestat.in</w:t>
      </w:r>
      <w:r w:rsidRPr="00FA466C">
        <w:rPr>
          <w:sz w:val="22"/>
          <w:szCs w:val="22"/>
          <w:lang w:val="ro-RO"/>
        </w:rPr>
        <w:t xml:space="preserve"> conţine două linii. </w:t>
      </w:r>
      <w:r w:rsidR="00873C78" w:rsidRPr="00FA466C">
        <w:rPr>
          <w:sz w:val="22"/>
          <w:szCs w:val="22"/>
          <w:lang w:val="ro-RO"/>
        </w:rPr>
        <w:t xml:space="preserve">Pe prima linie se găsește un număr natural nenul </w:t>
      </w:r>
      <w:r w:rsidR="00873C78" w:rsidRPr="00FA466C">
        <w:rPr>
          <w:b/>
          <w:sz w:val="22"/>
          <w:szCs w:val="22"/>
          <w:lang w:val="ro-RO"/>
        </w:rPr>
        <w:t>n,</w:t>
      </w:r>
      <w:r w:rsidR="00873C78" w:rsidRPr="00FA466C">
        <w:rPr>
          <w:sz w:val="22"/>
          <w:szCs w:val="22"/>
          <w:lang w:val="ro-RO"/>
        </w:rPr>
        <w:t xml:space="preserve"> (</w:t>
      </w:r>
      <w:r w:rsidR="00873C78" w:rsidRPr="00FA466C">
        <w:rPr>
          <w:b/>
          <w:sz w:val="22"/>
          <w:szCs w:val="22"/>
          <w:lang w:val="ro-RO"/>
        </w:rPr>
        <w:t>n&lt;1000</w:t>
      </w:r>
      <w:r w:rsidR="00873C78" w:rsidRPr="00FA466C">
        <w:rPr>
          <w:sz w:val="22"/>
          <w:szCs w:val="22"/>
          <w:lang w:val="ro-RO"/>
        </w:rPr>
        <w:t xml:space="preserve">), iar pe cea de-a doua linie un şir de </w:t>
      </w:r>
      <w:r w:rsidR="00873C78" w:rsidRPr="00FA466C">
        <w:rPr>
          <w:b/>
          <w:sz w:val="22"/>
          <w:szCs w:val="22"/>
          <w:lang w:val="ro-RO"/>
        </w:rPr>
        <w:t>n</w:t>
      </w:r>
      <w:r w:rsidR="00873C78" w:rsidRPr="00FA466C">
        <w:rPr>
          <w:sz w:val="22"/>
          <w:szCs w:val="22"/>
          <w:lang w:val="ro-RO"/>
        </w:rPr>
        <w:t xml:space="preserve"> numere întregi, de cel mult </w:t>
      </w:r>
      <w:r w:rsidR="00873C78" w:rsidRPr="00FA466C">
        <w:rPr>
          <w:b/>
          <w:sz w:val="22"/>
          <w:szCs w:val="22"/>
          <w:lang w:val="ro-RO"/>
        </w:rPr>
        <w:t>4</w:t>
      </w:r>
      <w:r w:rsidR="00873C78" w:rsidRPr="00FA466C">
        <w:rPr>
          <w:sz w:val="22"/>
          <w:szCs w:val="22"/>
          <w:lang w:val="ro-RO"/>
        </w:rPr>
        <w:t xml:space="preserve"> cifre fiecare, separate prin câte un spaţiu.</w:t>
      </w:r>
    </w:p>
    <w:p w:rsidR="009C290A" w:rsidRPr="00FA466C" w:rsidRDefault="009C290A" w:rsidP="00107484">
      <w:pPr>
        <w:jc w:val="both"/>
        <w:rPr>
          <w:sz w:val="22"/>
          <w:szCs w:val="22"/>
          <w:lang w:val="ro-RO"/>
        </w:rPr>
      </w:pPr>
      <w:r w:rsidRPr="00FA466C">
        <w:rPr>
          <w:sz w:val="22"/>
          <w:szCs w:val="22"/>
          <w:lang w:val="ro-RO"/>
        </w:rPr>
        <w:t>Să se scrie un program care:</w:t>
      </w:r>
    </w:p>
    <w:p w:rsidR="009C290A" w:rsidRPr="00FA466C" w:rsidRDefault="009C290A" w:rsidP="009B63A4">
      <w:pPr>
        <w:numPr>
          <w:ilvl w:val="0"/>
          <w:numId w:val="20"/>
        </w:numPr>
        <w:tabs>
          <w:tab w:val="clear" w:pos="720"/>
          <w:tab w:val="num" w:pos="284"/>
        </w:tabs>
        <w:ind w:left="284" w:hanging="284"/>
        <w:jc w:val="both"/>
        <w:rPr>
          <w:sz w:val="22"/>
          <w:szCs w:val="22"/>
          <w:lang w:val="ro-RO"/>
        </w:rPr>
      </w:pPr>
      <w:r w:rsidRPr="00FA466C">
        <w:rPr>
          <w:sz w:val="22"/>
          <w:szCs w:val="22"/>
          <w:lang w:val="ro-RO"/>
        </w:rPr>
        <w:t xml:space="preserve">să afişeze pe ecran, </w:t>
      </w:r>
      <w:r w:rsidR="00873C78" w:rsidRPr="00FA466C">
        <w:rPr>
          <w:sz w:val="22"/>
          <w:szCs w:val="22"/>
          <w:lang w:val="ro-RO"/>
        </w:rPr>
        <w:t>pe aceeași</w:t>
      </w:r>
      <w:r w:rsidRPr="00FA466C">
        <w:rPr>
          <w:sz w:val="22"/>
          <w:szCs w:val="22"/>
          <w:lang w:val="ro-RO"/>
        </w:rPr>
        <w:t xml:space="preserve"> linie, valorile </w:t>
      </w:r>
      <w:r w:rsidRPr="00FA466C">
        <w:rPr>
          <w:b/>
          <w:sz w:val="22"/>
          <w:szCs w:val="22"/>
          <w:lang w:val="ro-RO"/>
        </w:rPr>
        <w:t>absolute</w:t>
      </w:r>
      <w:r w:rsidRPr="00FA466C">
        <w:rPr>
          <w:sz w:val="22"/>
          <w:szCs w:val="22"/>
          <w:lang w:val="ro-RO"/>
        </w:rPr>
        <w:t xml:space="preserve"> ale numerelor din şir, separate prin câte un spaţiu;</w:t>
      </w:r>
    </w:p>
    <w:p w:rsidR="009C290A" w:rsidRPr="00FA466C" w:rsidRDefault="009C290A" w:rsidP="009B63A4">
      <w:pPr>
        <w:numPr>
          <w:ilvl w:val="0"/>
          <w:numId w:val="20"/>
        </w:numPr>
        <w:tabs>
          <w:tab w:val="clear" w:pos="720"/>
          <w:tab w:val="num" w:pos="284"/>
        </w:tabs>
        <w:ind w:left="284" w:hanging="284"/>
        <w:jc w:val="both"/>
        <w:rPr>
          <w:sz w:val="22"/>
          <w:szCs w:val="22"/>
          <w:lang w:val="ro-RO"/>
        </w:rPr>
      </w:pPr>
      <w:r w:rsidRPr="00FA466C">
        <w:rPr>
          <w:sz w:val="22"/>
          <w:szCs w:val="22"/>
          <w:lang w:val="ro-RO"/>
        </w:rPr>
        <w:t xml:space="preserve">să afişeze pe ecran, </w:t>
      </w:r>
      <w:r w:rsidR="00873C78" w:rsidRPr="00FA466C">
        <w:rPr>
          <w:sz w:val="22"/>
          <w:szCs w:val="22"/>
          <w:lang w:val="ro-RO"/>
        </w:rPr>
        <w:t>pe următoarea</w:t>
      </w:r>
      <w:r w:rsidRPr="00FA466C">
        <w:rPr>
          <w:sz w:val="22"/>
          <w:szCs w:val="22"/>
          <w:lang w:val="ro-RO"/>
        </w:rPr>
        <w:t xml:space="preserve"> linie, numărul de divizori pozitivi pentru fiecare număr din şir (numerele afişate se vor separa prin câte un spaţiu);</w:t>
      </w:r>
    </w:p>
    <w:p w:rsidR="009C290A" w:rsidRPr="00FA466C" w:rsidRDefault="009C290A" w:rsidP="009B63A4">
      <w:pPr>
        <w:numPr>
          <w:ilvl w:val="0"/>
          <w:numId w:val="20"/>
        </w:numPr>
        <w:tabs>
          <w:tab w:val="clear" w:pos="720"/>
          <w:tab w:val="num" w:pos="284"/>
        </w:tabs>
        <w:ind w:left="284" w:hanging="284"/>
        <w:jc w:val="both"/>
        <w:rPr>
          <w:sz w:val="22"/>
          <w:szCs w:val="22"/>
          <w:lang w:val="ro-RO"/>
        </w:rPr>
      </w:pPr>
      <w:r w:rsidRPr="00FA466C">
        <w:rPr>
          <w:sz w:val="22"/>
          <w:szCs w:val="22"/>
          <w:lang w:val="ro-RO"/>
        </w:rPr>
        <w:t xml:space="preserve">să scrie în fişierul </w:t>
      </w:r>
      <w:r w:rsidRPr="00FA466C">
        <w:rPr>
          <w:b/>
          <w:sz w:val="22"/>
          <w:szCs w:val="22"/>
          <w:lang w:val="ro-RO"/>
        </w:rPr>
        <w:t>atestat.out</w:t>
      </w:r>
      <w:r w:rsidRPr="00FA466C">
        <w:rPr>
          <w:sz w:val="22"/>
          <w:szCs w:val="22"/>
          <w:lang w:val="ro-RO"/>
        </w:rPr>
        <w:t xml:space="preserve"> toate numerele pare din şir, în ordine </w:t>
      </w:r>
      <w:r w:rsidRPr="00FA466C">
        <w:rPr>
          <w:b/>
          <w:sz w:val="22"/>
          <w:szCs w:val="22"/>
          <w:lang w:val="ro-RO"/>
        </w:rPr>
        <w:t>descrescătoare</w:t>
      </w:r>
      <w:r w:rsidRPr="00FA466C">
        <w:rPr>
          <w:sz w:val="22"/>
          <w:szCs w:val="22"/>
          <w:lang w:val="ro-RO"/>
        </w:rPr>
        <w:t>, separate prin câte un spaţiu.</w:t>
      </w:r>
    </w:p>
    <w:p w:rsidR="009C290A" w:rsidRPr="00FA466C" w:rsidRDefault="009C290A" w:rsidP="009B63A4">
      <w:pPr>
        <w:jc w:val="both"/>
        <w:rPr>
          <w:sz w:val="22"/>
          <w:szCs w:val="22"/>
          <w:lang w:val="ro-RO"/>
        </w:rPr>
      </w:pPr>
      <w:r w:rsidRPr="00FA466C">
        <w:rPr>
          <w:b/>
          <w:sz w:val="22"/>
          <w:szCs w:val="22"/>
          <w:lang w:val="ro-RO"/>
        </w:rPr>
        <w:t>Notă:</w:t>
      </w:r>
      <w:r w:rsidRPr="00FA466C">
        <w:rPr>
          <w:sz w:val="22"/>
          <w:szCs w:val="22"/>
          <w:lang w:val="ro-RO"/>
        </w:rPr>
        <w:t xml:space="preserve"> Programul va conţine cel puţin un subprogram definit de utilizator.</w:t>
      </w:r>
    </w:p>
    <w:p w:rsidR="009B63A4" w:rsidRPr="00FA466C" w:rsidRDefault="009B63A4" w:rsidP="00380E32">
      <w:pPr>
        <w:rPr>
          <w:b/>
          <w:sz w:val="22"/>
          <w:szCs w:val="22"/>
          <w:lang w:val="ro-RO"/>
        </w:rPr>
      </w:pPr>
    </w:p>
    <w:p w:rsidR="009C290A" w:rsidRPr="00FA466C" w:rsidRDefault="009C290A" w:rsidP="00380E32">
      <w:pPr>
        <w:rPr>
          <w:b/>
          <w:sz w:val="22"/>
          <w:szCs w:val="22"/>
          <w:lang w:val="ro-RO"/>
        </w:rPr>
      </w:pPr>
      <w:r w:rsidRPr="00FA466C">
        <w:rPr>
          <w:b/>
          <w:sz w:val="22"/>
          <w:szCs w:val="22"/>
          <w:lang w:val="ro-RO"/>
        </w:rPr>
        <w:t>Exemplu:</w:t>
      </w:r>
    </w:p>
    <w:tbl>
      <w:tblPr>
        <w:tblW w:w="0" w:type="auto"/>
        <w:jc w:val="center"/>
        <w:tblLook w:val="01E0" w:firstRow="1" w:lastRow="1" w:firstColumn="1" w:lastColumn="1" w:noHBand="0" w:noVBand="0"/>
      </w:tblPr>
      <w:tblGrid>
        <w:gridCol w:w="709"/>
        <w:gridCol w:w="425"/>
        <w:gridCol w:w="567"/>
        <w:gridCol w:w="567"/>
        <w:gridCol w:w="567"/>
        <w:gridCol w:w="472"/>
        <w:gridCol w:w="750"/>
        <w:gridCol w:w="751"/>
        <w:gridCol w:w="751"/>
        <w:gridCol w:w="751"/>
        <w:gridCol w:w="751"/>
        <w:gridCol w:w="751"/>
        <w:gridCol w:w="751"/>
      </w:tblGrid>
      <w:tr w:rsidR="009C290A" w:rsidRPr="00FA466C" w:rsidTr="009B63A4">
        <w:trPr>
          <w:jc w:val="center"/>
        </w:trPr>
        <w:tc>
          <w:tcPr>
            <w:tcW w:w="4057" w:type="dxa"/>
            <w:gridSpan w:val="7"/>
            <w:tcBorders>
              <w:bottom w:val="single" w:sz="4" w:space="0" w:color="auto"/>
              <w:right w:val="single" w:sz="4" w:space="0" w:color="auto"/>
            </w:tcBorders>
          </w:tcPr>
          <w:p w:rsidR="009C290A" w:rsidRPr="00FA466C" w:rsidRDefault="009C290A" w:rsidP="00380E32">
            <w:pPr>
              <w:jc w:val="both"/>
              <w:rPr>
                <w:sz w:val="22"/>
                <w:szCs w:val="22"/>
                <w:lang w:val="ro-RO"/>
              </w:rPr>
            </w:pPr>
            <w:r w:rsidRPr="00FA466C">
              <w:rPr>
                <w:b/>
                <w:sz w:val="22"/>
                <w:szCs w:val="22"/>
                <w:lang w:val="ro-RO"/>
              </w:rPr>
              <w:t>atestat.in</w:t>
            </w:r>
          </w:p>
        </w:tc>
        <w:tc>
          <w:tcPr>
            <w:tcW w:w="4506" w:type="dxa"/>
            <w:gridSpan w:val="6"/>
            <w:tcBorders>
              <w:left w:val="single" w:sz="4" w:space="0" w:color="auto"/>
              <w:bottom w:val="single" w:sz="4" w:space="0" w:color="auto"/>
            </w:tcBorders>
          </w:tcPr>
          <w:p w:rsidR="009C290A" w:rsidRPr="00FA466C" w:rsidRDefault="009C290A" w:rsidP="00380E32">
            <w:pPr>
              <w:jc w:val="both"/>
              <w:rPr>
                <w:sz w:val="22"/>
                <w:szCs w:val="22"/>
                <w:lang w:val="ro-RO"/>
              </w:rPr>
            </w:pPr>
            <w:r w:rsidRPr="00FA466C">
              <w:rPr>
                <w:b/>
                <w:sz w:val="22"/>
                <w:szCs w:val="22"/>
                <w:lang w:val="ro-RO"/>
              </w:rPr>
              <w:t>Date de ieşire:</w:t>
            </w:r>
          </w:p>
        </w:tc>
      </w:tr>
      <w:tr w:rsidR="009C290A" w:rsidRPr="00FA466C" w:rsidTr="009B63A4">
        <w:trPr>
          <w:jc w:val="center"/>
        </w:trPr>
        <w:tc>
          <w:tcPr>
            <w:tcW w:w="709"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6</w:t>
            </w:r>
          </w:p>
        </w:tc>
        <w:tc>
          <w:tcPr>
            <w:tcW w:w="425" w:type="dxa"/>
            <w:tcBorders>
              <w:top w:val="single" w:sz="4" w:space="0" w:color="auto"/>
            </w:tcBorders>
          </w:tcPr>
          <w:p w:rsidR="009C290A" w:rsidRPr="00FA466C" w:rsidRDefault="009C290A" w:rsidP="00380E32">
            <w:pPr>
              <w:rPr>
                <w:b/>
                <w:sz w:val="22"/>
                <w:szCs w:val="22"/>
                <w:lang w:val="ro-RO"/>
              </w:rPr>
            </w:pPr>
          </w:p>
        </w:tc>
        <w:tc>
          <w:tcPr>
            <w:tcW w:w="567" w:type="dxa"/>
            <w:tcBorders>
              <w:top w:val="single" w:sz="4" w:space="0" w:color="auto"/>
            </w:tcBorders>
          </w:tcPr>
          <w:p w:rsidR="009C290A" w:rsidRPr="00FA466C" w:rsidRDefault="009C290A" w:rsidP="00380E32">
            <w:pPr>
              <w:rPr>
                <w:b/>
                <w:sz w:val="22"/>
                <w:szCs w:val="22"/>
                <w:lang w:val="ro-RO"/>
              </w:rPr>
            </w:pPr>
          </w:p>
        </w:tc>
        <w:tc>
          <w:tcPr>
            <w:tcW w:w="567" w:type="dxa"/>
            <w:tcBorders>
              <w:top w:val="single" w:sz="4" w:space="0" w:color="auto"/>
            </w:tcBorders>
          </w:tcPr>
          <w:p w:rsidR="009C290A" w:rsidRPr="00FA466C" w:rsidRDefault="009C290A" w:rsidP="00380E32">
            <w:pPr>
              <w:rPr>
                <w:b/>
                <w:sz w:val="22"/>
                <w:szCs w:val="22"/>
                <w:lang w:val="ro-RO"/>
              </w:rPr>
            </w:pPr>
          </w:p>
        </w:tc>
        <w:tc>
          <w:tcPr>
            <w:tcW w:w="567" w:type="dxa"/>
            <w:tcBorders>
              <w:top w:val="single" w:sz="4" w:space="0" w:color="auto"/>
            </w:tcBorders>
          </w:tcPr>
          <w:p w:rsidR="009C290A" w:rsidRPr="00FA466C" w:rsidRDefault="009C290A" w:rsidP="00380E32">
            <w:pPr>
              <w:rPr>
                <w:b/>
                <w:sz w:val="22"/>
                <w:szCs w:val="22"/>
                <w:lang w:val="ro-RO"/>
              </w:rPr>
            </w:pPr>
          </w:p>
        </w:tc>
        <w:tc>
          <w:tcPr>
            <w:tcW w:w="472" w:type="dxa"/>
            <w:tcBorders>
              <w:top w:val="single" w:sz="4" w:space="0" w:color="auto"/>
            </w:tcBorders>
          </w:tcPr>
          <w:p w:rsidR="009C290A" w:rsidRPr="00FA466C" w:rsidRDefault="009C290A" w:rsidP="00380E32">
            <w:pPr>
              <w:rPr>
                <w:b/>
                <w:sz w:val="22"/>
                <w:szCs w:val="22"/>
                <w:lang w:val="ro-RO"/>
              </w:rPr>
            </w:pPr>
          </w:p>
        </w:tc>
        <w:tc>
          <w:tcPr>
            <w:tcW w:w="750" w:type="dxa"/>
            <w:tcBorders>
              <w:top w:val="single" w:sz="4" w:space="0" w:color="auto"/>
              <w:right w:val="single" w:sz="4" w:space="0" w:color="auto"/>
            </w:tcBorders>
          </w:tcPr>
          <w:p w:rsidR="009C290A" w:rsidRPr="00FA466C" w:rsidRDefault="009C290A" w:rsidP="00380E32">
            <w:pPr>
              <w:jc w:val="right"/>
              <w:rPr>
                <w:b/>
                <w:sz w:val="22"/>
                <w:szCs w:val="22"/>
                <w:lang w:val="ro-RO"/>
              </w:rPr>
            </w:pPr>
            <w:r w:rsidRPr="00FA466C">
              <w:rPr>
                <w:b/>
                <w:sz w:val="22"/>
                <w:szCs w:val="22"/>
                <w:lang w:val="ro-RO"/>
              </w:rPr>
              <w:t>a)</w:t>
            </w:r>
          </w:p>
        </w:tc>
        <w:tc>
          <w:tcPr>
            <w:tcW w:w="751" w:type="dxa"/>
            <w:tcBorders>
              <w:top w:val="single" w:sz="4" w:space="0" w:color="auto"/>
              <w:left w:val="single" w:sz="4" w:space="0" w:color="auto"/>
            </w:tcBorders>
          </w:tcPr>
          <w:p w:rsidR="009C290A" w:rsidRPr="00FA466C" w:rsidRDefault="009C290A" w:rsidP="00380E32">
            <w:pPr>
              <w:rPr>
                <w:b/>
                <w:sz w:val="22"/>
                <w:szCs w:val="22"/>
                <w:lang w:val="ro-RO"/>
              </w:rPr>
            </w:pPr>
            <w:r w:rsidRPr="00FA466C">
              <w:rPr>
                <w:b/>
                <w:sz w:val="22"/>
                <w:szCs w:val="22"/>
                <w:lang w:val="ro-RO"/>
              </w:rPr>
              <w:t>12</w:t>
            </w:r>
          </w:p>
        </w:tc>
        <w:tc>
          <w:tcPr>
            <w:tcW w:w="751"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9</w:t>
            </w:r>
          </w:p>
        </w:tc>
        <w:tc>
          <w:tcPr>
            <w:tcW w:w="751"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7</w:t>
            </w:r>
          </w:p>
        </w:tc>
        <w:tc>
          <w:tcPr>
            <w:tcW w:w="751"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14</w:t>
            </w:r>
          </w:p>
        </w:tc>
        <w:tc>
          <w:tcPr>
            <w:tcW w:w="751"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27</w:t>
            </w:r>
          </w:p>
        </w:tc>
        <w:tc>
          <w:tcPr>
            <w:tcW w:w="751"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5</w:t>
            </w:r>
          </w:p>
        </w:tc>
      </w:tr>
      <w:tr w:rsidR="009C290A" w:rsidRPr="00FA466C" w:rsidTr="009B63A4">
        <w:trPr>
          <w:jc w:val="center"/>
        </w:trPr>
        <w:tc>
          <w:tcPr>
            <w:tcW w:w="709" w:type="dxa"/>
          </w:tcPr>
          <w:p w:rsidR="009C290A" w:rsidRPr="00FA466C" w:rsidRDefault="009C290A" w:rsidP="00380E32">
            <w:pPr>
              <w:rPr>
                <w:b/>
                <w:sz w:val="22"/>
                <w:szCs w:val="22"/>
                <w:lang w:val="ro-RO"/>
              </w:rPr>
            </w:pPr>
            <w:r w:rsidRPr="00FA466C">
              <w:rPr>
                <w:b/>
                <w:sz w:val="22"/>
                <w:szCs w:val="22"/>
                <w:lang w:val="ro-RO"/>
              </w:rPr>
              <w:t>12</w:t>
            </w:r>
          </w:p>
        </w:tc>
        <w:tc>
          <w:tcPr>
            <w:tcW w:w="425" w:type="dxa"/>
          </w:tcPr>
          <w:p w:rsidR="009C290A" w:rsidRPr="00FA466C" w:rsidRDefault="009C290A" w:rsidP="00380E32">
            <w:pPr>
              <w:rPr>
                <w:b/>
                <w:sz w:val="22"/>
                <w:szCs w:val="22"/>
                <w:lang w:val="ro-RO"/>
              </w:rPr>
            </w:pPr>
            <w:r w:rsidRPr="00FA466C">
              <w:rPr>
                <w:b/>
                <w:sz w:val="22"/>
                <w:szCs w:val="22"/>
                <w:lang w:val="ro-RO"/>
              </w:rPr>
              <w:t>-9</w:t>
            </w:r>
          </w:p>
        </w:tc>
        <w:tc>
          <w:tcPr>
            <w:tcW w:w="567" w:type="dxa"/>
          </w:tcPr>
          <w:p w:rsidR="009C290A" w:rsidRPr="00FA466C" w:rsidRDefault="009C290A" w:rsidP="00380E32">
            <w:pPr>
              <w:rPr>
                <w:b/>
                <w:sz w:val="22"/>
                <w:szCs w:val="22"/>
                <w:lang w:val="ro-RO"/>
              </w:rPr>
            </w:pPr>
            <w:r w:rsidRPr="00FA466C">
              <w:rPr>
                <w:b/>
                <w:sz w:val="22"/>
                <w:szCs w:val="22"/>
                <w:lang w:val="ro-RO"/>
              </w:rPr>
              <w:t>7</w:t>
            </w:r>
          </w:p>
        </w:tc>
        <w:tc>
          <w:tcPr>
            <w:tcW w:w="567" w:type="dxa"/>
          </w:tcPr>
          <w:p w:rsidR="009C290A" w:rsidRPr="00FA466C" w:rsidRDefault="009C290A" w:rsidP="00380E32">
            <w:pPr>
              <w:rPr>
                <w:b/>
                <w:sz w:val="22"/>
                <w:szCs w:val="22"/>
                <w:lang w:val="ro-RO"/>
              </w:rPr>
            </w:pPr>
            <w:r w:rsidRPr="00FA466C">
              <w:rPr>
                <w:b/>
                <w:sz w:val="22"/>
                <w:szCs w:val="22"/>
                <w:lang w:val="ro-RO"/>
              </w:rPr>
              <w:t>-14</w:t>
            </w:r>
          </w:p>
        </w:tc>
        <w:tc>
          <w:tcPr>
            <w:tcW w:w="567" w:type="dxa"/>
          </w:tcPr>
          <w:p w:rsidR="009C290A" w:rsidRPr="00FA466C" w:rsidRDefault="009C290A" w:rsidP="00380E32">
            <w:pPr>
              <w:rPr>
                <w:b/>
                <w:sz w:val="22"/>
                <w:szCs w:val="22"/>
                <w:lang w:val="ro-RO"/>
              </w:rPr>
            </w:pPr>
            <w:r w:rsidRPr="00FA466C">
              <w:rPr>
                <w:b/>
                <w:sz w:val="22"/>
                <w:szCs w:val="22"/>
                <w:lang w:val="ro-RO"/>
              </w:rPr>
              <w:t>27</w:t>
            </w:r>
          </w:p>
        </w:tc>
        <w:tc>
          <w:tcPr>
            <w:tcW w:w="472" w:type="dxa"/>
          </w:tcPr>
          <w:p w:rsidR="009C290A" w:rsidRPr="00FA466C" w:rsidRDefault="009C290A" w:rsidP="00380E32">
            <w:pPr>
              <w:rPr>
                <w:b/>
                <w:sz w:val="22"/>
                <w:szCs w:val="22"/>
                <w:lang w:val="ro-RO"/>
              </w:rPr>
            </w:pPr>
            <w:r w:rsidRPr="00FA466C">
              <w:rPr>
                <w:b/>
                <w:sz w:val="22"/>
                <w:szCs w:val="22"/>
                <w:lang w:val="ro-RO"/>
              </w:rPr>
              <w:t>5</w:t>
            </w:r>
          </w:p>
        </w:tc>
        <w:tc>
          <w:tcPr>
            <w:tcW w:w="750" w:type="dxa"/>
            <w:tcBorders>
              <w:right w:val="single" w:sz="4" w:space="0" w:color="auto"/>
            </w:tcBorders>
          </w:tcPr>
          <w:p w:rsidR="009C290A" w:rsidRPr="00FA466C" w:rsidRDefault="009C290A" w:rsidP="00380E32">
            <w:pPr>
              <w:jc w:val="right"/>
              <w:rPr>
                <w:b/>
                <w:sz w:val="22"/>
                <w:szCs w:val="22"/>
                <w:lang w:val="ro-RO"/>
              </w:rPr>
            </w:pPr>
            <w:r w:rsidRPr="00FA466C">
              <w:rPr>
                <w:b/>
                <w:sz w:val="22"/>
                <w:szCs w:val="22"/>
                <w:lang w:val="ro-RO"/>
              </w:rPr>
              <w:t>b)</w:t>
            </w:r>
          </w:p>
        </w:tc>
        <w:tc>
          <w:tcPr>
            <w:tcW w:w="751" w:type="dxa"/>
            <w:tcBorders>
              <w:left w:val="single" w:sz="4" w:space="0" w:color="auto"/>
            </w:tcBorders>
          </w:tcPr>
          <w:p w:rsidR="009C290A" w:rsidRPr="00FA466C" w:rsidRDefault="009C290A" w:rsidP="00380E32">
            <w:pPr>
              <w:rPr>
                <w:b/>
                <w:sz w:val="22"/>
                <w:szCs w:val="22"/>
                <w:lang w:val="ro-RO"/>
              </w:rPr>
            </w:pPr>
            <w:r w:rsidRPr="00FA466C">
              <w:rPr>
                <w:b/>
                <w:sz w:val="22"/>
                <w:szCs w:val="22"/>
                <w:lang w:val="ro-RO"/>
              </w:rPr>
              <w:t>6</w:t>
            </w:r>
          </w:p>
        </w:tc>
        <w:tc>
          <w:tcPr>
            <w:tcW w:w="751" w:type="dxa"/>
          </w:tcPr>
          <w:p w:rsidR="009C290A" w:rsidRPr="00FA466C" w:rsidRDefault="009C290A" w:rsidP="00380E32">
            <w:pPr>
              <w:rPr>
                <w:b/>
                <w:sz w:val="22"/>
                <w:szCs w:val="22"/>
                <w:lang w:val="ro-RO"/>
              </w:rPr>
            </w:pPr>
            <w:r w:rsidRPr="00FA466C">
              <w:rPr>
                <w:b/>
                <w:sz w:val="22"/>
                <w:szCs w:val="22"/>
                <w:lang w:val="ro-RO"/>
              </w:rPr>
              <w:t>3</w:t>
            </w:r>
          </w:p>
        </w:tc>
        <w:tc>
          <w:tcPr>
            <w:tcW w:w="751" w:type="dxa"/>
          </w:tcPr>
          <w:p w:rsidR="009C290A" w:rsidRPr="00FA466C" w:rsidRDefault="009C290A" w:rsidP="00380E32">
            <w:pPr>
              <w:rPr>
                <w:b/>
                <w:sz w:val="22"/>
                <w:szCs w:val="22"/>
                <w:lang w:val="ro-RO"/>
              </w:rPr>
            </w:pPr>
            <w:r w:rsidRPr="00FA466C">
              <w:rPr>
                <w:b/>
                <w:sz w:val="22"/>
                <w:szCs w:val="22"/>
                <w:lang w:val="ro-RO"/>
              </w:rPr>
              <w:t>2</w:t>
            </w:r>
          </w:p>
        </w:tc>
        <w:tc>
          <w:tcPr>
            <w:tcW w:w="751" w:type="dxa"/>
          </w:tcPr>
          <w:p w:rsidR="009C290A" w:rsidRPr="00FA466C" w:rsidRDefault="009C290A" w:rsidP="00380E32">
            <w:pPr>
              <w:rPr>
                <w:b/>
                <w:sz w:val="22"/>
                <w:szCs w:val="22"/>
                <w:lang w:val="ro-RO"/>
              </w:rPr>
            </w:pPr>
            <w:r w:rsidRPr="00FA466C">
              <w:rPr>
                <w:b/>
                <w:sz w:val="22"/>
                <w:szCs w:val="22"/>
                <w:lang w:val="ro-RO"/>
              </w:rPr>
              <w:t>4</w:t>
            </w:r>
          </w:p>
        </w:tc>
        <w:tc>
          <w:tcPr>
            <w:tcW w:w="751" w:type="dxa"/>
          </w:tcPr>
          <w:p w:rsidR="009C290A" w:rsidRPr="00FA466C" w:rsidRDefault="009C290A" w:rsidP="00380E32">
            <w:pPr>
              <w:rPr>
                <w:b/>
                <w:sz w:val="22"/>
                <w:szCs w:val="22"/>
                <w:lang w:val="ro-RO"/>
              </w:rPr>
            </w:pPr>
            <w:r w:rsidRPr="00FA466C">
              <w:rPr>
                <w:b/>
                <w:sz w:val="22"/>
                <w:szCs w:val="22"/>
                <w:lang w:val="ro-RO"/>
              </w:rPr>
              <w:t>4</w:t>
            </w:r>
          </w:p>
        </w:tc>
        <w:tc>
          <w:tcPr>
            <w:tcW w:w="751" w:type="dxa"/>
          </w:tcPr>
          <w:p w:rsidR="009C290A" w:rsidRPr="00FA466C" w:rsidRDefault="009C290A" w:rsidP="00380E32">
            <w:pPr>
              <w:rPr>
                <w:b/>
                <w:sz w:val="22"/>
                <w:szCs w:val="22"/>
                <w:lang w:val="ro-RO"/>
              </w:rPr>
            </w:pPr>
            <w:r w:rsidRPr="00FA466C">
              <w:rPr>
                <w:b/>
                <w:sz w:val="22"/>
                <w:szCs w:val="22"/>
                <w:lang w:val="ro-RO"/>
              </w:rPr>
              <w:t>2</w:t>
            </w:r>
          </w:p>
        </w:tc>
      </w:tr>
      <w:tr w:rsidR="009C290A" w:rsidRPr="00FA466C" w:rsidTr="009B63A4">
        <w:trPr>
          <w:jc w:val="center"/>
        </w:trPr>
        <w:tc>
          <w:tcPr>
            <w:tcW w:w="709" w:type="dxa"/>
          </w:tcPr>
          <w:p w:rsidR="009C290A" w:rsidRPr="00FA466C" w:rsidRDefault="009C290A" w:rsidP="00380E32">
            <w:pPr>
              <w:rPr>
                <w:b/>
                <w:sz w:val="22"/>
                <w:szCs w:val="22"/>
                <w:lang w:val="ro-RO"/>
              </w:rPr>
            </w:pPr>
          </w:p>
        </w:tc>
        <w:tc>
          <w:tcPr>
            <w:tcW w:w="425" w:type="dxa"/>
          </w:tcPr>
          <w:p w:rsidR="009C290A" w:rsidRPr="00FA466C" w:rsidRDefault="009C290A" w:rsidP="00380E32">
            <w:pPr>
              <w:rPr>
                <w:b/>
                <w:sz w:val="22"/>
                <w:szCs w:val="22"/>
                <w:lang w:val="ro-RO"/>
              </w:rPr>
            </w:pPr>
          </w:p>
        </w:tc>
        <w:tc>
          <w:tcPr>
            <w:tcW w:w="567" w:type="dxa"/>
          </w:tcPr>
          <w:p w:rsidR="009C290A" w:rsidRPr="00FA466C" w:rsidRDefault="009C290A" w:rsidP="00380E32">
            <w:pPr>
              <w:rPr>
                <w:b/>
                <w:sz w:val="22"/>
                <w:szCs w:val="22"/>
                <w:lang w:val="ro-RO"/>
              </w:rPr>
            </w:pPr>
          </w:p>
        </w:tc>
        <w:tc>
          <w:tcPr>
            <w:tcW w:w="567" w:type="dxa"/>
          </w:tcPr>
          <w:p w:rsidR="009C290A" w:rsidRPr="00FA466C" w:rsidRDefault="009C290A" w:rsidP="00380E32">
            <w:pPr>
              <w:rPr>
                <w:b/>
                <w:sz w:val="22"/>
                <w:szCs w:val="22"/>
                <w:lang w:val="ro-RO"/>
              </w:rPr>
            </w:pPr>
          </w:p>
        </w:tc>
        <w:tc>
          <w:tcPr>
            <w:tcW w:w="567" w:type="dxa"/>
          </w:tcPr>
          <w:p w:rsidR="009C290A" w:rsidRPr="00FA466C" w:rsidRDefault="009C290A" w:rsidP="00380E32">
            <w:pPr>
              <w:rPr>
                <w:b/>
                <w:sz w:val="22"/>
                <w:szCs w:val="22"/>
                <w:lang w:val="ro-RO"/>
              </w:rPr>
            </w:pPr>
          </w:p>
        </w:tc>
        <w:tc>
          <w:tcPr>
            <w:tcW w:w="472" w:type="dxa"/>
          </w:tcPr>
          <w:p w:rsidR="009C290A" w:rsidRPr="00FA466C" w:rsidRDefault="009C290A" w:rsidP="00380E32">
            <w:pPr>
              <w:rPr>
                <w:b/>
                <w:sz w:val="22"/>
                <w:szCs w:val="22"/>
                <w:lang w:val="ro-RO"/>
              </w:rPr>
            </w:pPr>
          </w:p>
        </w:tc>
        <w:tc>
          <w:tcPr>
            <w:tcW w:w="750" w:type="dxa"/>
            <w:tcBorders>
              <w:right w:val="single" w:sz="4" w:space="0" w:color="auto"/>
            </w:tcBorders>
          </w:tcPr>
          <w:p w:rsidR="009C290A" w:rsidRPr="00FA466C" w:rsidRDefault="009C290A" w:rsidP="00380E32">
            <w:pPr>
              <w:jc w:val="right"/>
              <w:rPr>
                <w:b/>
                <w:sz w:val="22"/>
                <w:szCs w:val="22"/>
                <w:lang w:val="ro-RO"/>
              </w:rPr>
            </w:pPr>
          </w:p>
        </w:tc>
        <w:tc>
          <w:tcPr>
            <w:tcW w:w="4506" w:type="dxa"/>
            <w:gridSpan w:val="6"/>
            <w:tcBorders>
              <w:left w:val="single" w:sz="4" w:space="0" w:color="auto"/>
            </w:tcBorders>
          </w:tcPr>
          <w:p w:rsidR="009C290A" w:rsidRPr="00FA466C" w:rsidRDefault="009C290A" w:rsidP="00380E32">
            <w:pPr>
              <w:rPr>
                <w:b/>
                <w:sz w:val="22"/>
                <w:szCs w:val="22"/>
                <w:lang w:val="ro-RO"/>
              </w:rPr>
            </w:pPr>
            <w:r w:rsidRPr="00FA466C">
              <w:rPr>
                <w:sz w:val="22"/>
                <w:szCs w:val="22"/>
                <w:lang w:val="ro-RO"/>
              </w:rPr>
              <w:t xml:space="preserve">Fişierul </w:t>
            </w:r>
            <w:r w:rsidRPr="00FA466C">
              <w:rPr>
                <w:b/>
                <w:sz w:val="22"/>
                <w:szCs w:val="22"/>
                <w:lang w:val="ro-RO"/>
              </w:rPr>
              <w:t xml:space="preserve">atestat.out </w:t>
            </w:r>
            <w:r w:rsidRPr="00FA466C">
              <w:rPr>
                <w:sz w:val="22"/>
                <w:szCs w:val="22"/>
                <w:lang w:val="ro-RO"/>
              </w:rPr>
              <w:t>conţine</w:t>
            </w:r>
            <w:r w:rsidRPr="00FA466C">
              <w:rPr>
                <w:b/>
                <w:sz w:val="22"/>
                <w:szCs w:val="22"/>
                <w:lang w:val="ro-RO"/>
              </w:rPr>
              <w:t>:</w:t>
            </w:r>
          </w:p>
        </w:tc>
      </w:tr>
      <w:tr w:rsidR="009C290A" w:rsidRPr="00FA466C" w:rsidTr="009B63A4">
        <w:trPr>
          <w:jc w:val="center"/>
        </w:trPr>
        <w:tc>
          <w:tcPr>
            <w:tcW w:w="709" w:type="dxa"/>
          </w:tcPr>
          <w:p w:rsidR="009C290A" w:rsidRPr="00FA466C" w:rsidRDefault="009C290A" w:rsidP="00380E32">
            <w:pPr>
              <w:rPr>
                <w:b/>
                <w:sz w:val="22"/>
                <w:szCs w:val="22"/>
                <w:lang w:val="ro-RO"/>
              </w:rPr>
            </w:pPr>
          </w:p>
        </w:tc>
        <w:tc>
          <w:tcPr>
            <w:tcW w:w="425" w:type="dxa"/>
          </w:tcPr>
          <w:p w:rsidR="009C290A" w:rsidRPr="00FA466C" w:rsidRDefault="009C290A" w:rsidP="00380E32">
            <w:pPr>
              <w:rPr>
                <w:b/>
                <w:sz w:val="22"/>
                <w:szCs w:val="22"/>
                <w:lang w:val="ro-RO"/>
              </w:rPr>
            </w:pPr>
          </w:p>
        </w:tc>
        <w:tc>
          <w:tcPr>
            <w:tcW w:w="567" w:type="dxa"/>
          </w:tcPr>
          <w:p w:rsidR="009C290A" w:rsidRPr="00FA466C" w:rsidRDefault="009C290A" w:rsidP="00380E32">
            <w:pPr>
              <w:rPr>
                <w:b/>
                <w:sz w:val="22"/>
                <w:szCs w:val="22"/>
                <w:lang w:val="ro-RO"/>
              </w:rPr>
            </w:pPr>
          </w:p>
        </w:tc>
        <w:tc>
          <w:tcPr>
            <w:tcW w:w="567" w:type="dxa"/>
          </w:tcPr>
          <w:p w:rsidR="009C290A" w:rsidRPr="00FA466C" w:rsidRDefault="009C290A" w:rsidP="00380E32">
            <w:pPr>
              <w:rPr>
                <w:b/>
                <w:sz w:val="22"/>
                <w:szCs w:val="22"/>
                <w:lang w:val="ro-RO"/>
              </w:rPr>
            </w:pPr>
          </w:p>
        </w:tc>
        <w:tc>
          <w:tcPr>
            <w:tcW w:w="567" w:type="dxa"/>
          </w:tcPr>
          <w:p w:rsidR="009C290A" w:rsidRPr="00FA466C" w:rsidRDefault="009C290A" w:rsidP="00380E32">
            <w:pPr>
              <w:rPr>
                <w:b/>
                <w:sz w:val="22"/>
                <w:szCs w:val="22"/>
                <w:lang w:val="ro-RO"/>
              </w:rPr>
            </w:pPr>
          </w:p>
        </w:tc>
        <w:tc>
          <w:tcPr>
            <w:tcW w:w="472" w:type="dxa"/>
          </w:tcPr>
          <w:p w:rsidR="009C290A" w:rsidRPr="00FA466C" w:rsidRDefault="009C290A" w:rsidP="00380E32">
            <w:pPr>
              <w:rPr>
                <w:b/>
                <w:sz w:val="22"/>
                <w:szCs w:val="22"/>
                <w:lang w:val="ro-RO"/>
              </w:rPr>
            </w:pPr>
          </w:p>
        </w:tc>
        <w:tc>
          <w:tcPr>
            <w:tcW w:w="750" w:type="dxa"/>
            <w:tcBorders>
              <w:right w:val="single" w:sz="4" w:space="0" w:color="auto"/>
            </w:tcBorders>
          </w:tcPr>
          <w:p w:rsidR="009C290A" w:rsidRPr="00FA466C" w:rsidRDefault="009C290A" w:rsidP="00380E32">
            <w:pPr>
              <w:jc w:val="right"/>
              <w:rPr>
                <w:b/>
                <w:sz w:val="22"/>
                <w:szCs w:val="22"/>
                <w:lang w:val="ro-RO"/>
              </w:rPr>
            </w:pPr>
            <w:r w:rsidRPr="00FA466C">
              <w:rPr>
                <w:b/>
                <w:sz w:val="22"/>
                <w:szCs w:val="22"/>
                <w:lang w:val="ro-RO"/>
              </w:rPr>
              <w:t>c)</w:t>
            </w:r>
          </w:p>
        </w:tc>
        <w:tc>
          <w:tcPr>
            <w:tcW w:w="751" w:type="dxa"/>
            <w:tcBorders>
              <w:left w:val="single" w:sz="4" w:space="0" w:color="auto"/>
            </w:tcBorders>
          </w:tcPr>
          <w:p w:rsidR="009C290A" w:rsidRPr="00FA466C" w:rsidRDefault="009C290A" w:rsidP="00380E32">
            <w:pPr>
              <w:rPr>
                <w:b/>
                <w:sz w:val="22"/>
                <w:szCs w:val="22"/>
                <w:lang w:val="ro-RO"/>
              </w:rPr>
            </w:pPr>
            <w:r w:rsidRPr="00FA466C">
              <w:rPr>
                <w:b/>
                <w:sz w:val="22"/>
                <w:szCs w:val="22"/>
                <w:lang w:val="ro-RO"/>
              </w:rPr>
              <w:t>12</w:t>
            </w:r>
          </w:p>
        </w:tc>
        <w:tc>
          <w:tcPr>
            <w:tcW w:w="751" w:type="dxa"/>
          </w:tcPr>
          <w:p w:rsidR="009C290A" w:rsidRPr="00FA466C" w:rsidRDefault="009C290A" w:rsidP="00380E32">
            <w:pPr>
              <w:rPr>
                <w:b/>
                <w:sz w:val="22"/>
                <w:szCs w:val="22"/>
                <w:lang w:val="ro-RO"/>
              </w:rPr>
            </w:pPr>
            <w:r w:rsidRPr="00FA466C">
              <w:rPr>
                <w:b/>
                <w:sz w:val="22"/>
                <w:szCs w:val="22"/>
                <w:lang w:val="ro-RO"/>
              </w:rPr>
              <w:t>-14</w:t>
            </w:r>
          </w:p>
        </w:tc>
        <w:tc>
          <w:tcPr>
            <w:tcW w:w="751" w:type="dxa"/>
          </w:tcPr>
          <w:p w:rsidR="009C290A" w:rsidRPr="00FA466C" w:rsidRDefault="009C290A" w:rsidP="00380E32">
            <w:pPr>
              <w:rPr>
                <w:b/>
                <w:sz w:val="22"/>
                <w:szCs w:val="22"/>
                <w:lang w:val="ro-RO"/>
              </w:rPr>
            </w:pPr>
          </w:p>
        </w:tc>
        <w:tc>
          <w:tcPr>
            <w:tcW w:w="751" w:type="dxa"/>
          </w:tcPr>
          <w:p w:rsidR="009C290A" w:rsidRPr="00FA466C" w:rsidRDefault="009C290A" w:rsidP="00380E32">
            <w:pPr>
              <w:rPr>
                <w:b/>
                <w:sz w:val="22"/>
                <w:szCs w:val="22"/>
                <w:lang w:val="ro-RO"/>
              </w:rPr>
            </w:pPr>
          </w:p>
        </w:tc>
        <w:tc>
          <w:tcPr>
            <w:tcW w:w="751" w:type="dxa"/>
          </w:tcPr>
          <w:p w:rsidR="009C290A" w:rsidRPr="00FA466C" w:rsidRDefault="009C290A" w:rsidP="00380E32">
            <w:pPr>
              <w:rPr>
                <w:b/>
                <w:sz w:val="22"/>
                <w:szCs w:val="22"/>
                <w:lang w:val="ro-RO"/>
              </w:rPr>
            </w:pPr>
          </w:p>
        </w:tc>
        <w:tc>
          <w:tcPr>
            <w:tcW w:w="751" w:type="dxa"/>
          </w:tcPr>
          <w:p w:rsidR="009C290A" w:rsidRPr="00FA466C" w:rsidRDefault="009C290A" w:rsidP="00380E32">
            <w:pPr>
              <w:rPr>
                <w:b/>
                <w:sz w:val="22"/>
                <w:szCs w:val="22"/>
                <w:lang w:val="ro-RO"/>
              </w:rPr>
            </w:pPr>
          </w:p>
        </w:tc>
      </w:tr>
    </w:tbl>
    <w:p w:rsidR="00941F19" w:rsidRPr="00FA466C" w:rsidRDefault="00941F19" w:rsidP="00380E32">
      <w:pPr>
        <w:rPr>
          <w:sz w:val="22"/>
          <w:szCs w:val="22"/>
          <w:lang w:val="ro-RO"/>
        </w:rPr>
      </w:pPr>
    </w:p>
    <w:p w:rsidR="009C290A" w:rsidRPr="00FA466C" w:rsidRDefault="00A01B24" w:rsidP="009B63A4">
      <w:pPr>
        <w:pBdr>
          <w:top w:val="single" w:sz="12" w:space="1" w:color="auto"/>
        </w:pBdr>
        <w:autoSpaceDE w:val="0"/>
        <w:autoSpaceDN w:val="0"/>
        <w:adjustRightInd w:val="0"/>
        <w:jc w:val="both"/>
        <w:rPr>
          <w:b/>
          <w:bCs/>
          <w:i/>
          <w:iCs/>
          <w:sz w:val="22"/>
          <w:szCs w:val="22"/>
          <w:lang w:val="ro-RO"/>
        </w:rPr>
      </w:pPr>
      <w:r>
        <w:rPr>
          <w:b/>
          <w:bCs/>
          <w:i/>
          <w:iCs/>
          <w:sz w:val="22"/>
          <w:szCs w:val="22"/>
          <w:lang w:val="ro-RO"/>
        </w:rPr>
        <w:br w:type="page"/>
      </w:r>
      <w:r w:rsidR="009C290A" w:rsidRPr="00FA466C">
        <w:rPr>
          <w:b/>
          <w:bCs/>
          <w:i/>
          <w:iCs/>
          <w:sz w:val="22"/>
          <w:szCs w:val="22"/>
          <w:lang w:val="ro-RO"/>
        </w:rPr>
        <w:lastRenderedPageBreak/>
        <w:t>Subiectul nr. 3</w:t>
      </w:r>
    </w:p>
    <w:p w:rsidR="009B63A4" w:rsidRPr="00FA466C" w:rsidRDefault="009B63A4" w:rsidP="009B63A4">
      <w:pPr>
        <w:jc w:val="both"/>
        <w:rPr>
          <w:sz w:val="22"/>
          <w:szCs w:val="22"/>
          <w:lang w:val="ro-RO"/>
        </w:rPr>
      </w:pPr>
    </w:p>
    <w:p w:rsidR="00873C78" w:rsidRPr="00FA466C" w:rsidRDefault="009C290A" w:rsidP="009B63A4">
      <w:pPr>
        <w:jc w:val="both"/>
        <w:rPr>
          <w:sz w:val="22"/>
          <w:szCs w:val="22"/>
          <w:lang w:val="ro-RO"/>
        </w:rPr>
      </w:pPr>
      <w:r w:rsidRPr="00FA466C">
        <w:rPr>
          <w:sz w:val="22"/>
          <w:szCs w:val="22"/>
          <w:lang w:val="ro-RO"/>
        </w:rPr>
        <w:t xml:space="preserve">Fişierul </w:t>
      </w:r>
      <w:r w:rsidRPr="00FA466C">
        <w:rPr>
          <w:b/>
          <w:sz w:val="22"/>
          <w:szCs w:val="22"/>
          <w:lang w:val="ro-RO"/>
        </w:rPr>
        <w:t>atestat.in</w:t>
      </w:r>
      <w:r w:rsidRPr="00FA466C">
        <w:rPr>
          <w:sz w:val="22"/>
          <w:szCs w:val="22"/>
          <w:lang w:val="ro-RO"/>
        </w:rPr>
        <w:t xml:space="preserve"> conţine două linii. </w:t>
      </w:r>
      <w:r w:rsidR="00873C78" w:rsidRPr="00FA466C">
        <w:rPr>
          <w:sz w:val="22"/>
          <w:szCs w:val="22"/>
          <w:lang w:val="ro-RO"/>
        </w:rPr>
        <w:t xml:space="preserve">Pe prima linie se găsește un număr natural nenul </w:t>
      </w:r>
      <w:r w:rsidR="00873C78" w:rsidRPr="00FA466C">
        <w:rPr>
          <w:b/>
          <w:sz w:val="22"/>
          <w:szCs w:val="22"/>
          <w:lang w:val="ro-RO"/>
        </w:rPr>
        <w:t>n</w:t>
      </w:r>
      <w:r w:rsidR="00873C78" w:rsidRPr="00FA466C">
        <w:rPr>
          <w:sz w:val="22"/>
          <w:szCs w:val="22"/>
          <w:lang w:val="ro-RO"/>
        </w:rPr>
        <w:t xml:space="preserve"> (</w:t>
      </w:r>
      <w:r w:rsidR="00873C78" w:rsidRPr="00FA466C">
        <w:rPr>
          <w:b/>
          <w:sz w:val="22"/>
          <w:szCs w:val="22"/>
          <w:lang w:val="ro-RO"/>
        </w:rPr>
        <w:t>n&lt;1000</w:t>
      </w:r>
      <w:r w:rsidR="00873C78" w:rsidRPr="00FA466C">
        <w:rPr>
          <w:sz w:val="22"/>
          <w:szCs w:val="22"/>
          <w:lang w:val="ro-RO"/>
        </w:rPr>
        <w:t xml:space="preserve">), iar pe cea de-a doua linie un şir de </w:t>
      </w:r>
      <w:r w:rsidR="00873C78" w:rsidRPr="00FA466C">
        <w:rPr>
          <w:b/>
          <w:sz w:val="22"/>
          <w:szCs w:val="22"/>
          <w:lang w:val="ro-RO"/>
        </w:rPr>
        <w:t>n</w:t>
      </w:r>
      <w:r w:rsidR="00873C78" w:rsidRPr="00FA466C">
        <w:rPr>
          <w:sz w:val="22"/>
          <w:szCs w:val="22"/>
          <w:lang w:val="ro-RO"/>
        </w:rPr>
        <w:t xml:space="preserve"> numere naturale, de cel mult </w:t>
      </w:r>
      <w:r w:rsidR="00873C78" w:rsidRPr="00FA466C">
        <w:rPr>
          <w:b/>
          <w:sz w:val="22"/>
          <w:szCs w:val="22"/>
          <w:lang w:val="ro-RO"/>
        </w:rPr>
        <w:t>9</w:t>
      </w:r>
      <w:r w:rsidR="00873C78" w:rsidRPr="00FA466C">
        <w:rPr>
          <w:sz w:val="22"/>
          <w:szCs w:val="22"/>
          <w:lang w:val="ro-RO"/>
        </w:rPr>
        <w:t xml:space="preserve"> cifre fiecare, separate prin câte un spaţiu.</w:t>
      </w:r>
    </w:p>
    <w:p w:rsidR="009C290A" w:rsidRPr="00FA466C" w:rsidRDefault="009C290A" w:rsidP="00694AAF">
      <w:pPr>
        <w:jc w:val="both"/>
        <w:rPr>
          <w:sz w:val="22"/>
          <w:szCs w:val="22"/>
          <w:lang w:val="ro-RO"/>
        </w:rPr>
      </w:pPr>
      <w:r w:rsidRPr="00FA466C">
        <w:rPr>
          <w:sz w:val="22"/>
          <w:szCs w:val="22"/>
          <w:lang w:val="ro-RO"/>
        </w:rPr>
        <w:t>Să se scrie un program care:</w:t>
      </w:r>
    </w:p>
    <w:p w:rsidR="009C290A" w:rsidRPr="00FA466C" w:rsidRDefault="009C290A" w:rsidP="002761AA">
      <w:pPr>
        <w:numPr>
          <w:ilvl w:val="0"/>
          <w:numId w:val="21"/>
        </w:numPr>
        <w:tabs>
          <w:tab w:val="clear" w:pos="720"/>
          <w:tab w:val="num" w:pos="284"/>
        </w:tabs>
        <w:ind w:left="284" w:hanging="284"/>
        <w:rPr>
          <w:sz w:val="22"/>
          <w:szCs w:val="22"/>
          <w:lang w:val="ro-RO"/>
        </w:rPr>
      </w:pPr>
      <w:r w:rsidRPr="00FA466C">
        <w:rPr>
          <w:sz w:val="22"/>
          <w:szCs w:val="22"/>
          <w:lang w:val="ro-RO"/>
        </w:rPr>
        <w:t xml:space="preserve">să afişeze pe ecran, </w:t>
      </w:r>
      <w:r w:rsidR="00873C78" w:rsidRPr="00FA466C">
        <w:rPr>
          <w:sz w:val="22"/>
          <w:szCs w:val="22"/>
          <w:lang w:val="ro-RO"/>
        </w:rPr>
        <w:t>pe prima</w:t>
      </w:r>
      <w:r w:rsidRPr="00FA466C">
        <w:rPr>
          <w:sz w:val="22"/>
          <w:szCs w:val="22"/>
          <w:lang w:val="ro-RO"/>
        </w:rPr>
        <w:t xml:space="preserve"> linie, numerele din şir, separate prin câte un spaţiu;</w:t>
      </w:r>
    </w:p>
    <w:p w:rsidR="009C290A" w:rsidRPr="00FA466C" w:rsidRDefault="009C290A" w:rsidP="002761AA">
      <w:pPr>
        <w:numPr>
          <w:ilvl w:val="0"/>
          <w:numId w:val="21"/>
        </w:numPr>
        <w:tabs>
          <w:tab w:val="clear" w:pos="720"/>
          <w:tab w:val="num" w:pos="284"/>
        </w:tabs>
        <w:ind w:left="284" w:hanging="284"/>
        <w:rPr>
          <w:sz w:val="22"/>
          <w:szCs w:val="22"/>
          <w:lang w:val="ro-RO"/>
        </w:rPr>
      </w:pPr>
      <w:r w:rsidRPr="00FA466C">
        <w:rPr>
          <w:sz w:val="22"/>
          <w:szCs w:val="22"/>
          <w:lang w:val="ro-RO"/>
        </w:rPr>
        <w:t xml:space="preserve">să afişeze pe ecran, pe linii diferite, cel mai mic număr </w:t>
      </w:r>
      <w:r w:rsidRPr="00FA466C">
        <w:rPr>
          <w:b/>
          <w:sz w:val="22"/>
          <w:szCs w:val="22"/>
          <w:lang w:val="ro-RO"/>
        </w:rPr>
        <w:t>a</w:t>
      </w:r>
      <w:r w:rsidRPr="00FA466C">
        <w:rPr>
          <w:sz w:val="22"/>
          <w:szCs w:val="22"/>
          <w:lang w:val="ro-RO"/>
        </w:rPr>
        <w:t xml:space="preserve"> şi cel mai mare număr </w:t>
      </w:r>
      <w:r w:rsidRPr="00FA466C">
        <w:rPr>
          <w:b/>
          <w:sz w:val="22"/>
          <w:szCs w:val="22"/>
          <w:lang w:val="ro-RO"/>
        </w:rPr>
        <w:t>b</w:t>
      </w:r>
      <w:r w:rsidRPr="00FA466C">
        <w:rPr>
          <w:sz w:val="22"/>
          <w:szCs w:val="22"/>
          <w:lang w:val="ro-RO"/>
        </w:rPr>
        <w:t xml:space="preserve"> din şirul dat;</w:t>
      </w:r>
    </w:p>
    <w:p w:rsidR="009C290A" w:rsidRPr="00FA466C" w:rsidRDefault="009C290A" w:rsidP="002761AA">
      <w:pPr>
        <w:numPr>
          <w:ilvl w:val="0"/>
          <w:numId w:val="21"/>
        </w:numPr>
        <w:tabs>
          <w:tab w:val="clear" w:pos="720"/>
          <w:tab w:val="num" w:pos="284"/>
        </w:tabs>
        <w:ind w:left="284" w:hanging="284"/>
        <w:rPr>
          <w:sz w:val="22"/>
          <w:szCs w:val="22"/>
          <w:lang w:val="ro-RO"/>
        </w:rPr>
      </w:pPr>
      <w:r w:rsidRPr="00FA466C">
        <w:rPr>
          <w:sz w:val="22"/>
          <w:szCs w:val="22"/>
          <w:lang w:val="ro-RO"/>
        </w:rPr>
        <w:t xml:space="preserve">să scrie în fişierul </w:t>
      </w:r>
      <w:r w:rsidRPr="00FA466C">
        <w:rPr>
          <w:b/>
          <w:sz w:val="22"/>
          <w:szCs w:val="22"/>
          <w:lang w:val="ro-RO"/>
        </w:rPr>
        <w:t>atestat.out</w:t>
      </w:r>
      <w:r w:rsidRPr="00FA466C">
        <w:rPr>
          <w:sz w:val="22"/>
          <w:szCs w:val="22"/>
          <w:lang w:val="ro-RO"/>
        </w:rPr>
        <w:t xml:space="preserve"> cel mai mare divizor comun al numerelor </w:t>
      </w:r>
      <w:r w:rsidRPr="00FA466C">
        <w:rPr>
          <w:b/>
          <w:sz w:val="22"/>
          <w:szCs w:val="22"/>
          <w:lang w:val="ro-RO"/>
        </w:rPr>
        <w:t>a</w:t>
      </w:r>
      <w:r w:rsidRPr="00FA466C">
        <w:rPr>
          <w:sz w:val="22"/>
          <w:szCs w:val="22"/>
          <w:lang w:val="ro-RO"/>
        </w:rPr>
        <w:t xml:space="preserve"> şi </w:t>
      </w:r>
      <w:r w:rsidRPr="00FA466C">
        <w:rPr>
          <w:b/>
          <w:sz w:val="22"/>
          <w:szCs w:val="22"/>
          <w:lang w:val="ro-RO"/>
        </w:rPr>
        <w:t xml:space="preserve">b, </w:t>
      </w:r>
      <w:r w:rsidRPr="00FA466C">
        <w:rPr>
          <w:sz w:val="22"/>
          <w:szCs w:val="22"/>
          <w:lang w:val="ro-RO"/>
        </w:rPr>
        <w:t>determinate la punctul b).</w:t>
      </w:r>
    </w:p>
    <w:p w:rsidR="009C290A" w:rsidRPr="00FA466C" w:rsidRDefault="009C290A" w:rsidP="002761AA">
      <w:pPr>
        <w:rPr>
          <w:sz w:val="22"/>
          <w:szCs w:val="22"/>
          <w:lang w:val="ro-RO"/>
        </w:rPr>
      </w:pPr>
      <w:r w:rsidRPr="00FA466C">
        <w:rPr>
          <w:b/>
          <w:sz w:val="22"/>
          <w:szCs w:val="22"/>
          <w:lang w:val="ro-RO"/>
        </w:rPr>
        <w:t xml:space="preserve">Notă: </w:t>
      </w:r>
      <w:r w:rsidRPr="00FA466C">
        <w:rPr>
          <w:sz w:val="22"/>
          <w:szCs w:val="22"/>
          <w:lang w:val="ro-RO"/>
        </w:rPr>
        <w:t>Programul va conţine cel puţin un subprogram definit de utilizator.</w:t>
      </w:r>
    </w:p>
    <w:p w:rsidR="009C290A" w:rsidRPr="00FA466C" w:rsidRDefault="009C290A" w:rsidP="00380E32">
      <w:pPr>
        <w:ind w:left="360"/>
        <w:rPr>
          <w:sz w:val="22"/>
          <w:szCs w:val="22"/>
          <w:lang w:val="ro-RO"/>
        </w:rPr>
      </w:pPr>
    </w:p>
    <w:p w:rsidR="009C290A" w:rsidRPr="00FA466C" w:rsidRDefault="009C290A" w:rsidP="00380E32">
      <w:pPr>
        <w:jc w:val="both"/>
        <w:rPr>
          <w:b/>
          <w:sz w:val="22"/>
          <w:szCs w:val="22"/>
          <w:lang w:val="ro-RO"/>
        </w:rPr>
      </w:pPr>
      <w:r w:rsidRPr="00FA466C">
        <w:rPr>
          <w:b/>
          <w:sz w:val="22"/>
          <w:szCs w:val="22"/>
          <w:lang w:val="ro-RO"/>
        </w:rPr>
        <w:t>Exemplu:</w:t>
      </w:r>
    </w:p>
    <w:tbl>
      <w:tblPr>
        <w:tblW w:w="0" w:type="auto"/>
        <w:jc w:val="center"/>
        <w:tblLook w:val="01E0" w:firstRow="1" w:lastRow="1" w:firstColumn="1" w:lastColumn="1" w:noHBand="0" w:noVBand="0"/>
      </w:tblPr>
      <w:tblGrid>
        <w:gridCol w:w="567"/>
        <w:gridCol w:w="567"/>
        <w:gridCol w:w="567"/>
        <w:gridCol w:w="708"/>
        <w:gridCol w:w="567"/>
        <w:gridCol w:w="472"/>
        <w:gridCol w:w="750"/>
        <w:gridCol w:w="751"/>
        <w:gridCol w:w="751"/>
        <w:gridCol w:w="751"/>
        <w:gridCol w:w="751"/>
        <w:gridCol w:w="751"/>
        <w:gridCol w:w="751"/>
      </w:tblGrid>
      <w:tr w:rsidR="009C290A" w:rsidRPr="00FA466C" w:rsidTr="002761AA">
        <w:trPr>
          <w:jc w:val="center"/>
        </w:trPr>
        <w:tc>
          <w:tcPr>
            <w:tcW w:w="4198" w:type="dxa"/>
            <w:gridSpan w:val="7"/>
            <w:tcBorders>
              <w:bottom w:val="single" w:sz="4" w:space="0" w:color="auto"/>
              <w:right w:val="single" w:sz="4" w:space="0" w:color="auto"/>
            </w:tcBorders>
          </w:tcPr>
          <w:p w:rsidR="009C290A" w:rsidRPr="00FA466C" w:rsidRDefault="009C290A" w:rsidP="00380E32">
            <w:pPr>
              <w:jc w:val="both"/>
              <w:rPr>
                <w:sz w:val="22"/>
                <w:szCs w:val="22"/>
                <w:lang w:val="ro-RO"/>
              </w:rPr>
            </w:pPr>
            <w:r w:rsidRPr="00FA466C">
              <w:rPr>
                <w:b/>
                <w:sz w:val="22"/>
                <w:szCs w:val="22"/>
                <w:lang w:val="ro-RO"/>
              </w:rPr>
              <w:t>atestat.in</w:t>
            </w:r>
          </w:p>
        </w:tc>
        <w:tc>
          <w:tcPr>
            <w:tcW w:w="4506" w:type="dxa"/>
            <w:gridSpan w:val="6"/>
            <w:tcBorders>
              <w:left w:val="single" w:sz="4" w:space="0" w:color="auto"/>
              <w:bottom w:val="single" w:sz="4" w:space="0" w:color="auto"/>
            </w:tcBorders>
          </w:tcPr>
          <w:p w:rsidR="009C290A" w:rsidRPr="00FA466C" w:rsidRDefault="009C290A" w:rsidP="00380E32">
            <w:pPr>
              <w:jc w:val="both"/>
              <w:rPr>
                <w:sz w:val="22"/>
                <w:szCs w:val="22"/>
                <w:lang w:val="ro-RO"/>
              </w:rPr>
            </w:pPr>
            <w:r w:rsidRPr="00FA466C">
              <w:rPr>
                <w:b/>
                <w:sz w:val="22"/>
                <w:szCs w:val="22"/>
                <w:lang w:val="ro-RO"/>
              </w:rPr>
              <w:t>Date de ieşire:</w:t>
            </w:r>
          </w:p>
        </w:tc>
      </w:tr>
      <w:tr w:rsidR="009C290A" w:rsidRPr="00FA466C" w:rsidTr="002761AA">
        <w:trPr>
          <w:jc w:val="center"/>
        </w:trPr>
        <w:tc>
          <w:tcPr>
            <w:tcW w:w="567"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6</w:t>
            </w:r>
          </w:p>
        </w:tc>
        <w:tc>
          <w:tcPr>
            <w:tcW w:w="567" w:type="dxa"/>
            <w:tcBorders>
              <w:top w:val="single" w:sz="4" w:space="0" w:color="auto"/>
            </w:tcBorders>
          </w:tcPr>
          <w:p w:rsidR="009C290A" w:rsidRPr="00FA466C" w:rsidRDefault="009C290A" w:rsidP="00380E32">
            <w:pPr>
              <w:rPr>
                <w:b/>
                <w:sz w:val="22"/>
                <w:szCs w:val="22"/>
                <w:lang w:val="ro-RO"/>
              </w:rPr>
            </w:pPr>
          </w:p>
        </w:tc>
        <w:tc>
          <w:tcPr>
            <w:tcW w:w="567" w:type="dxa"/>
            <w:tcBorders>
              <w:top w:val="single" w:sz="4" w:space="0" w:color="auto"/>
            </w:tcBorders>
          </w:tcPr>
          <w:p w:rsidR="009C290A" w:rsidRPr="00FA466C" w:rsidRDefault="009C290A" w:rsidP="00380E32">
            <w:pPr>
              <w:rPr>
                <w:b/>
                <w:sz w:val="22"/>
                <w:szCs w:val="22"/>
                <w:lang w:val="ro-RO"/>
              </w:rPr>
            </w:pPr>
          </w:p>
        </w:tc>
        <w:tc>
          <w:tcPr>
            <w:tcW w:w="708" w:type="dxa"/>
            <w:tcBorders>
              <w:top w:val="single" w:sz="4" w:space="0" w:color="auto"/>
            </w:tcBorders>
          </w:tcPr>
          <w:p w:rsidR="009C290A" w:rsidRPr="00FA466C" w:rsidRDefault="009C290A" w:rsidP="00380E32">
            <w:pPr>
              <w:rPr>
                <w:b/>
                <w:sz w:val="22"/>
                <w:szCs w:val="22"/>
                <w:lang w:val="ro-RO"/>
              </w:rPr>
            </w:pPr>
          </w:p>
        </w:tc>
        <w:tc>
          <w:tcPr>
            <w:tcW w:w="567" w:type="dxa"/>
            <w:tcBorders>
              <w:top w:val="single" w:sz="4" w:space="0" w:color="auto"/>
            </w:tcBorders>
          </w:tcPr>
          <w:p w:rsidR="009C290A" w:rsidRPr="00FA466C" w:rsidRDefault="009C290A" w:rsidP="00380E32">
            <w:pPr>
              <w:rPr>
                <w:b/>
                <w:sz w:val="22"/>
                <w:szCs w:val="22"/>
                <w:lang w:val="ro-RO"/>
              </w:rPr>
            </w:pPr>
          </w:p>
        </w:tc>
        <w:tc>
          <w:tcPr>
            <w:tcW w:w="472" w:type="dxa"/>
            <w:tcBorders>
              <w:top w:val="single" w:sz="4" w:space="0" w:color="auto"/>
            </w:tcBorders>
          </w:tcPr>
          <w:p w:rsidR="009C290A" w:rsidRPr="00FA466C" w:rsidRDefault="009C290A" w:rsidP="00380E32">
            <w:pPr>
              <w:rPr>
                <w:b/>
                <w:sz w:val="22"/>
                <w:szCs w:val="22"/>
                <w:lang w:val="ro-RO"/>
              </w:rPr>
            </w:pPr>
          </w:p>
        </w:tc>
        <w:tc>
          <w:tcPr>
            <w:tcW w:w="750" w:type="dxa"/>
            <w:tcBorders>
              <w:top w:val="single" w:sz="4" w:space="0" w:color="auto"/>
              <w:right w:val="single" w:sz="4" w:space="0" w:color="auto"/>
            </w:tcBorders>
          </w:tcPr>
          <w:p w:rsidR="009C290A" w:rsidRPr="00FA466C" w:rsidRDefault="009C290A" w:rsidP="00380E32">
            <w:pPr>
              <w:jc w:val="right"/>
              <w:rPr>
                <w:b/>
                <w:sz w:val="22"/>
                <w:szCs w:val="22"/>
                <w:lang w:val="ro-RO"/>
              </w:rPr>
            </w:pPr>
            <w:r w:rsidRPr="00FA466C">
              <w:rPr>
                <w:b/>
                <w:sz w:val="22"/>
                <w:szCs w:val="22"/>
                <w:lang w:val="ro-RO"/>
              </w:rPr>
              <w:t>a)</w:t>
            </w:r>
          </w:p>
        </w:tc>
        <w:tc>
          <w:tcPr>
            <w:tcW w:w="751" w:type="dxa"/>
            <w:tcBorders>
              <w:top w:val="single" w:sz="4" w:space="0" w:color="auto"/>
              <w:left w:val="single" w:sz="4" w:space="0" w:color="auto"/>
            </w:tcBorders>
          </w:tcPr>
          <w:p w:rsidR="009C290A" w:rsidRPr="00FA466C" w:rsidRDefault="009C290A" w:rsidP="00380E32">
            <w:pPr>
              <w:rPr>
                <w:b/>
                <w:sz w:val="22"/>
                <w:szCs w:val="22"/>
                <w:lang w:val="ro-RO"/>
              </w:rPr>
            </w:pPr>
            <w:r w:rsidRPr="00FA466C">
              <w:rPr>
                <w:b/>
                <w:sz w:val="22"/>
                <w:szCs w:val="22"/>
                <w:lang w:val="ro-RO"/>
              </w:rPr>
              <w:t>123</w:t>
            </w:r>
          </w:p>
        </w:tc>
        <w:tc>
          <w:tcPr>
            <w:tcW w:w="751"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55</w:t>
            </w:r>
          </w:p>
        </w:tc>
        <w:tc>
          <w:tcPr>
            <w:tcW w:w="751"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372</w:t>
            </w:r>
          </w:p>
        </w:tc>
        <w:tc>
          <w:tcPr>
            <w:tcW w:w="751"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3465</w:t>
            </w:r>
          </w:p>
        </w:tc>
        <w:tc>
          <w:tcPr>
            <w:tcW w:w="751"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242</w:t>
            </w:r>
          </w:p>
        </w:tc>
        <w:tc>
          <w:tcPr>
            <w:tcW w:w="751"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44</w:t>
            </w:r>
          </w:p>
        </w:tc>
      </w:tr>
      <w:tr w:rsidR="009C290A" w:rsidRPr="00FA466C" w:rsidTr="002761AA">
        <w:trPr>
          <w:jc w:val="center"/>
        </w:trPr>
        <w:tc>
          <w:tcPr>
            <w:tcW w:w="567" w:type="dxa"/>
          </w:tcPr>
          <w:p w:rsidR="009C290A" w:rsidRPr="00FA466C" w:rsidRDefault="009C290A" w:rsidP="00380E32">
            <w:pPr>
              <w:rPr>
                <w:b/>
                <w:sz w:val="22"/>
                <w:szCs w:val="22"/>
                <w:lang w:val="ro-RO"/>
              </w:rPr>
            </w:pPr>
            <w:r w:rsidRPr="00FA466C">
              <w:rPr>
                <w:b/>
                <w:sz w:val="22"/>
                <w:szCs w:val="22"/>
                <w:lang w:val="ro-RO"/>
              </w:rPr>
              <w:t>123</w:t>
            </w:r>
          </w:p>
        </w:tc>
        <w:tc>
          <w:tcPr>
            <w:tcW w:w="567" w:type="dxa"/>
          </w:tcPr>
          <w:p w:rsidR="009C290A" w:rsidRPr="00FA466C" w:rsidRDefault="009C290A" w:rsidP="00380E32">
            <w:pPr>
              <w:rPr>
                <w:b/>
                <w:sz w:val="22"/>
                <w:szCs w:val="22"/>
                <w:lang w:val="ro-RO"/>
              </w:rPr>
            </w:pPr>
            <w:r w:rsidRPr="00FA466C">
              <w:rPr>
                <w:b/>
                <w:sz w:val="22"/>
                <w:szCs w:val="22"/>
                <w:lang w:val="ro-RO"/>
              </w:rPr>
              <w:t>55</w:t>
            </w:r>
          </w:p>
        </w:tc>
        <w:tc>
          <w:tcPr>
            <w:tcW w:w="567" w:type="dxa"/>
          </w:tcPr>
          <w:p w:rsidR="009C290A" w:rsidRPr="00FA466C" w:rsidRDefault="009C290A" w:rsidP="00380E32">
            <w:pPr>
              <w:rPr>
                <w:b/>
                <w:sz w:val="22"/>
                <w:szCs w:val="22"/>
                <w:lang w:val="ro-RO"/>
              </w:rPr>
            </w:pPr>
            <w:r w:rsidRPr="00FA466C">
              <w:rPr>
                <w:b/>
                <w:sz w:val="22"/>
                <w:szCs w:val="22"/>
                <w:lang w:val="ro-RO"/>
              </w:rPr>
              <w:t>372</w:t>
            </w:r>
          </w:p>
        </w:tc>
        <w:tc>
          <w:tcPr>
            <w:tcW w:w="708" w:type="dxa"/>
          </w:tcPr>
          <w:p w:rsidR="009C290A" w:rsidRPr="00FA466C" w:rsidRDefault="009C290A" w:rsidP="00380E32">
            <w:pPr>
              <w:rPr>
                <w:b/>
                <w:sz w:val="22"/>
                <w:szCs w:val="22"/>
                <w:lang w:val="ro-RO"/>
              </w:rPr>
            </w:pPr>
            <w:r w:rsidRPr="00FA466C">
              <w:rPr>
                <w:b/>
                <w:sz w:val="22"/>
                <w:szCs w:val="22"/>
                <w:lang w:val="ro-RO"/>
              </w:rPr>
              <w:t>3465</w:t>
            </w:r>
          </w:p>
        </w:tc>
        <w:tc>
          <w:tcPr>
            <w:tcW w:w="567" w:type="dxa"/>
          </w:tcPr>
          <w:p w:rsidR="009C290A" w:rsidRPr="00FA466C" w:rsidRDefault="009C290A" w:rsidP="00380E32">
            <w:pPr>
              <w:rPr>
                <w:b/>
                <w:sz w:val="22"/>
                <w:szCs w:val="22"/>
                <w:lang w:val="ro-RO"/>
              </w:rPr>
            </w:pPr>
            <w:r w:rsidRPr="00FA466C">
              <w:rPr>
                <w:b/>
                <w:sz w:val="22"/>
                <w:szCs w:val="22"/>
                <w:lang w:val="ro-RO"/>
              </w:rPr>
              <w:t>242</w:t>
            </w:r>
          </w:p>
        </w:tc>
        <w:tc>
          <w:tcPr>
            <w:tcW w:w="472" w:type="dxa"/>
          </w:tcPr>
          <w:p w:rsidR="009C290A" w:rsidRPr="00FA466C" w:rsidRDefault="009C290A" w:rsidP="00380E32">
            <w:pPr>
              <w:rPr>
                <w:b/>
                <w:sz w:val="22"/>
                <w:szCs w:val="22"/>
                <w:lang w:val="ro-RO"/>
              </w:rPr>
            </w:pPr>
            <w:r w:rsidRPr="00FA466C">
              <w:rPr>
                <w:b/>
                <w:sz w:val="22"/>
                <w:szCs w:val="22"/>
                <w:lang w:val="ro-RO"/>
              </w:rPr>
              <w:t>44</w:t>
            </w:r>
          </w:p>
        </w:tc>
        <w:tc>
          <w:tcPr>
            <w:tcW w:w="750" w:type="dxa"/>
            <w:tcBorders>
              <w:right w:val="single" w:sz="4" w:space="0" w:color="auto"/>
            </w:tcBorders>
          </w:tcPr>
          <w:p w:rsidR="009C290A" w:rsidRPr="00FA466C" w:rsidRDefault="009C290A" w:rsidP="00380E32">
            <w:pPr>
              <w:jc w:val="right"/>
              <w:rPr>
                <w:b/>
                <w:sz w:val="22"/>
                <w:szCs w:val="22"/>
                <w:lang w:val="ro-RO"/>
              </w:rPr>
            </w:pPr>
            <w:r w:rsidRPr="00FA466C">
              <w:rPr>
                <w:b/>
                <w:sz w:val="22"/>
                <w:szCs w:val="22"/>
                <w:lang w:val="ro-RO"/>
              </w:rPr>
              <w:t>b)</w:t>
            </w:r>
          </w:p>
        </w:tc>
        <w:tc>
          <w:tcPr>
            <w:tcW w:w="751" w:type="dxa"/>
            <w:tcBorders>
              <w:left w:val="single" w:sz="4" w:space="0" w:color="auto"/>
            </w:tcBorders>
          </w:tcPr>
          <w:p w:rsidR="009C290A" w:rsidRPr="00FA466C" w:rsidRDefault="009C290A" w:rsidP="00380E32">
            <w:pPr>
              <w:rPr>
                <w:b/>
                <w:sz w:val="22"/>
                <w:szCs w:val="22"/>
                <w:lang w:val="ro-RO"/>
              </w:rPr>
            </w:pPr>
            <w:r w:rsidRPr="00FA466C">
              <w:rPr>
                <w:b/>
                <w:sz w:val="22"/>
                <w:szCs w:val="22"/>
                <w:lang w:val="ro-RO"/>
              </w:rPr>
              <w:t>44</w:t>
            </w:r>
          </w:p>
        </w:tc>
        <w:tc>
          <w:tcPr>
            <w:tcW w:w="751" w:type="dxa"/>
          </w:tcPr>
          <w:p w:rsidR="009C290A" w:rsidRPr="00FA466C" w:rsidRDefault="009C290A" w:rsidP="00380E32">
            <w:pPr>
              <w:rPr>
                <w:b/>
                <w:sz w:val="22"/>
                <w:szCs w:val="22"/>
                <w:lang w:val="ro-RO"/>
              </w:rPr>
            </w:pPr>
          </w:p>
        </w:tc>
        <w:tc>
          <w:tcPr>
            <w:tcW w:w="751" w:type="dxa"/>
          </w:tcPr>
          <w:p w:rsidR="009C290A" w:rsidRPr="00FA466C" w:rsidRDefault="009C290A" w:rsidP="00380E32">
            <w:pPr>
              <w:rPr>
                <w:b/>
                <w:sz w:val="22"/>
                <w:szCs w:val="22"/>
                <w:lang w:val="ro-RO"/>
              </w:rPr>
            </w:pPr>
          </w:p>
        </w:tc>
        <w:tc>
          <w:tcPr>
            <w:tcW w:w="751" w:type="dxa"/>
          </w:tcPr>
          <w:p w:rsidR="009C290A" w:rsidRPr="00FA466C" w:rsidRDefault="009C290A" w:rsidP="00380E32">
            <w:pPr>
              <w:rPr>
                <w:b/>
                <w:sz w:val="22"/>
                <w:szCs w:val="22"/>
                <w:lang w:val="ro-RO"/>
              </w:rPr>
            </w:pPr>
          </w:p>
        </w:tc>
        <w:tc>
          <w:tcPr>
            <w:tcW w:w="751" w:type="dxa"/>
          </w:tcPr>
          <w:p w:rsidR="009C290A" w:rsidRPr="00FA466C" w:rsidRDefault="009C290A" w:rsidP="00380E32">
            <w:pPr>
              <w:rPr>
                <w:b/>
                <w:sz w:val="22"/>
                <w:szCs w:val="22"/>
                <w:lang w:val="ro-RO"/>
              </w:rPr>
            </w:pPr>
          </w:p>
        </w:tc>
        <w:tc>
          <w:tcPr>
            <w:tcW w:w="751" w:type="dxa"/>
          </w:tcPr>
          <w:p w:rsidR="009C290A" w:rsidRPr="00FA466C" w:rsidRDefault="009C290A" w:rsidP="00380E32">
            <w:pPr>
              <w:rPr>
                <w:b/>
                <w:sz w:val="22"/>
                <w:szCs w:val="22"/>
                <w:lang w:val="ro-RO"/>
              </w:rPr>
            </w:pPr>
          </w:p>
        </w:tc>
      </w:tr>
      <w:tr w:rsidR="009C290A" w:rsidRPr="00FA466C" w:rsidTr="002761AA">
        <w:trPr>
          <w:jc w:val="center"/>
        </w:trPr>
        <w:tc>
          <w:tcPr>
            <w:tcW w:w="567" w:type="dxa"/>
          </w:tcPr>
          <w:p w:rsidR="009C290A" w:rsidRPr="00FA466C" w:rsidRDefault="009C290A" w:rsidP="00380E32">
            <w:pPr>
              <w:rPr>
                <w:b/>
                <w:sz w:val="22"/>
                <w:szCs w:val="22"/>
                <w:lang w:val="ro-RO"/>
              </w:rPr>
            </w:pPr>
          </w:p>
        </w:tc>
        <w:tc>
          <w:tcPr>
            <w:tcW w:w="567" w:type="dxa"/>
          </w:tcPr>
          <w:p w:rsidR="009C290A" w:rsidRPr="00FA466C" w:rsidRDefault="009C290A" w:rsidP="00380E32">
            <w:pPr>
              <w:rPr>
                <w:b/>
                <w:sz w:val="22"/>
                <w:szCs w:val="22"/>
                <w:lang w:val="ro-RO"/>
              </w:rPr>
            </w:pPr>
          </w:p>
        </w:tc>
        <w:tc>
          <w:tcPr>
            <w:tcW w:w="567" w:type="dxa"/>
          </w:tcPr>
          <w:p w:rsidR="009C290A" w:rsidRPr="00FA466C" w:rsidRDefault="009C290A" w:rsidP="00380E32">
            <w:pPr>
              <w:rPr>
                <w:b/>
                <w:sz w:val="22"/>
                <w:szCs w:val="22"/>
                <w:lang w:val="ro-RO"/>
              </w:rPr>
            </w:pPr>
          </w:p>
        </w:tc>
        <w:tc>
          <w:tcPr>
            <w:tcW w:w="708" w:type="dxa"/>
          </w:tcPr>
          <w:p w:rsidR="009C290A" w:rsidRPr="00FA466C" w:rsidRDefault="009C290A" w:rsidP="00380E32">
            <w:pPr>
              <w:rPr>
                <w:b/>
                <w:sz w:val="22"/>
                <w:szCs w:val="22"/>
                <w:lang w:val="ro-RO"/>
              </w:rPr>
            </w:pPr>
          </w:p>
        </w:tc>
        <w:tc>
          <w:tcPr>
            <w:tcW w:w="567" w:type="dxa"/>
          </w:tcPr>
          <w:p w:rsidR="009C290A" w:rsidRPr="00FA466C" w:rsidRDefault="009C290A" w:rsidP="00380E32">
            <w:pPr>
              <w:rPr>
                <w:b/>
                <w:sz w:val="22"/>
                <w:szCs w:val="22"/>
                <w:lang w:val="ro-RO"/>
              </w:rPr>
            </w:pPr>
          </w:p>
        </w:tc>
        <w:tc>
          <w:tcPr>
            <w:tcW w:w="472" w:type="dxa"/>
          </w:tcPr>
          <w:p w:rsidR="009C290A" w:rsidRPr="00FA466C" w:rsidRDefault="009C290A" w:rsidP="00380E32">
            <w:pPr>
              <w:rPr>
                <w:b/>
                <w:sz w:val="22"/>
                <w:szCs w:val="22"/>
                <w:lang w:val="ro-RO"/>
              </w:rPr>
            </w:pPr>
          </w:p>
        </w:tc>
        <w:tc>
          <w:tcPr>
            <w:tcW w:w="750" w:type="dxa"/>
            <w:tcBorders>
              <w:right w:val="single" w:sz="4" w:space="0" w:color="auto"/>
            </w:tcBorders>
          </w:tcPr>
          <w:p w:rsidR="009C290A" w:rsidRPr="00FA466C" w:rsidRDefault="009C290A" w:rsidP="00380E32">
            <w:pPr>
              <w:jc w:val="right"/>
              <w:rPr>
                <w:b/>
                <w:sz w:val="22"/>
                <w:szCs w:val="22"/>
                <w:lang w:val="ro-RO"/>
              </w:rPr>
            </w:pPr>
          </w:p>
        </w:tc>
        <w:tc>
          <w:tcPr>
            <w:tcW w:w="751" w:type="dxa"/>
            <w:tcBorders>
              <w:left w:val="single" w:sz="4" w:space="0" w:color="auto"/>
            </w:tcBorders>
          </w:tcPr>
          <w:p w:rsidR="009C290A" w:rsidRPr="00FA466C" w:rsidRDefault="009C290A" w:rsidP="00380E32">
            <w:pPr>
              <w:rPr>
                <w:b/>
                <w:sz w:val="22"/>
                <w:szCs w:val="22"/>
                <w:lang w:val="ro-RO"/>
              </w:rPr>
            </w:pPr>
            <w:r w:rsidRPr="00FA466C">
              <w:rPr>
                <w:b/>
                <w:sz w:val="22"/>
                <w:szCs w:val="22"/>
                <w:lang w:val="ro-RO"/>
              </w:rPr>
              <w:t>3465</w:t>
            </w:r>
          </w:p>
        </w:tc>
        <w:tc>
          <w:tcPr>
            <w:tcW w:w="751" w:type="dxa"/>
          </w:tcPr>
          <w:p w:rsidR="009C290A" w:rsidRPr="00FA466C" w:rsidRDefault="009C290A" w:rsidP="00380E32">
            <w:pPr>
              <w:rPr>
                <w:sz w:val="22"/>
                <w:szCs w:val="22"/>
                <w:lang w:val="ro-RO"/>
              </w:rPr>
            </w:pPr>
          </w:p>
        </w:tc>
        <w:tc>
          <w:tcPr>
            <w:tcW w:w="751" w:type="dxa"/>
          </w:tcPr>
          <w:p w:rsidR="009C290A" w:rsidRPr="00FA466C" w:rsidRDefault="009C290A" w:rsidP="00380E32">
            <w:pPr>
              <w:rPr>
                <w:sz w:val="22"/>
                <w:szCs w:val="22"/>
                <w:lang w:val="ro-RO"/>
              </w:rPr>
            </w:pPr>
          </w:p>
        </w:tc>
        <w:tc>
          <w:tcPr>
            <w:tcW w:w="751" w:type="dxa"/>
          </w:tcPr>
          <w:p w:rsidR="009C290A" w:rsidRPr="00FA466C" w:rsidRDefault="009C290A" w:rsidP="00380E32">
            <w:pPr>
              <w:rPr>
                <w:sz w:val="22"/>
                <w:szCs w:val="22"/>
                <w:lang w:val="ro-RO"/>
              </w:rPr>
            </w:pPr>
          </w:p>
        </w:tc>
        <w:tc>
          <w:tcPr>
            <w:tcW w:w="751" w:type="dxa"/>
          </w:tcPr>
          <w:p w:rsidR="009C290A" w:rsidRPr="00FA466C" w:rsidRDefault="009C290A" w:rsidP="00380E32">
            <w:pPr>
              <w:rPr>
                <w:sz w:val="22"/>
                <w:szCs w:val="22"/>
                <w:lang w:val="ro-RO"/>
              </w:rPr>
            </w:pPr>
          </w:p>
        </w:tc>
        <w:tc>
          <w:tcPr>
            <w:tcW w:w="751" w:type="dxa"/>
          </w:tcPr>
          <w:p w:rsidR="009C290A" w:rsidRPr="00FA466C" w:rsidRDefault="009C290A" w:rsidP="00380E32">
            <w:pPr>
              <w:rPr>
                <w:sz w:val="22"/>
                <w:szCs w:val="22"/>
                <w:lang w:val="ro-RO"/>
              </w:rPr>
            </w:pPr>
          </w:p>
        </w:tc>
      </w:tr>
      <w:tr w:rsidR="009C290A" w:rsidRPr="00FA466C" w:rsidTr="002761AA">
        <w:trPr>
          <w:jc w:val="center"/>
        </w:trPr>
        <w:tc>
          <w:tcPr>
            <w:tcW w:w="567" w:type="dxa"/>
          </w:tcPr>
          <w:p w:rsidR="009C290A" w:rsidRPr="00FA466C" w:rsidRDefault="009C290A" w:rsidP="00380E32">
            <w:pPr>
              <w:rPr>
                <w:b/>
                <w:sz w:val="22"/>
                <w:szCs w:val="22"/>
                <w:lang w:val="ro-RO"/>
              </w:rPr>
            </w:pPr>
          </w:p>
        </w:tc>
        <w:tc>
          <w:tcPr>
            <w:tcW w:w="567" w:type="dxa"/>
          </w:tcPr>
          <w:p w:rsidR="009C290A" w:rsidRPr="00FA466C" w:rsidRDefault="009C290A" w:rsidP="00380E32">
            <w:pPr>
              <w:rPr>
                <w:b/>
                <w:sz w:val="22"/>
                <w:szCs w:val="22"/>
                <w:lang w:val="ro-RO"/>
              </w:rPr>
            </w:pPr>
          </w:p>
        </w:tc>
        <w:tc>
          <w:tcPr>
            <w:tcW w:w="567" w:type="dxa"/>
          </w:tcPr>
          <w:p w:rsidR="009C290A" w:rsidRPr="00FA466C" w:rsidRDefault="009C290A" w:rsidP="00380E32">
            <w:pPr>
              <w:rPr>
                <w:b/>
                <w:sz w:val="22"/>
                <w:szCs w:val="22"/>
                <w:lang w:val="ro-RO"/>
              </w:rPr>
            </w:pPr>
          </w:p>
        </w:tc>
        <w:tc>
          <w:tcPr>
            <w:tcW w:w="708" w:type="dxa"/>
          </w:tcPr>
          <w:p w:rsidR="009C290A" w:rsidRPr="00FA466C" w:rsidRDefault="009C290A" w:rsidP="00380E32">
            <w:pPr>
              <w:rPr>
                <w:b/>
                <w:sz w:val="22"/>
                <w:szCs w:val="22"/>
                <w:lang w:val="ro-RO"/>
              </w:rPr>
            </w:pPr>
          </w:p>
        </w:tc>
        <w:tc>
          <w:tcPr>
            <w:tcW w:w="567" w:type="dxa"/>
          </w:tcPr>
          <w:p w:rsidR="009C290A" w:rsidRPr="00FA466C" w:rsidRDefault="009C290A" w:rsidP="00380E32">
            <w:pPr>
              <w:rPr>
                <w:b/>
                <w:sz w:val="22"/>
                <w:szCs w:val="22"/>
                <w:lang w:val="ro-RO"/>
              </w:rPr>
            </w:pPr>
          </w:p>
        </w:tc>
        <w:tc>
          <w:tcPr>
            <w:tcW w:w="472" w:type="dxa"/>
          </w:tcPr>
          <w:p w:rsidR="009C290A" w:rsidRPr="00FA466C" w:rsidRDefault="009C290A" w:rsidP="00380E32">
            <w:pPr>
              <w:rPr>
                <w:b/>
                <w:sz w:val="22"/>
                <w:szCs w:val="22"/>
                <w:lang w:val="ro-RO"/>
              </w:rPr>
            </w:pPr>
          </w:p>
        </w:tc>
        <w:tc>
          <w:tcPr>
            <w:tcW w:w="750" w:type="dxa"/>
            <w:tcBorders>
              <w:right w:val="single" w:sz="4" w:space="0" w:color="auto"/>
            </w:tcBorders>
          </w:tcPr>
          <w:p w:rsidR="009C290A" w:rsidRPr="00FA466C" w:rsidRDefault="009C290A" w:rsidP="00380E32">
            <w:pPr>
              <w:jc w:val="right"/>
              <w:rPr>
                <w:b/>
                <w:sz w:val="22"/>
                <w:szCs w:val="22"/>
                <w:lang w:val="ro-RO"/>
              </w:rPr>
            </w:pPr>
          </w:p>
        </w:tc>
        <w:tc>
          <w:tcPr>
            <w:tcW w:w="4506" w:type="dxa"/>
            <w:gridSpan w:val="6"/>
            <w:tcBorders>
              <w:left w:val="single" w:sz="4" w:space="0" w:color="auto"/>
            </w:tcBorders>
          </w:tcPr>
          <w:p w:rsidR="009C290A" w:rsidRPr="00FA466C" w:rsidRDefault="009C290A" w:rsidP="00380E32">
            <w:pPr>
              <w:rPr>
                <w:sz w:val="22"/>
                <w:szCs w:val="22"/>
                <w:lang w:val="ro-RO"/>
              </w:rPr>
            </w:pPr>
            <w:r w:rsidRPr="00FA466C">
              <w:rPr>
                <w:sz w:val="22"/>
                <w:szCs w:val="22"/>
                <w:lang w:val="ro-RO"/>
              </w:rPr>
              <w:t xml:space="preserve">Fişierul </w:t>
            </w:r>
            <w:r w:rsidRPr="00FA466C">
              <w:rPr>
                <w:b/>
                <w:sz w:val="22"/>
                <w:szCs w:val="22"/>
                <w:lang w:val="ro-RO"/>
              </w:rPr>
              <w:t xml:space="preserve">atestat.out </w:t>
            </w:r>
            <w:r w:rsidRPr="00FA466C">
              <w:rPr>
                <w:sz w:val="22"/>
                <w:szCs w:val="22"/>
                <w:lang w:val="ro-RO"/>
              </w:rPr>
              <w:t>conţine</w:t>
            </w:r>
            <w:r w:rsidRPr="00FA466C">
              <w:rPr>
                <w:b/>
                <w:sz w:val="22"/>
                <w:szCs w:val="22"/>
                <w:lang w:val="ro-RO"/>
              </w:rPr>
              <w:t>:</w:t>
            </w:r>
          </w:p>
        </w:tc>
      </w:tr>
      <w:tr w:rsidR="009C290A" w:rsidRPr="00FA466C" w:rsidTr="002761AA">
        <w:trPr>
          <w:jc w:val="center"/>
        </w:trPr>
        <w:tc>
          <w:tcPr>
            <w:tcW w:w="567" w:type="dxa"/>
          </w:tcPr>
          <w:p w:rsidR="009C290A" w:rsidRPr="00FA466C" w:rsidRDefault="009C290A" w:rsidP="00380E32">
            <w:pPr>
              <w:rPr>
                <w:b/>
                <w:sz w:val="22"/>
                <w:szCs w:val="22"/>
                <w:lang w:val="ro-RO"/>
              </w:rPr>
            </w:pPr>
          </w:p>
        </w:tc>
        <w:tc>
          <w:tcPr>
            <w:tcW w:w="567" w:type="dxa"/>
          </w:tcPr>
          <w:p w:rsidR="009C290A" w:rsidRPr="00FA466C" w:rsidRDefault="009C290A" w:rsidP="00380E32">
            <w:pPr>
              <w:rPr>
                <w:b/>
                <w:sz w:val="22"/>
                <w:szCs w:val="22"/>
                <w:lang w:val="ro-RO"/>
              </w:rPr>
            </w:pPr>
          </w:p>
        </w:tc>
        <w:tc>
          <w:tcPr>
            <w:tcW w:w="567" w:type="dxa"/>
          </w:tcPr>
          <w:p w:rsidR="009C290A" w:rsidRPr="00FA466C" w:rsidRDefault="009C290A" w:rsidP="00380E32">
            <w:pPr>
              <w:rPr>
                <w:b/>
                <w:sz w:val="22"/>
                <w:szCs w:val="22"/>
                <w:lang w:val="ro-RO"/>
              </w:rPr>
            </w:pPr>
          </w:p>
        </w:tc>
        <w:tc>
          <w:tcPr>
            <w:tcW w:w="708" w:type="dxa"/>
          </w:tcPr>
          <w:p w:rsidR="009C290A" w:rsidRPr="00FA466C" w:rsidRDefault="009C290A" w:rsidP="00380E32">
            <w:pPr>
              <w:rPr>
                <w:b/>
                <w:sz w:val="22"/>
                <w:szCs w:val="22"/>
                <w:lang w:val="ro-RO"/>
              </w:rPr>
            </w:pPr>
          </w:p>
        </w:tc>
        <w:tc>
          <w:tcPr>
            <w:tcW w:w="567" w:type="dxa"/>
          </w:tcPr>
          <w:p w:rsidR="009C290A" w:rsidRPr="00FA466C" w:rsidRDefault="009C290A" w:rsidP="00380E32">
            <w:pPr>
              <w:rPr>
                <w:b/>
                <w:sz w:val="22"/>
                <w:szCs w:val="22"/>
                <w:lang w:val="ro-RO"/>
              </w:rPr>
            </w:pPr>
          </w:p>
        </w:tc>
        <w:tc>
          <w:tcPr>
            <w:tcW w:w="472" w:type="dxa"/>
          </w:tcPr>
          <w:p w:rsidR="009C290A" w:rsidRPr="00FA466C" w:rsidRDefault="009C290A" w:rsidP="00380E32">
            <w:pPr>
              <w:rPr>
                <w:b/>
                <w:sz w:val="22"/>
                <w:szCs w:val="22"/>
                <w:lang w:val="ro-RO"/>
              </w:rPr>
            </w:pPr>
          </w:p>
        </w:tc>
        <w:tc>
          <w:tcPr>
            <w:tcW w:w="750" w:type="dxa"/>
            <w:tcBorders>
              <w:right w:val="single" w:sz="4" w:space="0" w:color="auto"/>
            </w:tcBorders>
          </w:tcPr>
          <w:p w:rsidR="009C290A" w:rsidRPr="00FA466C" w:rsidRDefault="009C290A" w:rsidP="00380E32">
            <w:pPr>
              <w:jc w:val="right"/>
              <w:rPr>
                <w:b/>
                <w:sz w:val="22"/>
                <w:szCs w:val="22"/>
                <w:lang w:val="ro-RO"/>
              </w:rPr>
            </w:pPr>
            <w:r w:rsidRPr="00FA466C">
              <w:rPr>
                <w:b/>
                <w:sz w:val="22"/>
                <w:szCs w:val="22"/>
                <w:lang w:val="ro-RO"/>
              </w:rPr>
              <w:t>c)</w:t>
            </w:r>
          </w:p>
        </w:tc>
        <w:tc>
          <w:tcPr>
            <w:tcW w:w="751" w:type="dxa"/>
            <w:tcBorders>
              <w:left w:val="single" w:sz="4" w:space="0" w:color="auto"/>
            </w:tcBorders>
          </w:tcPr>
          <w:p w:rsidR="009C290A" w:rsidRPr="00FA466C" w:rsidRDefault="009C290A" w:rsidP="00380E32">
            <w:pPr>
              <w:rPr>
                <w:b/>
                <w:sz w:val="22"/>
                <w:szCs w:val="22"/>
                <w:lang w:val="ro-RO"/>
              </w:rPr>
            </w:pPr>
            <w:r w:rsidRPr="00FA466C">
              <w:rPr>
                <w:b/>
                <w:sz w:val="22"/>
                <w:szCs w:val="22"/>
                <w:lang w:val="ro-RO"/>
              </w:rPr>
              <w:t>11</w:t>
            </w:r>
          </w:p>
        </w:tc>
        <w:tc>
          <w:tcPr>
            <w:tcW w:w="751" w:type="dxa"/>
          </w:tcPr>
          <w:p w:rsidR="009C290A" w:rsidRPr="00FA466C" w:rsidRDefault="009C290A" w:rsidP="00380E32">
            <w:pPr>
              <w:rPr>
                <w:sz w:val="22"/>
                <w:szCs w:val="22"/>
                <w:lang w:val="ro-RO"/>
              </w:rPr>
            </w:pPr>
          </w:p>
        </w:tc>
        <w:tc>
          <w:tcPr>
            <w:tcW w:w="751" w:type="dxa"/>
          </w:tcPr>
          <w:p w:rsidR="009C290A" w:rsidRPr="00FA466C" w:rsidRDefault="009C290A" w:rsidP="00380E32">
            <w:pPr>
              <w:rPr>
                <w:sz w:val="22"/>
                <w:szCs w:val="22"/>
                <w:lang w:val="ro-RO"/>
              </w:rPr>
            </w:pPr>
          </w:p>
        </w:tc>
        <w:tc>
          <w:tcPr>
            <w:tcW w:w="751" w:type="dxa"/>
          </w:tcPr>
          <w:p w:rsidR="009C290A" w:rsidRPr="00FA466C" w:rsidRDefault="009C290A" w:rsidP="00380E32">
            <w:pPr>
              <w:rPr>
                <w:sz w:val="22"/>
                <w:szCs w:val="22"/>
                <w:lang w:val="ro-RO"/>
              </w:rPr>
            </w:pPr>
          </w:p>
        </w:tc>
        <w:tc>
          <w:tcPr>
            <w:tcW w:w="751" w:type="dxa"/>
          </w:tcPr>
          <w:p w:rsidR="009C290A" w:rsidRPr="00FA466C" w:rsidRDefault="009C290A" w:rsidP="00380E32">
            <w:pPr>
              <w:rPr>
                <w:sz w:val="22"/>
                <w:szCs w:val="22"/>
                <w:lang w:val="ro-RO"/>
              </w:rPr>
            </w:pPr>
          </w:p>
        </w:tc>
        <w:tc>
          <w:tcPr>
            <w:tcW w:w="751" w:type="dxa"/>
          </w:tcPr>
          <w:p w:rsidR="009C290A" w:rsidRPr="00FA466C" w:rsidRDefault="009C290A" w:rsidP="00380E32">
            <w:pPr>
              <w:rPr>
                <w:sz w:val="22"/>
                <w:szCs w:val="22"/>
                <w:lang w:val="ro-RO"/>
              </w:rPr>
            </w:pPr>
          </w:p>
        </w:tc>
      </w:tr>
    </w:tbl>
    <w:p w:rsidR="009C290A" w:rsidRPr="00FA466C" w:rsidRDefault="009C290A" w:rsidP="00380E32">
      <w:pPr>
        <w:rPr>
          <w:b/>
          <w:sz w:val="22"/>
          <w:szCs w:val="22"/>
          <w:lang w:val="ro-RO"/>
        </w:rPr>
      </w:pPr>
    </w:p>
    <w:p w:rsidR="000E7BCD" w:rsidRPr="00FA466C" w:rsidRDefault="000E7BCD" w:rsidP="00380E32">
      <w:pPr>
        <w:rPr>
          <w:b/>
          <w:sz w:val="22"/>
          <w:szCs w:val="22"/>
          <w:lang w:val="ro-RO"/>
        </w:rPr>
      </w:pPr>
    </w:p>
    <w:p w:rsidR="00941F19" w:rsidRPr="00FA466C" w:rsidRDefault="00941F19" w:rsidP="00380E32">
      <w:pPr>
        <w:rPr>
          <w:b/>
          <w:sz w:val="22"/>
          <w:szCs w:val="22"/>
          <w:lang w:val="ro-RO"/>
        </w:rPr>
      </w:pPr>
    </w:p>
    <w:p w:rsidR="009C290A" w:rsidRPr="00FA466C" w:rsidRDefault="009C290A" w:rsidP="003D5FB5">
      <w:pPr>
        <w:pBdr>
          <w:top w:val="single" w:sz="12" w:space="1" w:color="auto"/>
        </w:pBdr>
        <w:autoSpaceDE w:val="0"/>
        <w:autoSpaceDN w:val="0"/>
        <w:adjustRightInd w:val="0"/>
        <w:jc w:val="both"/>
        <w:rPr>
          <w:b/>
          <w:bCs/>
          <w:i/>
          <w:iCs/>
          <w:sz w:val="22"/>
          <w:szCs w:val="22"/>
          <w:lang w:val="ro-RO"/>
        </w:rPr>
      </w:pPr>
      <w:r w:rsidRPr="00FA466C">
        <w:rPr>
          <w:b/>
          <w:bCs/>
          <w:i/>
          <w:iCs/>
          <w:sz w:val="22"/>
          <w:szCs w:val="22"/>
          <w:lang w:val="ro-RO"/>
        </w:rPr>
        <w:t>Subiectul nr. 4</w:t>
      </w:r>
    </w:p>
    <w:p w:rsidR="003D5FB5" w:rsidRPr="00FA466C" w:rsidRDefault="003D5FB5" w:rsidP="003D5FB5">
      <w:pPr>
        <w:jc w:val="both"/>
        <w:rPr>
          <w:sz w:val="22"/>
          <w:szCs w:val="22"/>
          <w:lang w:val="ro-RO"/>
        </w:rPr>
      </w:pPr>
    </w:p>
    <w:p w:rsidR="00873C78" w:rsidRPr="00FA466C" w:rsidRDefault="009C290A" w:rsidP="003D5FB5">
      <w:pPr>
        <w:jc w:val="both"/>
        <w:rPr>
          <w:sz w:val="22"/>
          <w:szCs w:val="22"/>
          <w:lang w:val="ro-RO"/>
        </w:rPr>
      </w:pPr>
      <w:r w:rsidRPr="00FA466C">
        <w:rPr>
          <w:sz w:val="22"/>
          <w:szCs w:val="22"/>
          <w:lang w:val="ro-RO"/>
        </w:rPr>
        <w:t xml:space="preserve">Fişierul </w:t>
      </w:r>
      <w:r w:rsidRPr="00FA466C">
        <w:rPr>
          <w:b/>
          <w:sz w:val="22"/>
          <w:szCs w:val="22"/>
          <w:lang w:val="ro-RO"/>
        </w:rPr>
        <w:t>atestat.in</w:t>
      </w:r>
      <w:r w:rsidRPr="00FA466C">
        <w:rPr>
          <w:sz w:val="22"/>
          <w:szCs w:val="22"/>
          <w:lang w:val="ro-RO"/>
        </w:rPr>
        <w:t xml:space="preserve"> conţine două linii. </w:t>
      </w:r>
      <w:r w:rsidR="00873C78" w:rsidRPr="00FA466C">
        <w:rPr>
          <w:sz w:val="22"/>
          <w:szCs w:val="22"/>
          <w:lang w:val="ro-RO"/>
        </w:rPr>
        <w:t xml:space="preserve">Pe prima linie se găsește un număr natural nenul </w:t>
      </w:r>
      <w:r w:rsidR="00873C78" w:rsidRPr="00FA466C">
        <w:rPr>
          <w:b/>
          <w:sz w:val="22"/>
          <w:szCs w:val="22"/>
          <w:lang w:val="ro-RO"/>
        </w:rPr>
        <w:t>n</w:t>
      </w:r>
      <w:r w:rsidR="00873C78" w:rsidRPr="00FA466C">
        <w:rPr>
          <w:sz w:val="22"/>
          <w:szCs w:val="22"/>
          <w:lang w:val="ro-RO"/>
        </w:rPr>
        <w:t xml:space="preserve"> (</w:t>
      </w:r>
      <w:r w:rsidR="0052594A" w:rsidRPr="00FA466C">
        <w:rPr>
          <w:sz w:val="22"/>
          <w:szCs w:val="22"/>
          <w:lang w:val="ro-RO"/>
        </w:rPr>
        <w:t>3&lt;</w:t>
      </w:r>
      <w:r w:rsidR="00873C78" w:rsidRPr="00FA466C">
        <w:rPr>
          <w:b/>
          <w:sz w:val="22"/>
          <w:szCs w:val="22"/>
          <w:lang w:val="ro-RO"/>
        </w:rPr>
        <w:t>n&lt;1000</w:t>
      </w:r>
      <w:r w:rsidR="00873C78" w:rsidRPr="00FA466C">
        <w:rPr>
          <w:sz w:val="22"/>
          <w:szCs w:val="22"/>
          <w:lang w:val="ro-RO"/>
        </w:rPr>
        <w:t xml:space="preserve">), iar pe cea de-a doua linie un şir de </w:t>
      </w:r>
      <w:r w:rsidR="00873C78" w:rsidRPr="00FA466C">
        <w:rPr>
          <w:b/>
          <w:sz w:val="22"/>
          <w:szCs w:val="22"/>
          <w:lang w:val="ro-RO"/>
        </w:rPr>
        <w:t>n</w:t>
      </w:r>
      <w:r w:rsidR="00873C78" w:rsidRPr="00FA466C">
        <w:rPr>
          <w:sz w:val="22"/>
          <w:szCs w:val="22"/>
          <w:lang w:val="ro-RO"/>
        </w:rPr>
        <w:t xml:space="preserve"> numere naturale, de cel mult </w:t>
      </w:r>
      <w:r w:rsidR="00873C78" w:rsidRPr="00FA466C">
        <w:rPr>
          <w:b/>
          <w:sz w:val="22"/>
          <w:szCs w:val="22"/>
          <w:lang w:val="ro-RO"/>
        </w:rPr>
        <w:t>9</w:t>
      </w:r>
      <w:r w:rsidR="00873C78" w:rsidRPr="00FA466C">
        <w:rPr>
          <w:sz w:val="22"/>
          <w:szCs w:val="22"/>
          <w:lang w:val="ro-RO"/>
        </w:rPr>
        <w:t xml:space="preserve"> cifre fiecare, separate prin câte un spaţiu.</w:t>
      </w:r>
    </w:p>
    <w:p w:rsidR="009C290A" w:rsidRPr="00FA466C" w:rsidRDefault="009C290A" w:rsidP="00761E41">
      <w:pPr>
        <w:jc w:val="both"/>
        <w:rPr>
          <w:sz w:val="22"/>
          <w:szCs w:val="22"/>
          <w:lang w:val="ro-RO"/>
        </w:rPr>
      </w:pPr>
      <w:r w:rsidRPr="00FA466C">
        <w:rPr>
          <w:sz w:val="22"/>
          <w:szCs w:val="22"/>
          <w:lang w:val="ro-RO"/>
        </w:rPr>
        <w:t xml:space="preserve">Să se scrie un program </w:t>
      </w:r>
      <w:r w:rsidR="00761E41" w:rsidRPr="00FA466C">
        <w:rPr>
          <w:sz w:val="22"/>
          <w:szCs w:val="22"/>
          <w:lang w:val="ro-RO"/>
        </w:rPr>
        <w:t>c</w:t>
      </w:r>
      <w:r w:rsidRPr="00FA466C">
        <w:rPr>
          <w:sz w:val="22"/>
          <w:szCs w:val="22"/>
          <w:lang w:val="ro-RO"/>
        </w:rPr>
        <w:t>are:</w:t>
      </w:r>
    </w:p>
    <w:p w:rsidR="009C290A" w:rsidRPr="00FA466C" w:rsidRDefault="009C290A" w:rsidP="00FA466C">
      <w:pPr>
        <w:numPr>
          <w:ilvl w:val="0"/>
          <w:numId w:val="22"/>
        </w:numPr>
        <w:tabs>
          <w:tab w:val="clear" w:pos="720"/>
          <w:tab w:val="num" w:pos="284"/>
        </w:tabs>
        <w:ind w:left="284" w:hanging="284"/>
        <w:jc w:val="both"/>
        <w:rPr>
          <w:sz w:val="22"/>
          <w:szCs w:val="22"/>
          <w:lang w:val="ro-RO"/>
        </w:rPr>
      </w:pPr>
      <w:r w:rsidRPr="00FA466C">
        <w:rPr>
          <w:sz w:val="22"/>
          <w:szCs w:val="22"/>
          <w:lang w:val="ro-RO"/>
        </w:rPr>
        <w:t xml:space="preserve">să afişeze pe ecran, </w:t>
      </w:r>
      <w:r w:rsidR="00873C78" w:rsidRPr="00FA466C">
        <w:rPr>
          <w:sz w:val="22"/>
          <w:szCs w:val="22"/>
          <w:lang w:val="ro-RO"/>
        </w:rPr>
        <w:t>pe prima</w:t>
      </w:r>
      <w:r w:rsidRPr="00FA466C">
        <w:rPr>
          <w:sz w:val="22"/>
          <w:szCs w:val="22"/>
          <w:lang w:val="ro-RO"/>
        </w:rPr>
        <w:t xml:space="preserve"> linie, toate numerele din şir, separate prin câte un spaţiu;</w:t>
      </w:r>
    </w:p>
    <w:p w:rsidR="009C290A" w:rsidRPr="00FA466C" w:rsidRDefault="009C290A" w:rsidP="00FA466C">
      <w:pPr>
        <w:numPr>
          <w:ilvl w:val="0"/>
          <w:numId w:val="22"/>
        </w:numPr>
        <w:tabs>
          <w:tab w:val="clear" w:pos="720"/>
          <w:tab w:val="num" w:pos="284"/>
        </w:tabs>
        <w:ind w:left="284" w:hanging="284"/>
        <w:jc w:val="both"/>
        <w:rPr>
          <w:sz w:val="22"/>
          <w:szCs w:val="22"/>
          <w:lang w:val="ro-RO"/>
        </w:rPr>
      </w:pPr>
      <w:r w:rsidRPr="00FA466C">
        <w:rPr>
          <w:sz w:val="22"/>
          <w:szCs w:val="22"/>
          <w:lang w:val="ro-RO"/>
        </w:rPr>
        <w:t xml:space="preserve">să afişeze pe ecran, </w:t>
      </w:r>
      <w:r w:rsidR="00873C78" w:rsidRPr="00FA466C">
        <w:rPr>
          <w:sz w:val="22"/>
          <w:szCs w:val="22"/>
          <w:lang w:val="ro-RO"/>
        </w:rPr>
        <w:t>pe a doua</w:t>
      </w:r>
      <w:r w:rsidRPr="00FA466C">
        <w:rPr>
          <w:sz w:val="22"/>
          <w:szCs w:val="22"/>
          <w:lang w:val="ro-RO"/>
        </w:rPr>
        <w:t xml:space="preserve"> linie, toate numerele din şir formate numai din cifre pare (dacă nu există astfel de numere în şir se va afişa mesajul </w:t>
      </w:r>
      <w:r w:rsidRPr="00FA466C">
        <w:rPr>
          <w:b/>
          <w:sz w:val="22"/>
          <w:szCs w:val="22"/>
          <w:lang w:val="ro-RO"/>
        </w:rPr>
        <w:t>“</w:t>
      </w:r>
      <w:r w:rsidRPr="00FA466C">
        <w:rPr>
          <w:b/>
          <w:w w:val="90"/>
          <w:sz w:val="22"/>
          <w:szCs w:val="22"/>
          <w:lang w:val="ro-RO"/>
        </w:rPr>
        <w:t>NU EXISTĂ NUMERE NUMAI CU CIFRE PARE</w:t>
      </w:r>
      <w:r w:rsidRPr="00FA466C">
        <w:rPr>
          <w:b/>
          <w:sz w:val="22"/>
          <w:szCs w:val="22"/>
          <w:lang w:val="ro-RO"/>
        </w:rPr>
        <w:t>”</w:t>
      </w:r>
      <w:r w:rsidRPr="00FA466C">
        <w:rPr>
          <w:sz w:val="22"/>
          <w:szCs w:val="22"/>
          <w:lang w:val="ro-RO"/>
        </w:rPr>
        <w:t>);</w:t>
      </w:r>
    </w:p>
    <w:p w:rsidR="009C290A" w:rsidRPr="00FA466C" w:rsidRDefault="009C290A" w:rsidP="00FA466C">
      <w:pPr>
        <w:numPr>
          <w:ilvl w:val="0"/>
          <w:numId w:val="22"/>
        </w:numPr>
        <w:tabs>
          <w:tab w:val="clear" w:pos="720"/>
          <w:tab w:val="num" w:pos="284"/>
        </w:tabs>
        <w:ind w:left="284" w:hanging="284"/>
        <w:jc w:val="both"/>
        <w:rPr>
          <w:sz w:val="22"/>
          <w:szCs w:val="22"/>
          <w:lang w:val="ro-RO"/>
        </w:rPr>
      </w:pPr>
      <w:r w:rsidRPr="00FA466C">
        <w:rPr>
          <w:sz w:val="22"/>
          <w:szCs w:val="22"/>
          <w:lang w:val="ro-RO"/>
        </w:rPr>
        <w:t xml:space="preserve">să citească de la tastatură două numere naturale nenule </w:t>
      </w:r>
      <w:r w:rsidRPr="00FA466C">
        <w:rPr>
          <w:b/>
          <w:sz w:val="22"/>
          <w:szCs w:val="22"/>
          <w:lang w:val="ro-RO"/>
        </w:rPr>
        <w:t>p1</w:t>
      </w:r>
      <w:r w:rsidRPr="00FA466C">
        <w:rPr>
          <w:sz w:val="22"/>
          <w:szCs w:val="22"/>
          <w:lang w:val="ro-RO"/>
        </w:rPr>
        <w:t xml:space="preserve"> şi </w:t>
      </w:r>
      <w:r w:rsidRPr="00FA466C">
        <w:rPr>
          <w:b/>
          <w:sz w:val="22"/>
          <w:szCs w:val="22"/>
          <w:lang w:val="ro-RO"/>
        </w:rPr>
        <w:t>p2</w:t>
      </w:r>
      <w:r w:rsidRPr="00FA466C">
        <w:rPr>
          <w:sz w:val="22"/>
          <w:szCs w:val="22"/>
          <w:lang w:val="ro-RO"/>
        </w:rPr>
        <w:t xml:space="preserve"> (</w:t>
      </w:r>
      <w:r w:rsidRPr="00FA466C">
        <w:rPr>
          <w:b/>
          <w:sz w:val="22"/>
          <w:szCs w:val="22"/>
          <w:lang w:val="ro-RO"/>
        </w:rPr>
        <w:t>1&lt;p1&lt;p2&lt;n</w:t>
      </w:r>
      <w:r w:rsidRPr="00FA466C">
        <w:rPr>
          <w:sz w:val="22"/>
          <w:szCs w:val="22"/>
          <w:lang w:val="ro-RO"/>
        </w:rPr>
        <w:t>), să ordoneze descrescător numerele din şir situate între poziţiile</w:t>
      </w:r>
      <w:r w:rsidRPr="00FA466C">
        <w:rPr>
          <w:b/>
          <w:sz w:val="22"/>
          <w:szCs w:val="22"/>
          <w:lang w:val="ro-RO"/>
        </w:rPr>
        <w:t xml:space="preserve"> p1</w:t>
      </w:r>
      <w:r w:rsidRPr="00FA466C">
        <w:rPr>
          <w:sz w:val="22"/>
          <w:szCs w:val="22"/>
          <w:lang w:val="ro-RO"/>
        </w:rPr>
        <w:t xml:space="preserve"> şi </w:t>
      </w:r>
      <w:r w:rsidRPr="00FA466C">
        <w:rPr>
          <w:b/>
          <w:sz w:val="22"/>
          <w:szCs w:val="22"/>
          <w:lang w:val="ro-RO"/>
        </w:rPr>
        <w:t>p2</w:t>
      </w:r>
      <w:r w:rsidRPr="00FA466C">
        <w:rPr>
          <w:sz w:val="22"/>
          <w:szCs w:val="22"/>
          <w:lang w:val="ro-RO"/>
        </w:rPr>
        <w:t>, inclusiv,</w:t>
      </w:r>
      <w:r w:rsidR="00782FA9">
        <w:rPr>
          <w:b/>
          <w:sz w:val="22"/>
          <w:szCs w:val="22"/>
          <w:lang w:val="ro-RO"/>
        </w:rPr>
        <w:t xml:space="preserve"> </w:t>
      </w:r>
      <w:r w:rsidR="00DC0057" w:rsidRPr="00FA466C">
        <w:rPr>
          <w:sz w:val="22"/>
          <w:szCs w:val="22"/>
          <w:lang w:val="ro-RO"/>
        </w:rPr>
        <w:t xml:space="preserve">şi să scrie </w:t>
      </w:r>
      <w:r w:rsidRPr="00FA466C">
        <w:rPr>
          <w:sz w:val="22"/>
          <w:szCs w:val="22"/>
          <w:lang w:val="ro-RO"/>
        </w:rPr>
        <w:t xml:space="preserve">noul şir în fişierul </w:t>
      </w:r>
      <w:r w:rsidRPr="00FA466C">
        <w:rPr>
          <w:b/>
          <w:sz w:val="22"/>
          <w:szCs w:val="22"/>
          <w:lang w:val="ro-RO"/>
        </w:rPr>
        <w:t>atestat.out</w:t>
      </w:r>
      <w:r w:rsidRPr="00FA466C">
        <w:rPr>
          <w:sz w:val="22"/>
          <w:szCs w:val="22"/>
          <w:lang w:val="ro-RO"/>
        </w:rPr>
        <w:t xml:space="preserve"> numerele separându-se prin câte un spaţiu.</w:t>
      </w:r>
    </w:p>
    <w:p w:rsidR="009C290A" w:rsidRPr="00FA466C" w:rsidRDefault="009C290A" w:rsidP="00FA466C">
      <w:pPr>
        <w:jc w:val="both"/>
        <w:rPr>
          <w:sz w:val="22"/>
          <w:szCs w:val="22"/>
          <w:lang w:val="ro-RO"/>
        </w:rPr>
      </w:pPr>
      <w:r w:rsidRPr="00FA466C">
        <w:rPr>
          <w:b/>
          <w:sz w:val="22"/>
          <w:szCs w:val="22"/>
          <w:lang w:val="ro-RO"/>
        </w:rPr>
        <w:t>Notă:</w:t>
      </w:r>
      <w:r w:rsidRPr="00FA466C">
        <w:rPr>
          <w:sz w:val="22"/>
          <w:szCs w:val="22"/>
          <w:lang w:val="ro-RO"/>
        </w:rPr>
        <w:t xml:space="preserve"> Programul va conţine cel puţin un subprogram definit de utilizator.</w:t>
      </w:r>
    </w:p>
    <w:p w:rsidR="00FA466C" w:rsidRPr="00FA466C" w:rsidRDefault="00FA466C" w:rsidP="00380E32">
      <w:pPr>
        <w:jc w:val="both"/>
        <w:rPr>
          <w:b/>
          <w:sz w:val="22"/>
          <w:szCs w:val="22"/>
          <w:lang w:val="ro-RO"/>
        </w:rPr>
      </w:pPr>
    </w:p>
    <w:p w:rsidR="009C290A" w:rsidRPr="00FA466C" w:rsidRDefault="009C290A" w:rsidP="00380E32">
      <w:pPr>
        <w:jc w:val="both"/>
        <w:rPr>
          <w:b/>
          <w:sz w:val="22"/>
          <w:szCs w:val="22"/>
          <w:lang w:val="ro-RO"/>
        </w:rPr>
      </w:pPr>
      <w:r w:rsidRPr="00FA466C">
        <w:rPr>
          <w:b/>
          <w:sz w:val="22"/>
          <w:szCs w:val="22"/>
          <w:lang w:val="ro-RO"/>
        </w:rPr>
        <w:t>Exemplu:</w:t>
      </w:r>
      <w:r w:rsidRPr="00FA466C">
        <w:rPr>
          <w:sz w:val="22"/>
          <w:szCs w:val="22"/>
          <w:lang w:val="ro-RO"/>
        </w:rPr>
        <w:t xml:space="preserve"> </w:t>
      </w:r>
      <w:r w:rsidR="00782FA9">
        <w:rPr>
          <w:sz w:val="22"/>
          <w:szCs w:val="22"/>
          <w:lang w:val="ro-RO"/>
        </w:rPr>
        <w:t>D</w:t>
      </w:r>
      <w:r w:rsidRPr="00FA466C">
        <w:rPr>
          <w:sz w:val="22"/>
          <w:szCs w:val="22"/>
          <w:lang w:val="ro-RO"/>
        </w:rPr>
        <w:t xml:space="preserve">e la tastatură se citesc: </w:t>
      </w:r>
      <w:r w:rsidRPr="00FA466C">
        <w:rPr>
          <w:b/>
          <w:sz w:val="22"/>
          <w:szCs w:val="22"/>
          <w:lang w:val="ro-RO"/>
        </w:rPr>
        <w:t>p1=2</w:t>
      </w:r>
      <w:r w:rsidRPr="00FA466C">
        <w:rPr>
          <w:sz w:val="22"/>
          <w:szCs w:val="22"/>
          <w:lang w:val="ro-RO"/>
        </w:rPr>
        <w:t xml:space="preserve"> şi</w:t>
      </w:r>
      <w:r w:rsidRPr="00FA466C">
        <w:rPr>
          <w:b/>
          <w:sz w:val="22"/>
          <w:szCs w:val="22"/>
          <w:lang w:val="ro-RO"/>
        </w:rPr>
        <w:t xml:space="preserve"> p2=4</w:t>
      </w:r>
    </w:p>
    <w:tbl>
      <w:tblPr>
        <w:tblW w:w="0" w:type="auto"/>
        <w:jc w:val="center"/>
        <w:tblLook w:val="01E0" w:firstRow="1" w:lastRow="1" w:firstColumn="1" w:lastColumn="1" w:noHBand="0" w:noVBand="0"/>
      </w:tblPr>
      <w:tblGrid>
        <w:gridCol w:w="709"/>
        <w:gridCol w:w="567"/>
        <w:gridCol w:w="709"/>
        <w:gridCol w:w="567"/>
        <w:gridCol w:w="837"/>
        <w:gridCol w:w="546"/>
        <w:gridCol w:w="651"/>
        <w:gridCol w:w="739"/>
        <w:gridCol w:w="801"/>
        <w:gridCol w:w="736"/>
        <w:gridCol w:w="768"/>
        <w:gridCol w:w="817"/>
        <w:gridCol w:w="607"/>
      </w:tblGrid>
      <w:tr w:rsidR="009C290A" w:rsidRPr="00FA466C" w:rsidTr="00782FA9">
        <w:trPr>
          <w:jc w:val="center"/>
        </w:trPr>
        <w:tc>
          <w:tcPr>
            <w:tcW w:w="4586" w:type="dxa"/>
            <w:gridSpan w:val="7"/>
            <w:tcBorders>
              <w:bottom w:val="single" w:sz="4" w:space="0" w:color="auto"/>
              <w:right w:val="single" w:sz="4" w:space="0" w:color="auto"/>
            </w:tcBorders>
          </w:tcPr>
          <w:p w:rsidR="009C290A" w:rsidRPr="00FA466C" w:rsidRDefault="009C290A" w:rsidP="00380E32">
            <w:pPr>
              <w:jc w:val="both"/>
              <w:rPr>
                <w:sz w:val="22"/>
                <w:szCs w:val="22"/>
                <w:lang w:val="ro-RO"/>
              </w:rPr>
            </w:pPr>
            <w:r w:rsidRPr="00FA466C">
              <w:rPr>
                <w:b/>
                <w:sz w:val="22"/>
                <w:szCs w:val="22"/>
                <w:lang w:val="ro-RO"/>
              </w:rPr>
              <w:t>atestat.in</w:t>
            </w:r>
          </w:p>
        </w:tc>
        <w:tc>
          <w:tcPr>
            <w:tcW w:w="4468" w:type="dxa"/>
            <w:gridSpan w:val="6"/>
            <w:tcBorders>
              <w:left w:val="single" w:sz="4" w:space="0" w:color="auto"/>
              <w:bottom w:val="single" w:sz="4" w:space="0" w:color="auto"/>
            </w:tcBorders>
          </w:tcPr>
          <w:p w:rsidR="009C290A" w:rsidRPr="00FA466C" w:rsidRDefault="009C290A" w:rsidP="00380E32">
            <w:pPr>
              <w:jc w:val="both"/>
              <w:rPr>
                <w:sz w:val="22"/>
                <w:szCs w:val="22"/>
                <w:lang w:val="ro-RO"/>
              </w:rPr>
            </w:pPr>
            <w:r w:rsidRPr="00FA466C">
              <w:rPr>
                <w:b/>
                <w:sz w:val="22"/>
                <w:szCs w:val="22"/>
                <w:lang w:val="ro-RO"/>
              </w:rPr>
              <w:t>Date de ieşire:</w:t>
            </w:r>
          </w:p>
        </w:tc>
      </w:tr>
      <w:tr w:rsidR="009C290A" w:rsidRPr="00FA466C" w:rsidTr="00782FA9">
        <w:trPr>
          <w:jc w:val="center"/>
        </w:trPr>
        <w:tc>
          <w:tcPr>
            <w:tcW w:w="709"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6</w:t>
            </w:r>
          </w:p>
        </w:tc>
        <w:tc>
          <w:tcPr>
            <w:tcW w:w="567" w:type="dxa"/>
            <w:tcBorders>
              <w:top w:val="single" w:sz="4" w:space="0" w:color="auto"/>
            </w:tcBorders>
          </w:tcPr>
          <w:p w:rsidR="009C290A" w:rsidRPr="00FA466C" w:rsidRDefault="009C290A" w:rsidP="00380E32">
            <w:pPr>
              <w:rPr>
                <w:b/>
                <w:sz w:val="22"/>
                <w:szCs w:val="22"/>
                <w:lang w:val="ro-RO"/>
              </w:rPr>
            </w:pPr>
          </w:p>
        </w:tc>
        <w:tc>
          <w:tcPr>
            <w:tcW w:w="709" w:type="dxa"/>
            <w:tcBorders>
              <w:top w:val="single" w:sz="4" w:space="0" w:color="auto"/>
            </w:tcBorders>
          </w:tcPr>
          <w:p w:rsidR="009C290A" w:rsidRPr="00FA466C" w:rsidRDefault="009C290A" w:rsidP="00380E32">
            <w:pPr>
              <w:rPr>
                <w:b/>
                <w:sz w:val="22"/>
                <w:szCs w:val="22"/>
                <w:lang w:val="ro-RO"/>
              </w:rPr>
            </w:pPr>
          </w:p>
        </w:tc>
        <w:tc>
          <w:tcPr>
            <w:tcW w:w="567" w:type="dxa"/>
            <w:tcBorders>
              <w:top w:val="single" w:sz="4" w:space="0" w:color="auto"/>
            </w:tcBorders>
          </w:tcPr>
          <w:p w:rsidR="009C290A" w:rsidRPr="00FA466C" w:rsidRDefault="009C290A" w:rsidP="00380E32">
            <w:pPr>
              <w:rPr>
                <w:b/>
                <w:sz w:val="22"/>
                <w:szCs w:val="22"/>
                <w:lang w:val="ro-RO"/>
              </w:rPr>
            </w:pPr>
          </w:p>
        </w:tc>
        <w:tc>
          <w:tcPr>
            <w:tcW w:w="837" w:type="dxa"/>
            <w:tcBorders>
              <w:top w:val="single" w:sz="4" w:space="0" w:color="auto"/>
            </w:tcBorders>
          </w:tcPr>
          <w:p w:rsidR="009C290A" w:rsidRPr="00FA466C" w:rsidRDefault="009C290A" w:rsidP="00380E32">
            <w:pPr>
              <w:rPr>
                <w:b/>
                <w:sz w:val="22"/>
                <w:szCs w:val="22"/>
                <w:lang w:val="ro-RO"/>
              </w:rPr>
            </w:pPr>
          </w:p>
        </w:tc>
        <w:tc>
          <w:tcPr>
            <w:tcW w:w="546" w:type="dxa"/>
            <w:tcBorders>
              <w:top w:val="single" w:sz="4" w:space="0" w:color="auto"/>
            </w:tcBorders>
          </w:tcPr>
          <w:p w:rsidR="009C290A" w:rsidRPr="00FA466C" w:rsidRDefault="009C290A" w:rsidP="00380E32">
            <w:pPr>
              <w:rPr>
                <w:b/>
                <w:sz w:val="22"/>
                <w:szCs w:val="22"/>
                <w:lang w:val="ro-RO"/>
              </w:rPr>
            </w:pPr>
          </w:p>
        </w:tc>
        <w:tc>
          <w:tcPr>
            <w:tcW w:w="651" w:type="dxa"/>
            <w:tcBorders>
              <w:top w:val="single" w:sz="4" w:space="0" w:color="auto"/>
              <w:right w:val="single" w:sz="4" w:space="0" w:color="auto"/>
            </w:tcBorders>
          </w:tcPr>
          <w:p w:rsidR="009C290A" w:rsidRPr="00FA466C" w:rsidRDefault="009C290A" w:rsidP="00380E32">
            <w:pPr>
              <w:jc w:val="right"/>
              <w:rPr>
                <w:b/>
                <w:sz w:val="22"/>
                <w:szCs w:val="22"/>
                <w:lang w:val="ro-RO"/>
              </w:rPr>
            </w:pPr>
            <w:r w:rsidRPr="00FA466C">
              <w:rPr>
                <w:b/>
                <w:sz w:val="22"/>
                <w:szCs w:val="22"/>
                <w:lang w:val="ro-RO"/>
              </w:rPr>
              <w:t>a)</w:t>
            </w:r>
          </w:p>
        </w:tc>
        <w:tc>
          <w:tcPr>
            <w:tcW w:w="739" w:type="dxa"/>
            <w:tcBorders>
              <w:top w:val="single" w:sz="4" w:space="0" w:color="auto"/>
              <w:left w:val="single" w:sz="4" w:space="0" w:color="auto"/>
            </w:tcBorders>
          </w:tcPr>
          <w:p w:rsidR="009C290A" w:rsidRPr="00FA466C" w:rsidRDefault="009C290A" w:rsidP="00380E32">
            <w:pPr>
              <w:rPr>
                <w:b/>
                <w:sz w:val="22"/>
                <w:szCs w:val="22"/>
                <w:lang w:val="ro-RO"/>
              </w:rPr>
            </w:pPr>
            <w:r w:rsidRPr="00FA466C">
              <w:rPr>
                <w:b/>
                <w:sz w:val="22"/>
                <w:szCs w:val="22"/>
                <w:lang w:val="ro-RO"/>
              </w:rPr>
              <w:t>1233</w:t>
            </w:r>
          </w:p>
        </w:tc>
        <w:tc>
          <w:tcPr>
            <w:tcW w:w="801"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22</w:t>
            </w:r>
          </w:p>
        </w:tc>
        <w:tc>
          <w:tcPr>
            <w:tcW w:w="736"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1785</w:t>
            </w:r>
          </w:p>
        </w:tc>
        <w:tc>
          <w:tcPr>
            <w:tcW w:w="768"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56</w:t>
            </w:r>
          </w:p>
        </w:tc>
        <w:tc>
          <w:tcPr>
            <w:tcW w:w="817"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15657</w:t>
            </w:r>
          </w:p>
        </w:tc>
        <w:tc>
          <w:tcPr>
            <w:tcW w:w="607"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457</w:t>
            </w:r>
          </w:p>
        </w:tc>
      </w:tr>
      <w:tr w:rsidR="009C290A" w:rsidRPr="00FA466C" w:rsidTr="00782FA9">
        <w:trPr>
          <w:jc w:val="center"/>
        </w:trPr>
        <w:tc>
          <w:tcPr>
            <w:tcW w:w="709" w:type="dxa"/>
          </w:tcPr>
          <w:p w:rsidR="009C290A" w:rsidRPr="00FA466C" w:rsidRDefault="009C290A" w:rsidP="00380E32">
            <w:pPr>
              <w:rPr>
                <w:b/>
                <w:sz w:val="22"/>
                <w:szCs w:val="22"/>
                <w:lang w:val="ro-RO"/>
              </w:rPr>
            </w:pPr>
            <w:r w:rsidRPr="00FA466C">
              <w:rPr>
                <w:b/>
                <w:sz w:val="22"/>
                <w:szCs w:val="22"/>
                <w:lang w:val="ro-RO"/>
              </w:rPr>
              <w:t>1233</w:t>
            </w:r>
          </w:p>
        </w:tc>
        <w:tc>
          <w:tcPr>
            <w:tcW w:w="567" w:type="dxa"/>
          </w:tcPr>
          <w:p w:rsidR="009C290A" w:rsidRPr="00FA466C" w:rsidRDefault="009C290A" w:rsidP="00380E32">
            <w:pPr>
              <w:rPr>
                <w:b/>
                <w:sz w:val="22"/>
                <w:szCs w:val="22"/>
                <w:lang w:val="ro-RO"/>
              </w:rPr>
            </w:pPr>
            <w:r w:rsidRPr="00FA466C">
              <w:rPr>
                <w:b/>
                <w:sz w:val="22"/>
                <w:szCs w:val="22"/>
                <w:lang w:val="ro-RO"/>
              </w:rPr>
              <w:t>22</w:t>
            </w:r>
          </w:p>
        </w:tc>
        <w:tc>
          <w:tcPr>
            <w:tcW w:w="709" w:type="dxa"/>
          </w:tcPr>
          <w:p w:rsidR="009C290A" w:rsidRPr="00FA466C" w:rsidRDefault="009C290A" w:rsidP="00380E32">
            <w:pPr>
              <w:rPr>
                <w:b/>
                <w:sz w:val="22"/>
                <w:szCs w:val="22"/>
                <w:lang w:val="ro-RO"/>
              </w:rPr>
            </w:pPr>
            <w:r w:rsidRPr="00FA466C">
              <w:rPr>
                <w:b/>
                <w:sz w:val="22"/>
                <w:szCs w:val="22"/>
                <w:lang w:val="ro-RO"/>
              </w:rPr>
              <w:t>1785</w:t>
            </w:r>
          </w:p>
        </w:tc>
        <w:tc>
          <w:tcPr>
            <w:tcW w:w="567" w:type="dxa"/>
          </w:tcPr>
          <w:p w:rsidR="009C290A" w:rsidRPr="00FA466C" w:rsidRDefault="009C290A" w:rsidP="00380E32">
            <w:pPr>
              <w:rPr>
                <w:b/>
                <w:sz w:val="22"/>
                <w:szCs w:val="22"/>
                <w:lang w:val="ro-RO"/>
              </w:rPr>
            </w:pPr>
            <w:r w:rsidRPr="00FA466C">
              <w:rPr>
                <w:b/>
                <w:sz w:val="22"/>
                <w:szCs w:val="22"/>
                <w:lang w:val="ro-RO"/>
              </w:rPr>
              <w:t>56</w:t>
            </w:r>
          </w:p>
        </w:tc>
        <w:tc>
          <w:tcPr>
            <w:tcW w:w="837" w:type="dxa"/>
          </w:tcPr>
          <w:p w:rsidR="009C290A" w:rsidRPr="00FA466C" w:rsidRDefault="009C290A" w:rsidP="00380E32">
            <w:pPr>
              <w:rPr>
                <w:b/>
                <w:sz w:val="22"/>
                <w:szCs w:val="22"/>
                <w:lang w:val="ro-RO"/>
              </w:rPr>
            </w:pPr>
            <w:r w:rsidRPr="00FA466C">
              <w:rPr>
                <w:b/>
                <w:sz w:val="22"/>
                <w:szCs w:val="22"/>
                <w:lang w:val="ro-RO"/>
              </w:rPr>
              <w:t>15657</w:t>
            </w:r>
          </w:p>
        </w:tc>
        <w:tc>
          <w:tcPr>
            <w:tcW w:w="546" w:type="dxa"/>
          </w:tcPr>
          <w:p w:rsidR="009C290A" w:rsidRPr="00FA466C" w:rsidRDefault="009C290A" w:rsidP="00380E32">
            <w:pPr>
              <w:rPr>
                <w:b/>
                <w:sz w:val="22"/>
                <w:szCs w:val="22"/>
                <w:lang w:val="ro-RO"/>
              </w:rPr>
            </w:pPr>
            <w:r w:rsidRPr="00FA466C">
              <w:rPr>
                <w:b/>
                <w:sz w:val="22"/>
                <w:szCs w:val="22"/>
                <w:lang w:val="ro-RO"/>
              </w:rPr>
              <w:t>457</w:t>
            </w:r>
          </w:p>
        </w:tc>
        <w:tc>
          <w:tcPr>
            <w:tcW w:w="651" w:type="dxa"/>
            <w:tcBorders>
              <w:right w:val="single" w:sz="4" w:space="0" w:color="auto"/>
            </w:tcBorders>
          </w:tcPr>
          <w:p w:rsidR="009C290A" w:rsidRPr="00FA466C" w:rsidRDefault="009C290A" w:rsidP="00380E32">
            <w:pPr>
              <w:jc w:val="right"/>
              <w:rPr>
                <w:b/>
                <w:sz w:val="22"/>
                <w:szCs w:val="22"/>
                <w:lang w:val="ro-RO"/>
              </w:rPr>
            </w:pPr>
            <w:r w:rsidRPr="00FA466C">
              <w:rPr>
                <w:b/>
                <w:sz w:val="22"/>
                <w:szCs w:val="22"/>
                <w:lang w:val="ro-RO"/>
              </w:rPr>
              <w:t>b)</w:t>
            </w:r>
          </w:p>
        </w:tc>
        <w:tc>
          <w:tcPr>
            <w:tcW w:w="739" w:type="dxa"/>
            <w:tcBorders>
              <w:left w:val="single" w:sz="4" w:space="0" w:color="auto"/>
            </w:tcBorders>
          </w:tcPr>
          <w:p w:rsidR="009C290A" w:rsidRPr="00FA466C" w:rsidRDefault="009C290A" w:rsidP="00380E32">
            <w:pPr>
              <w:rPr>
                <w:b/>
                <w:sz w:val="22"/>
                <w:szCs w:val="22"/>
                <w:lang w:val="ro-RO"/>
              </w:rPr>
            </w:pPr>
            <w:r w:rsidRPr="00FA466C">
              <w:rPr>
                <w:b/>
                <w:sz w:val="22"/>
                <w:szCs w:val="22"/>
                <w:lang w:val="ro-RO"/>
              </w:rPr>
              <w:t>22</w:t>
            </w:r>
          </w:p>
        </w:tc>
        <w:tc>
          <w:tcPr>
            <w:tcW w:w="801" w:type="dxa"/>
          </w:tcPr>
          <w:p w:rsidR="009C290A" w:rsidRPr="00FA466C" w:rsidRDefault="009C290A" w:rsidP="00380E32">
            <w:pPr>
              <w:rPr>
                <w:b/>
                <w:sz w:val="22"/>
                <w:szCs w:val="22"/>
                <w:lang w:val="ro-RO"/>
              </w:rPr>
            </w:pPr>
          </w:p>
        </w:tc>
        <w:tc>
          <w:tcPr>
            <w:tcW w:w="736" w:type="dxa"/>
          </w:tcPr>
          <w:p w:rsidR="009C290A" w:rsidRPr="00FA466C" w:rsidRDefault="009C290A" w:rsidP="00380E32">
            <w:pPr>
              <w:rPr>
                <w:b/>
                <w:sz w:val="22"/>
                <w:szCs w:val="22"/>
                <w:lang w:val="ro-RO"/>
              </w:rPr>
            </w:pPr>
          </w:p>
        </w:tc>
        <w:tc>
          <w:tcPr>
            <w:tcW w:w="768" w:type="dxa"/>
          </w:tcPr>
          <w:p w:rsidR="009C290A" w:rsidRPr="00FA466C" w:rsidRDefault="009C290A" w:rsidP="00380E32">
            <w:pPr>
              <w:rPr>
                <w:b/>
                <w:sz w:val="22"/>
                <w:szCs w:val="22"/>
                <w:lang w:val="ro-RO"/>
              </w:rPr>
            </w:pPr>
          </w:p>
        </w:tc>
        <w:tc>
          <w:tcPr>
            <w:tcW w:w="817" w:type="dxa"/>
          </w:tcPr>
          <w:p w:rsidR="009C290A" w:rsidRPr="00FA466C" w:rsidRDefault="009C290A" w:rsidP="00380E32">
            <w:pPr>
              <w:rPr>
                <w:b/>
                <w:sz w:val="22"/>
                <w:szCs w:val="22"/>
                <w:lang w:val="ro-RO"/>
              </w:rPr>
            </w:pPr>
          </w:p>
        </w:tc>
        <w:tc>
          <w:tcPr>
            <w:tcW w:w="607" w:type="dxa"/>
          </w:tcPr>
          <w:p w:rsidR="009C290A" w:rsidRPr="00FA466C" w:rsidRDefault="009C290A" w:rsidP="00380E32">
            <w:pPr>
              <w:rPr>
                <w:b/>
                <w:sz w:val="22"/>
                <w:szCs w:val="22"/>
                <w:lang w:val="ro-RO"/>
              </w:rPr>
            </w:pPr>
          </w:p>
        </w:tc>
      </w:tr>
      <w:tr w:rsidR="009C290A" w:rsidRPr="00FA466C" w:rsidTr="00782FA9">
        <w:trPr>
          <w:jc w:val="center"/>
        </w:trPr>
        <w:tc>
          <w:tcPr>
            <w:tcW w:w="709" w:type="dxa"/>
          </w:tcPr>
          <w:p w:rsidR="009C290A" w:rsidRPr="00FA466C" w:rsidRDefault="009C290A" w:rsidP="00380E32">
            <w:pPr>
              <w:rPr>
                <w:b/>
                <w:sz w:val="22"/>
                <w:szCs w:val="22"/>
                <w:lang w:val="ro-RO"/>
              </w:rPr>
            </w:pPr>
          </w:p>
        </w:tc>
        <w:tc>
          <w:tcPr>
            <w:tcW w:w="567" w:type="dxa"/>
          </w:tcPr>
          <w:p w:rsidR="009C290A" w:rsidRPr="00FA466C" w:rsidRDefault="009C290A" w:rsidP="00380E32">
            <w:pPr>
              <w:rPr>
                <w:b/>
                <w:sz w:val="22"/>
                <w:szCs w:val="22"/>
                <w:lang w:val="ro-RO"/>
              </w:rPr>
            </w:pPr>
          </w:p>
        </w:tc>
        <w:tc>
          <w:tcPr>
            <w:tcW w:w="709" w:type="dxa"/>
          </w:tcPr>
          <w:p w:rsidR="009C290A" w:rsidRPr="00FA466C" w:rsidRDefault="009C290A" w:rsidP="00380E32">
            <w:pPr>
              <w:rPr>
                <w:b/>
                <w:sz w:val="22"/>
                <w:szCs w:val="22"/>
                <w:lang w:val="ro-RO"/>
              </w:rPr>
            </w:pPr>
          </w:p>
        </w:tc>
        <w:tc>
          <w:tcPr>
            <w:tcW w:w="567" w:type="dxa"/>
          </w:tcPr>
          <w:p w:rsidR="009C290A" w:rsidRPr="00FA466C" w:rsidRDefault="009C290A" w:rsidP="00380E32">
            <w:pPr>
              <w:rPr>
                <w:b/>
                <w:sz w:val="22"/>
                <w:szCs w:val="22"/>
                <w:lang w:val="ro-RO"/>
              </w:rPr>
            </w:pPr>
          </w:p>
        </w:tc>
        <w:tc>
          <w:tcPr>
            <w:tcW w:w="837" w:type="dxa"/>
          </w:tcPr>
          <w:p w:rsidR="009C290A" w:rsidRPr="00FA466C" w:rsidRDefault="009C290A" w:rsidP="00380E32">
            <w:pPr>
              <w:rPr>
                <w:b/>
                <w:sz w:val="22"/>
                <w:szCs w:val="22"/>
                <w:lang w:val="ro-RO"/>
              </w:rPr>
            </w:pPr>
          </w:p>
        </w:tc>
        <w:tc>
          <w:tcPr>
            <w:tcW w:w="546" w:type="dxa"/>
          </w:tcPr>
          <w:p w:rsidR="009C290A" w:rsidRPr="00FA466C" w:rsidRDefault="009C290A" w:rsidP="00380E32">
            <w:pPr>
              <w:rPr>
                <w:b/>
                <w:sz w:val="22"/>
                <w:szCs w:val="22"/>
                <w:lang w:val="ro-RO"/>
              </w:rPr>
            </w:pPr>
          </w:p>
        </w:tc>
        <w:tc>
          <w:tcPr>
            <w:tcW w:w="651" w:type="dxa"/>
            <w:tcBorders>
              <w:right w:val="single" w:sz="4" w:space="0" w:color="auto"/>
            </w:tcBorders>
          </w:tcPr>
          <w:p w:rsidR="009C290A" w:rsidRPr="00FA466C" w:rsidRDefault="009C290A" w:rsidP="00380E32">
            <w:pPr>
              <w:jc w:val="right"/>
              <w:rPr>
                <w:b/>
                <w:sz w:val="22"/>
                <w:szCs w:val="22"/>
                <w:lang w:val="ro-RO"/>
              </w:rPr>
            </w:pPr>
          </w:p>
        </w:tc>
        <w:tc>
          <w:tcPr>
            <w:tcW w:w="4468" w:type="dxa"/>
            <w:gridSpan w:val="6"/>
            <w:tcBorders>
              <w:left w:val="single" w:sz="4" w:space="0" w:color="auto"/>
            </w:tcBorders>
          </w:tcPr>
          <w:p w:rsidR="009C290A" w:rsidRPr="00FA466C" w:rsidRDefault="009C290A" w:rsidP="00380E32">
            <w:pPr>
              <w:rPr>
                <w:b/>
                <w:sz w:val="22"/>
                <w:szCs w:val="22"/>
                <w:lang w:val="ro-RO"/>
              </w:rPr>
            </w:pPr>
            <w:r w:rsidRPr="00FA466C">
              <w:rPr>
                <w:sz w:val="22"/>
                <w:szCs w:val="22"/>
                <w:lang w:val="ro-RO"/>
              </w:rPr>
              <w:t xml:space="preserve">Fişierul </w:t>
            </w:r>
            <w:r w:rsidRPr="00FA466C">
              <w:rPr>
                <w:b/>
                <w:sz w:val="22"/>
                <w:szCs w:val="22"/>
                <w:lang w:val="ro-RO"/>
              </w:rPr>
              <w:t xml:space="preserve">atestat.out </w:t>
            </w:r>
            <w:r w:rsidRPr="00FA466C">
              <w:rPr>
                <w:sz w:val="22"/>
                <w:szCs w:val="22"/>
                <w:lang w:val="ro-RO"/>
              </w:rPr>
              <w:t>conţine</w:t>
            </w:r>
            <w:r w:rsidRPr="00FA466C">
              <w:rPr>
                <w:b/>
                <w:sz w:val="22"/>
                <w:szCs w:val="22"/>
                <w:lang w:val="ro-RO"/>
              </w:rPr>
              <w:t>:</w:t>
            </w:r>
          </w:p>
        </w:tc>
      </w:tr>
      <w:tr w:rsidR="009C290A" w:rsidRPr="00FA466C" w:rsidTr="00782FA9">
        <w:trPr>
          <w:jc w:val="center"/>
        </w:trPr>
        <w:tc>
          <w:tcPr>
            <w:tcW w:w="709" w:type="dxa"/>
          </w:tcPr>
          <w:p w:rsidR="009C290A" w:rsidRPr="00FA466C" w:rsidRDefault="009C290A" w:rsidP="00380E32">
            <w:pPr>
              <w:rPr>
                <w:b/>
                <w:sz w:val="22"/>
                <w:szCs w:val="22"/>
                <w:lang w:val="ro-RO"/>
              </w:rPr>
            </w:pPr>
          </w:p>
        </w:tc>
        <w:tc>
          <w:tcPr>
            <w:tcW w:w="567" w:type="dxa"/>
          </w:tcPr>
          <w:p w:rsidR="009C290A" w:rsidRPr="00FA466C" w:rsidRDefault="009C290A" w:rsidP="00380E32">
            <w:pPr>
              <w:rPr>
                <w:b/>
                <w:sz w:val="22"/>
                <w:szCs w:val="22"/>
                <w:lang w:val="ro-RO"/>
              </w:rPr>
            </w:pPr>
          </w:p>
        </w:tc>
        <w:tc>
          <w:tcPr>
            <w:tcW w:w="709" w:type="dxa"/>
          </w:tcPr>
          <w:p w:rsidR="009C290A" w:rsidRPr="00FA466C" w:rsidRDefault="009C290A" w:rsidP="00380E32">
            <w:pPr>
              <w:rPr>
                <w:b/>
                <w:sz w:val="22"/>
                <w:szCs w:val="22"/>
                <w:lang w:val="ro-RO"/>
              </w:rPr>
            </w:pPr>
          </w:p>
        </w:tc>
        <w:tc>
          <w:tcPr>
            <w:tcW w:w="567" w:type="dxa"/>
          </w:tcPr>
          <w:p w:rsidR="009C290A" w:rsidRPr="00FA466C" w:rsidRDefault="009C290A" w:rsidP="00380E32">
            <w:pPr>
              <w:rPr>
                <w:b/>
                <w:sz w:val="22"/>
                <w:szCs w:val="22"/>
                <w:lang w:val="ro-RO"/>
              </w:rPr>
            </w:pPr>
          </w:p>
        </w:tc>
        <w:tc>
          <w:tcPr>
            <w:tcW w:w="837" w:type="dxa"/>
          </w:tcPr>
          <w:p w:rsidR="009C290A" w:rsidRPr="00FA466C" w:rsidRDefault="009C290A" w:rsidP="00380E32">
            <w:pPr>
              <w:rPr>
                <w:b/>
                <w:sz w:val="22"/>
                <w:szCs w:val="22"/>
                <w:lang w:val="ro-RO"/>
              </w:rPr>
            </w:pPr>
          </w:p>
        </w:tc>
        <w:tc>
          <w:tcPr>
            <w:tcW w:w="546" w:type="dxa"/>
          </w:tcPr>
          <w:p w:rsidR="009C290A" w:rsidRPr="00FA466C" w:rsidRDefault="009C290A" w:rsidP="00380E32">
            <w:pPr>
              <w:rPr>
                <w:b/>
                <w:sz w:val="22"/>
                <w:szCs w:val="22"/>
                <w:lang w:val="ro-RO"/>
              </w:rPr>
            </w:pPr>
          </w:p>
        </w:tc>
        <w:tc>
          <w:tcPr>
            <w:tcW w:w="651" w:type="dxa"/>
            <w:tcBorders>
              <w:right w:val="single" w:sz="4" w:space="0" w:color="auto"/>
            </w:tcBorders>
          </w:tcPr>
          <w:p w:rsidR="009C290A" w:rsidRPr="00FA466C" w:rsidRDefault="009C290A" w:rsidP="00380E32">
            <w:pPr>
              <w:jc w:val="right"/>
              <w:rPr>
                <w:b/>
                <w:sz w:val="22"/>
                <w:szCs w:val="22"/>
                <w:lang w:val="ro-RO"/>
              </w:rPr>
            </w:pPr>
            <w:r w:rsidRPr="00FA466C">
              <w:rPr>
                <w:b/>
                <w:sz w:val="22"/>
                <w:szCs w:val="22"/>
                <w:lang w:val="ro-RO"/>
              </w:rPr>
              <w:t>c)</w:t>
            </w:r>
          </w:p>
        </w:tc>
        <w:tc>
          <w:tcPr>
            <w:tcW w:w="739" w:type="dxa"/>
            <w:tcBorders>
              <w:left w:val="single" w:sz="4" w:space="0" w:color="auto"/>
            </w:tcBorders>
          </w:tcPr>
          <w:p w:rsidR="009C290A" w:rsidRPr="00FA466C" w:rsidRDefault="009C290A" w:rsidP="00380E32">
            <w:pPr>
              <w:rPr>
                <w:b/>
                <w:sz w:val="22"/>
                <w:szCs w:val="22"/>
                <w:lang w:val="ro-RO"/>
              </w:rPr>
            </w:pPr>
            <w:r w:rsidRPr="00FA466C">
              <w:rPr>
                <w:b/>
                <w:sz w:val="22"/>
                <w:szCs w:val="22"/>
                <w:lang w:val="ro-RO"/>
              </w:rPr>
              <w:t>1233</w:t>
            </w:r>
          </w:p>
        </w:tc>
        <w:tc>
          <w:tcPr>
            <w:tcW w:w="801" w:type="dxa"/>
          </w:tcPr>
          <w:p w:rsidR="009C290A" w:rsidRPr="00FA466C" w:rsidRDefault="009C290A" w:rsidP="00380E32">
            <w:pPr>
              <w:rPr>
                <w:b/>
                <w:sz w:val="22"/>
                <w:szCs w:val="22"/>
                <w:lang w:val="ro-RO"/>
              </w:rPr>
            </w:pPr>
            <w:r w:rsidRPr="00FA466C">
              <w:rPr>
                <w:b/>
                <w:sz w:val="22"/>
                <w:szCs w:val="22"/>
                <w:lang w:val="ro-RO"/>
              </w:rPr>
              <w:t>1785</w:t>
            </w:r>
          </w:p>
        </w:tc>
        <w:tc>
          <w:tcPr>
            <w:tcW w:w="736" w:type="dxa"/>
          </w:tcPr>
          <w:p w:rsidR="009C290A" w:rsidRPr="00FA466C" w:rsidRDefault="009C290A" w:rsidP="00380E32">
            <w:pPr>
              <w:rPr>
                <w:b/>
                <w:sz w:val="22"/>
                <w:szCs w:val="22"/>
                <w:lang w:val="ro-RO"/>
              </w:rPr>
            </w:pPr>
            <w:r w:rsidRPr="00FA466C">
              <w:rPr>
                <w:b/>
                <w:sz w:val="22"/>
                <w:szCs w:val="22"/>
                <w:lang w:val="ro-RO"/>
              </w:rPr>
              <w:t>56</w:t>
            </w:r>
          </w:p>
        </w:tc>
        <w:tc>
          <w:tcPr>
            <w:tcW w:w="768" w:type="dxa"/>
          </w:tcPr>
          <w:p w:rsidR="009C290A" w:rsidRPr="00FA466C" w:rsidRDefault="009C290A" w:rsidP="00380E32">
            <w:pPr>
              <w:rPr>
                <w:b/>
                <w:sz w:val="22"/>
                <w:szCs w:val="22"/>
                <w:lang w:val="ro-RO"/>
              </w:rPr>
            </w:pPr>
            <w:r w:rsidRPr="00FA466C">
              <w:rPr>
                <w:b/>
                <w:sz w:val="22"/>
                <w:szCs w:val="22"/>
                <w:lang w:val="ro-RO"/>
              </w:rPr>
              <w:t>22</w:t>
            </w:r>
          </w:p>
        </w:tc>
        <w:tc>
          <w:tcPr>
            <w:tcW w:w="817" w:type="dxa"/>
          </w:tcPr>
          <w:p w:rsidR="009C290A" w:rsidRPr="00FA466C" w:rsidRDefault="009C290A" w:rsidP="00380E32">
            <w:pPr>
              <w:rPr>
                <w:b/>
                <w:sz w:val="22"/>
                <w:szCs w:val="22"/>
                <w:lang w:val="ro-RO"/>
              </w:rPr>
            </w:pPr>
            <w:r w:rsidRPr="00FA466C">
              <w:rPr>
                <w:b/>
                <w:sz w:val="22"/>
                <w:szCs w:val="22"/>
                <w:lang w:val="ro-RO"/>
              </w:rPr>
              <w:t>15657</w:t>
            </w:r>
          </w:p>
        </w:tc>
        <w:tc>
          <w:tcPr>
            <w:tcW w:w="607" w:type="dxa"/>
          </w:tcPr>
          <w:p w:rsidR="009C290A" w:rsidRPr="00FA466C" w:rsidRDefault="009C290A" w:rsidP="00380E32">
            <w:pPr>
              <w:rPr>
                <w:b/>
                <w:sz w:val="22"/>
                <w:szCs w:val="22"/>
                <w:lang w:val="ro-RO"/>
              </w:rPr>
            </w:pPr>
            <w:r w:rsidRPr="00FA466C">
              <w:rPr>
                <w:b/>
                <w:sz w:val="22"/>
                <w:szCs w:val="22"/>
                <w:lang w:val="ro-RO"/>
              </w:rPr>
              <w:t>457</w:t>
            </w:r>
          </w:p>
        </w:tc>
      </w:tr>
    </w:tbl>
    <w:p w:rsidR="009C290A" w:rsidRPr="00FA466C" w:rsidRDefault="009C290A" w:rsidP="00380E32">
      <w:pPr>
        <w:pStyle w:val="Titlu"/>
        <w:jc w:val="both"/>
        <w:rPr>
          <w:sz w:val="22"/>
          <w:szCs w:val="22"/>
          <w:lang w:val="ro-RO"/>
        </w:rPr>
      </w:pPr>
    </w:p>
    <w:p w:rsidR="009C290A" w:rsidRPr="00782FA9" w:rsidRDefault="00A01B24" w:rsidP="00782FA9">
      <w:pPr>
        <w:pBdr>
          <w:top w:val="single" w:sz="12" w:space="1" w:color="auto"/>
        </w:pBdr>
        <w:autoSpaceDE w:val="0"/>
        <w:autoSpaceDN w:val="0"/>
        <w:adjustRightInd w:val="0"/>
        <w:jc w:val="both"/>
        <w:rPr>
          <w:b/>
          <w:bCs/>
          <w:i/>
          <w:iCs/>
          <w:sz w:val="22"/>
          <w:szCs w:val="22"/>
          <w:lang w:val="ro-RO"/>
        </w:rPr>
      </w:pPr>
      <w:r>
        <w:rPr>
          <w:b/>
          <w:bCs/>
          <w:i/>
          <w:iCs/>
          <w:sz w:val="22"/>
          <w:szCs w:val="22"/>
          <w:lang w:val="ro-RO"/>
        </w:rPr>
        <w:br w:type="page"/>
      </w:r>
      <w:r w:rsidR="009C290A" w:rsidRPr="00782FA9">
        <w:rPr>
          <w:b/>
          <w:bCs/>
          <w:i/>
          <w:iCs/>
          <w:sz w:val="22"/>
          <w:szCs w:val="22"/>
          <w:lang w:val="ro-RO"/>
        </w:rPr>
        <w:lastRenderedPageBreak/>
        <w:t>Subiectul nr. 5</w:t>
      </w:r>
    </w:p>
    <w:p w:rsidR="00782FA9" w:rsidRDefault="00782FA9" w:rsidP="00782FA9">
      <w:pPr>
        <w:jc w:val="both"/>
        <w:rPr>
          <w:sz w:val="22"/>
          <w:szCs w:val="22"/>
          <w:lang w:val="ro-RO"/>
        </w:rPr>
      </w:pPr>
    </w:p>
    <w:p w:rsidR="00873C78" w:rsidRPr="00FA466C" w:rsidRDefault="009C290A" w:rsidP="00782FA9">
      <w:pPr>
        <w:jc w:val="both"/>
        <w:rPr>
          <w:sz w:val="22"/>
          <w:szCs w:val="22"/>
          <w:lang w:val="ro-RO"/>
        </w:rPr>
      </w:pPr>
      <w:r w:rsidRPr="00FA466C">
        <w:rPr>
          <w:sz w:val="22"/>
          <w:szCs w:val="22"/>
          <w:lang w:val="ro-RO"/>
        </w:rPr>
        <w:t xml:space="preserve">Fişierul </w:t>
      </w:r>
      <w:r w:rsidRPr="00FA466C">
        <w:rPr>
          <w:b/>
          <w:sz w:val="22"/>
          <w:szCs w:val="22"/>
          <w:lang w:val="ro-RO"/>
        </w:rPr>
        <w:t>atestat.in</w:t>
      </w:r>
      <w:r w:rsidRPr="00FA466C">
        <w:rPr>
          <w:sz w:val="22"/>
          <w:szCs w:val="22"/>
          <w:lang w:val="ro-RO"/>
        </w:rPr>
        <w:t xml:space="preserve"> conţine două linii. </w:t>
      </w:r>
      <w:r w:rsidR="00873C78" w:rsidRPr="00FA466C">
        <w:rPr>
          <w:sz w:val="22"/>
          <w:szCs w:val="22"/>
          <w:lang w:val="ro-RO"/>
        </w:rPr>
        <w:t xml:space="preserve">Pe prima linie se găsește un număr natural nenul </w:t>
      </w:r>
      <w:r w:rsidR="00873C78" w:rsidRPr="00FA466C">
        <w:rPr>
          <w:b/>
          <w:sz w:val="22"/>
          <w:szCs w:val="22"/>
          <w:lang w:val="ro-RO"/>
        </w:rPr>
        <w:t>n</w:t>
      </w:r>
      <w:r w:rsidR="00873C78" w:rsidRPr="00FA466C">
        <w:rPr>
          <w:sz w:val="22"/>
          <w:szCs w:val="22"/>
          <w:lang w:val="ro-RO"/>
        </w:rPr>
        <w:t xml:space="preserve"> (</w:t>
      </w:r>
      <w:r w:rsidR="00873C78" w:rsidRPr="00FA466C">
        <w:rPr>
          <w:b/>
          <w:sz w:val="22"/>
          <w:szCs w:val="22"/>
          <w:lang w:val="ro-RO"/>
        </w:rPr>
        <w:t>n&lt;1000</w:t>
      </w:r>
      <w:r w:rsidR="00873C78" w:rsidRPr="00FA466C">
        <w:rPr>
          <w:sz w:val="22"/>
          <w:szCs w:val="22"/>
          <w:lang w:val="ro-RO"/>
        </w:rPr>
        <w:t xml:space="preserve">), iar pe cea de-a doua linie un şir de </w:t>
      </w:r>
      <w:r w:rsidR="00873C78" w:rsidRPr="00FA466C">
        <w:rPr>
          <w:b/>
          <w:sz w:val="22"/>
          <w:szCs w:val="22"/>
          <w:lang w:val="ro-RO"/>
        </w:rPr>
        <w:t>n</w:t>
      </w:r>
      <w:r w:rsidR="00873C78" w:rsidRPr="00FA466C">
        <w:rPr>
          <w:sz w:val="22"/>
          <w:szCs w:val="22"/>
          <w:lang w:val="ro-RO"/>
        </w:rPr>
        <w:t xml:space="preserve"> numere </w:t>
      </w:r>
      <w:r w:rsidR="0052594A" w:rsidRPr="00FA466C">
        <w:rPr>
          <w:sz w:val="22"/>
          <w:szCs w:val="22"/>
          <w:lang w:val="ro-RO"/>
        </w:rPr>
        <w:t>reale</w:t>
      </w:r>
      <w:r w:rsidR="00873C78" w:rsidRPr="00FA466C">
        <w:rPr>
          <w:sz w:val="22"/>
          <w:szCs w:val="22"/>
          <w:lang w:val="ro-RO"/>
        </w:rPr>
        <w:t>, separate prin câte un spaţiu.</w:t>
      </w:r>
    </w:p>
    <w:p w:rsidR="008A5867" w:rsidRPr="00FA466C" w:rsidRDefault="008A5867" w:rsidP="008A5867">
      <w:pPr>
        <w:jc w:val="both"/>
        <w:rPr>
          <w:sz w:val="22"/>
          <w:szCs w:val="22"/>
          <w:lang w:val="ro-RO"/>
        </w:rPr>
      </w:pPr>
      <w:r w:rsidRPr="00FA466C">
        <w:rPr>
          <w:sz w:val="22"/>
          <w:szCs w:val="22"/>
          <w:lang w:val="ro-RO"/>
        </w:rPr>
        <w:t>Să se scrie un program care:</w:t>
      </w:r>
    </w:p>
    <w:p w:rsidR="009C290A" w:rsidRPr="00FA466C" w:rsidRDefault="009C290A" w:rsidP="008A5867">
      <w:pPr>
        <w:numPr>
          <w:ilvl w:val="0"/>
          <w:numId w:val="3"/>
        </w:numPr>
        <w:tabs>
          <w:tab w:val="clear" w:pos="720"/>
          <w:tab w:val="num" w:pos="284"/>
        </w:tabs>
        <w:ind w:left="284" w:hanging="284"/>
        <w:jc w:val="both"/>
        <w:rPr>
          <w:sz w:val="22"/>
          <w:szCs w:val="22"/>
          <w:lang w:val="ro-RO"/>
        </w:rPr>
      </w:pPr>
      <w:r w:rsidRPr="00FA466C">
        <w:rPr>
          <w:sz w:val="22"/>
          <w:szCs w:val="22"/>
          <w:lang w:val="ro-RO"/>
        </w:rPr>
        <w:t xml:space="preserve">să afişeze pe ecran, </w:t>
      </w:r>
      <w:r w:rsidR="00227AEF" w:rsidRPr="00FA466C">
        <w:rPr>
          <w:sz w:val="22"/>
          <w:szCs w:val="22"/>
          <w:lang w:val="ro-RO"/>
        </w:rPr>
        <w:t>pe prima</w:t>
      </w:r>
      <w:r w:rsidRPr="00FA466C">
        <w:rPr>
          <w:sz w:val="22"/>
          <w:szCs w:val="22"/>
          <w:lang w:val="ro-RO"/>
        </w:rPr>
        <w:t xml:space="preserve"> linie, toate numerele din şir, separate prin câte un spaţiu;</w:t>
      </w:r>
    </w:p>
    <w:p w:rsidR="009C290A" w:rsidRPr="00FA466C" w:rsidRDefault="009C290A" w:rsidP="008A5867">
      <w:pPr>
        <w:numPr>
          <w:ilvl w:val="0"/>
          <w:numId w:val="3"/>
        </w:numPr>
        <w:tabs>
          <w:tab w:val="clear" w:pos="720"/>
          <w:tab w:val="num" w:pos="284"/>
        </w:tabs>
        <w:ind w:left="284" w:hanging="284"/>
        <w:jc w:val="both"/>
        <w:rPr>
          <w:sz w:val="22"/>
          <w:szCs w:val="22"/>
          <w:lang w:val="ro-RO"/>
        </w:rPr>
      </w:pPr>
      <w:r w:rsidRPr="00FA466C">
        <w:rPr>
          <w:sz w:val="22"/>
          <w:szCs w:val="22"/>
          <w:lang w:val="ro-RO"/>
        </w:rPr>
        <w:t xml:space="preserve">să afişeze pe următoarea linie a ecranului, media aritmetică a numerelor negative din şir, cu o precizie de </w:t>
      </w:r>
      <w:r w:rsidRPr="00FA466C">
        <w:rPr>
          <w:b/>
          <w:sz w:val="22"/>
          <w:szCs w:val="22"/>
          <w:lang w:val="ro-RO"/>
        </w:rPr>
        <w:t>2</w:t>
      </w:r>
      <w:r w:rsidRPr="00FA466C">
        <w:rPr>
          <w:sz w:val="22"/>
          <w:szCs w:val="22"/>
          <w:lang w:val="ro-RO"/>
        </w:rPr>
        <w:t xml:space="preserve"> zecimale (dacă şirul nu conţine numere negative se va afişa </w:t>
      </w:r>
      <w:r w:rsidRPr="00FA466C">
        <w:rPr>
          <w:b/>
          <w:sz w:val="22"/>
          <w:szCs w:val="22"/>
          <w:lang w:val="ro-RO"/>
        </w:rPr>
        <w:t>0</w:t>
      </w:r>
      <w:r w:rsidRPr="00FA466C">
        <w:rPr>
          <w:sz w:val="22"/>
          <w:szCs w:val="22"/>
          <w:lang w:val="ro-RO"/>
        </w:rPr>
        <w:t>);</w:t>
      </w:r>
    </w:p>
    <w:p w:rsidR="009C290A" w:rsidRPr="00FA466C" w:rsidRDefault="009C290A" w:rsidP="008A5867">
      <w:pPr>
        <w:numPr>
          <w:ilvl w:val="0"/>
          <w:numId w:val="3"/>
        </w:numPr>
        <w:tabs>
          <w:tab w:val="clear" w:pos="720"/>
          <w:tab w:val="num" w:pos="284"/>
        </w:tabs>
        <w:ind w:left="284" w:hanging="284"/>
        <w:jc w:val="both"/>
        <w:rPr>
          <w:sz w:val="22"/>
          <w:szCs w:val="22"/>
          <w:lang w:val="ro-RO"/>
        </w:rPr>
      </w:pPr>
      <w:r w:rsidRPr="00FA466C">
        <w:rPr>
          <w:sz w:val="22"/>
          <w:szCs w:val="22"/>
          <w:lang w:val="ro-RO"/>
        </w:rPr>
        <w:t xml:space="preserve">să citească de la tastatură două numere naturale nenule </w:t>
      </w:r>
      <w:r w:rsidRPr="00FA466C">
        <w:rPr>
          <w:b/>
          <w:sz w:val="22"/>
          <w:szCs w:val="22"/>
          <w:lang w:val="ro-RO"/>
        </w:rPr>
        <w:t>p1</w:t>
      </w:r>
      <w:r w:rsidRPr="00FA466C">
        <w:rPr>
          <w:sz w:val="22"/>
          <w:szCs w:val="22"/>
          <w:lang w:val="ro-RO"/>
        </w:rPr>
        <w:t xml:space="preserve"> şi </w:t>
      </w:r>
      <w:r w:rsidRPr="00FA466C">
        <w:rPr>
          <w:b/>
          <w:sz w:val="22"/>
          <w:szCs w:val="22"/>
          <w:lang w:val="ro-RO"/>
        </w:rPr>
        <w:t>p2</w:t>
      </w:r>
      <w:r w:rsidRPr="00FA466C">
        <w:rPr>
          <w:sz w:val="22"/>
          <w:szCs w:val="22"/>
          <w:lang w:val="ro-RO"/>
        </w:rPr>
        <w:t xml:space="preserve"> (</w:t>
      </w:r>
      <w:r w:rsidRPr="00FA466C">
        <w:rPr>
          <w:b/>
          <w:sz w:val="22"/>
          <w:szCs w:val="22"/>
          <w:lang w:val="ro-RO"/>
        </w:rPr>
        <w:t>1&lt;p1&lt;p2&lt;n</w:t>
      </w:r>
      <w:r w:rsidRPr="00FA466C">
        <w:rPr>
          <w:sz w:val="22"/>
          <w:szCs w:val="22"/>
          <w:lang w:val="ro-RO"/>
        </w:rPr>
        <w:t>), să ordoneze crescător</w:t>
      </w:r>
      <w:r w:rsidR="00782FA9">
        <w:rPr>
          <w:sz w:val="22"/>
          <w:szCs w:val="22"/>
          <w:lang w:val="ro-RO"/>
        </w:rPr>
        <w:t xml:space="preserve"> </w:t>
      </w:r>
      <w:r w:rsidRPr="00FA466C">
        <w:rPr>
          <w:sz w:val="22"/>
          <w:szCs w:val="22"/>
          <w:lang w:val="ro-RO"/>
        </w:rPr>
        <w:t>numerele din şir situate între poziţiile</w:t>
      </w:r>
      <w:r w:rsidRPr="00FA466C">
        <w:rPr>
          <w:b/>
          <w:sz w:val="22"/>
          <w:szCs w:val="22"/>
          <w:lang w:val="ro-RO"/>
        </w:rPr>
        <w:t xml:space="preserve"> p1</w:t>
      </w:r>
      <w:r w:rsidRPr="00FA466C">
        <w:rPr>
          <w:sz w:val="22"/>
          <w:szCs w:val="22"/>
          <w:lang w:val="ro-RO"/>
        </w:rPr>
        <w:t xml:space="preserve"> şi </w:t>
      </w:r>
      <w:r w:rsidRPr="00FA466C">
        <w:rPr>
          <w:b/>
          <w:sz w:val="22"/>
          <w:szCs w:val="22"/>
          <w:lang w:val="ro-RO"/>
        </w:rPr>
        <w:t>p2</w:t>
      </w:r>
      <w:r w:rsidRPr="00FA466C">
        <w:rPr>
          <w:sz w:val="22"/>
          <w:szCs w:val="22"/>
          <w:lang w:val="ro-RO"/>
        </w:rPr>
        <w:t>, inclusiv,</w:t>
      </w:r>
      <w:r w:rsidR="00782FA9">
        <w:rPr>
          <w:b/>
          <w:sz w:val="22"/>
          <w:szCs w:val="22"/>
          <w:lang w:val="ro-RO"/>
        </w:rPr>
        <w:t xml:space="preserve"> </w:t>
      </w:r>
      <w:r w:rsidRPr="00FA466C">
        <w:rPr>
          <w:sz w:val="22"/>
          <w:szCs w:val="22"/>
          <w:lang w:val="ro-RO"/>
        </w:rPr>
        <w:t xml:space="preserve">şi să scrie noul şir în fişierul </w:t>
      </w:r>
      <w:r w:rsidRPr="00FA466C">
        <w:rPr>
          <w:b/>
          <w:sz w:val="22"/>
          <w:szCs w:val="22"/>
          <w:lang w:val="ro-RO"/>
        </w:rPr>
        <w:t>atestat.out</w:t>
      </w:r>
      <w:r w:rsidR="000829B1" w:rsidRPr="00FA466C">
        <w:rPr>
          <w:sz w:val="22"/>
          <w:szCs w:val="22"/>
          <w:lang w:val="ro-RO"/>
        </w:rPr>
        <w:t xml:space="preserve"> </w:t>
      </w:r>
      <w:r w:rsidRPr="00FA466C">
        <w:rPr>
          <w:sz w:val="22"/>
          <w:szCs w:val="22"/>
          <w:lang w:val="ro-RO"/>
        </w:rPr>
        <w:t>numerele separându-se prin câte un spaţiu.</w:t>
      </w:r>
    </w:p>
    <w:p w:rsidR="009C290A" w:rsidRPr="00FA466C" w:rsidRDefault="009C290A" w:rsidP="008A5867">
      <w:pPr>
        <w:rPr>
          <w:sz w:val="22"/>
          <w:szCs w:val="22"/>
          <w:lang w:val="ro-RO"/>
        </w:rPr>
      </w:pPr>
      <w:r w:rsidRPr="00FA466C">
        <w:rPr>
          <w:b/>
          <w:sz w:val="22"/>
          <w:szCs w:val="22"/>
          <w:lang w:val="ro-RO"/>
        </w:rPr>
        <w:t>Notă:</w:t>
      </w:r>
      <w:r w:rsidRPr="00FA466C">
        <w:rPr>
          <w:sz w:val="22"/>
          <w:szCs w:val="22"/>
          <w:lang w:val="ro-RO"/>
        </w:rPr>
        <w:t xml:space="preserve"> Programul va conţi</w:t>
      </w:r>
      <w:r w:rsidR="00791E23" w:rsidRPr="00FA466C">
        <w:rPr>
          <w:sz w:val="22"/>
          <w:szCs w:val="22"/>
          <w:lang w:val="ro-RO"/>
        </w:rPr>
        <w:t xml:space="preserve">ne cel puţin un subprogram </w:t>
      </w:r>
      <w:r w:rsidRPr="00FA466C">
        <w:rPr>
          <w:sz w:val="22"/>
          <w:szCs w:val="22"/>
          <w:lang w:val="ro-RO"/>
        </w:rPr>
        <w:t>definit de utilizator.</w:t>
      </w:r>
    </w:p>
    <w:p w:rsidR="008A5867" w:rsidRDefault="008A5867" w:rsidP="00380E32">
      <w:pPr>
        <w:jc w:val="both"/>
        <w:rPr>
          <w:b/>
          <w:sz w:val="22"/>
          <w:szCs w:val="22"/>
          <w:lang w:val="ro-RO"/>
        </w:rPr>
      </w:pPr>
    </w:p>
    <w:p w:rsidR="009C290A" w:rsidRPr="00FA466C" w:rsidRDefault="009C290A" w:rsidP="00380E32">
      <w:pPr>
        <w:jc w:val="both"/>
        <w:rPr>
          <w:b/>
          <w:sz w:val="22"/>
          <w:szCs w:val="22"/>
          <w:lang w:val="ro-RO"/>
        </w:rPr>
      </w:pPr>
      <w:r w:rsidRPr="00FA466C">
        <w:rPr>
          <w:b/>
          <w:sz w:val="22"/>
          <w:szCs w:val="22"/>
          <w:lang w:val="ro-RO"/>
        </w:rPr>
        <w:t>Exemplu:</w:t>
      </w:r>
      <w:r w:rsidRPr="00FA466C">
        <w:rPr>
          <w:sz w:val="22"/>
          <w:szCs w:val="22"/>
          <w:lang w:val="ro-RO"/>
        </w:rPr>
        <w:t xml:space="preserve"> de la tastatură se citesc: </w:t>
      </w:r>
      <w:r w:rsidRPr="00FA466C">
        <w:rPr>
          <w:b/>
          <w:sz w:val="22"/>
          <w:szCs w:val="22"/>
          <w:lang w:val="ro-RO"/>
        </w:rPr>
        <w:t>p1=2</w:t>
      </w:r>
      <w:r w:rsidRPr="00FA466C">
        <w:rPr>
          <w:sz w:val="22"/>
          <w:szCs w:val="22"/>
          <w:lang w:val="ro-RO"/>
        </w:rPr>
        <w:t xml:space="preserve"> şi</w:t>
      </w:r>
      <w:r w:rsidRPr="00FA466C">
        <w:rPr>
          <w:b/>
          <w:sz w:val="22"/>
          <w:szCs w:val="22"/>
          <w:lang w:val="ro-RO"/>
        </w:rPr>
        <w:t xml:space="preserve"> p2=4</w:t>
      </w:r>
    </w:p>
    <w:tbl>
      <w:tblPr>
        <w:tblW w:w="0" w:type="auto"/>
        <w:jc w:val="center"/>
        <w:tblLook w:val="01E0" w:firstRow="1" w:lastRow="1" w:firstColumn="1" w:lastColumn="1" w:noHBand="0" w:noVBand="0"/>
      </w:tblPr>
      <w:tblGrid>
        <w:gridCol w:w="992"/>
        <w:gridCol w:w="709"/>
        <w:gridCol w:w="708"/>
        <w:gridCol w:w="687"/>
        <w:gridCol w:w="713"/>
        <w:gridCol w:w="359"/>
        <w:gridCol w:w="457"/>
        <w:gridCol w:w="1178"/>
        <w:gridCol w:w="712"/>
        <w:gridCol w:w="718"/>
        <w:gridCol w:w="765"/>
        <w:gridCol w:w="837"/>
        <w:gridCol w:w="346"/>
      </w:tblGrid>
      <w:tr w:rsidR="009C290A" w:rsidRPr="00FA466C" w:rsidTr="00BE752C">
        <w:trPr>
          <w:jc w:val="center"/>
        </w:trPr>
        <w:tc>
          <w:tcPr>
            <w:tcW w:w="4625" w:type="dxa"/>
            <w:gridSpan w:val="7"/>
            <w:tcBorders>
              <w:bottom w:val="single" w:sz="4" w:space="0" w:color="auto"/>
              <w:right w:val="single" w:sz="4" w:space="0" w:color="auto"/>
            </w:tcBorders>
          </w:tcPr>
          <w:p w:rsidR="009C290A" w:rsidRPr="00FA466C" w:rsidRDefault="009C290A" w:rsidP="00380E32">
            <w:pPr>
              <w:jc w:val="both"/>
              <w:rPr>
                <w:sz w:val="22"/>
                <w:szCs w:val="22"/>
                <w:lang w:val="ro-RO"/>
              </w:rPr>
            </w:pPr>
            <w:r w:rsidRPr="00FA466C">
              <w:rPr>
                <w:b/>
                <w:sz w:val="22"/>
                <w:szCs w:val="22"/>
                <w:lang w:val="ro-RO"/>
              </w:rPr>
              <w:t>atestat.in</w:t>
            </w:r>
          </w:p>
        </w:tc>
        <w:tc>
          <w:tcPr>
            <w:tcW w:w="4556" w:type="dxa"/>
            <w:gridSpan w:val="6"/>
            <w:tcBorders>
              <w:left w:val="single" w:sz="4" w:space="0" w:color="auto"/>
              <w:bottom w:val="single" w:sz="4" w:space="0" w:color="auto"/>
            </w:tcBorders>
          </w:tcPr>
          <w:p w:rsidR="009C290A" w:rsidRPr="00FA466C" w:rsidRDefault="009C290A" w:rsidP="00380E32">
            <w:pPr>
              <w:jc w:val="both"/>
              <w:rPr>
                <w:sz w:val="22"/>
                <w:szCs w:val="22"/>
                <w:lang w:val="ro-RO"/>
              </w:rPr>
            </w:pPr>
            <w:r w:rsidRPr="00FA466C">
              <w:rPr>
                <w:b/>
                <w:sz w:val="22"/>
                <w:szCs w:val="22"/>
                <w:lang w:val="ro-RO"/>
              </w:rPr>
              <w:t>Date de ieşire:</w:t>
            </w:r>
          </w:p>
        </w:tc>
      </w:tr>
      <w:tr w:rsidR="009C290A" w:rsidRPr="00FA466C" w:rsidTr="00BE752C">
        <w:trPr>
          <w:jc w:val="center"/>
        </w:trPr>
        <w:tc>
          <w:tcPr>
            <w:tcW w:w="992"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6</w:t>
            </w:r>
          </w:p>
        </w:tc>
        <w:tc>
          <w:tcPr>
            <w:tcW w:w="709" w:type="dxa"/>
            <w:tcBorders>
              <w:top w:val="single" w:sz="4" w:space="0" w:color="auto"/>
            </w:tcBorders>
          </w:tcPr>
          <w:p w:rsidR="009C290A" w:rsidRPr="00FA466C" w:rsidRDefault="009C290A" w:rsidP="00380E32">
            <w:pPr>
              <w:rPr>
                <w:b/>
                <w:sz w:val="22"/>
                <w:szCs w:val="22"/>
                <w:lang w:val="ro-RO"/>
              </w:rPr>
            </w:pPr>
          </w:p>
        </w:tc>
        <w:tc>
          <w:tcPr>
            <w:tcW w:w="708" w:type="dxa"/>
            <w:tcBorders>
              <w:top w:val="single" w:sz="4" w:space="0" w:color="auto"/>
            </w:tcBorders>
          </w:tcPr>
          <w:p w:rsidR="009C290A" w:rsidRPr="00FA466C" w:rsidRDefault="009C290A" w:rsidP="00380E32">
            <w:pPr>
              <w:rPr>
                <w:b/>
                <w:sz w:val="22"/>
                <w:szCs w:val="22"/>
                <w:lang w:val="ro-RO"/>
              </w:rPr>
            </w:pPr>
          </w:p>
        </w:tc>
        <w:tc>
          <w:tcPr>
            <w:tcW w:w="687" w:type="dxa"/>
            <w:tcBorders>
              <w:top w:val="single" w:sz="4" w:space="0" w:color="auto"/>
            </w:tcBorders>
          </w:tcPr>
          <w:p w:rsidR="009C290A" w:rsidRPr="00FA466C" w:rsidRDefault="009C290A" w:rsidP="00380E32">
            <w:pPr>
              <w:rPr>
                <w:b/>
                <w:sz w:val="22"/>
                <w:szCs w:val="22"/>
                <w:lang w:val="ro-RO"/>
              </w:rPr>
            </w:pPr>
          </w:p>
        </w:tc>
        <w:tc>
          <w:tcPr>
            <w:tcW w:w="713" w:type="dxa"/>
            <w:tcBorders>
              <w:top w:val="single" w:sz="4" w:space="0" w:color="auto"/>
            </w:tcBorders>
          </w:tcPr>
          <w:p w:rsidR="009C290A" w:rsidRPr="00FA466C" w:rsidRDefault="009C290A" w:rsidP="00380E32">
            <w:pPr>
              <w:rPr>
                <w:b/>
                <w:sz w:val="22"/>
                <w:szCs w:val="22"/>
                <w:lang w:val="ro-RO"/>
              </w:rPr>
            </w:pPr>
          </w:p>
        </w:tc>
        <w:tc>
          <w:tcPr>
            <w:tcW w:w="359" w:type="dxa"/>
            <w:tcBorders>
              <w:top w:val="single" w:sz="4" w:space="0" w:color="auto"/>
            </w:tcBorders>
          </w:tcPr>
          <w:p w:rsidR="009C290A" w:rsidRPr="00FA466C" w:rsidRDefault="009C290A" w:rsidP="00380E32">
            <w:pPr>
              <w:rPr>
                <w:b/>
                <w:sz w:val="22"/>
                <w:szCs w:val="22"/>
                <w:lang w:val="ro-RO"/>
              </w:rPr>
            </w:pPr>
          </w:p>
        </w:tc>
        <w:tc>
          <w:tcPr>
            <w:tcW w:w="457" w:type="dxa"/>
            <w:tcBorders>
              <w:top w:val="single" w:sz="4" w:space="0" w:color="auto"/>
              <w:right w:val="single" w:sz="4" w:space="0" w:color="auto"/>
            </w:tcBorders>
          </w:tcPr>
          <w:p w:rsidR="009C290A" w:rsidRPr="00FA466C" w:rsidRDefault="009C290A" w:rsidP="00380E32">
            <w:pPr>
              <w:rPr>
                <w:b/>
                <w:sz w:val="22"/>
                <w:szCs w:val="22"/>
                <w:lang w:val="ro-RO"/>
              </w:rPr>
            </w:pPr>
            <w:r w:rsidRPr="00FA466C">
              <w:rPr>
                <w:b/>
                <w:sz w:val="22"/>
                <w:szCs w:val="22"/>
                <w:lang w:val="ro-RO"/>
              </w:rPr>
              <w:t>a)</w:t>
            </w:r>
          </w:p>
        </w:tc>
        <w:tc>
          <w:tcPr>
            <w:tcW w:w="1178" w:type="dxa"/>
            <w:tcBorders>
              <w:top w:val="single" w:sz="4" w:space="0" w:color="auto"/>
              <w:left w:val="single" w:sz="4" w:space="0" w:color="auto"/>
            </w:tcBorders>
          </w:tcPr>
          <w:p w:rsidR="009C290A" w:rsidRPr="00FA466C" w:rsidRDefault="009C290A" w:rsidP="00380E32">
            <w:pPr>
              <w:jc w:val="both"/>
              <w:rPr>
                <w:b/>
                <w:sz w:val="22"/>
                <w:szCs w:val="22"/>
                <w:lang w:val="ro-RO"/>
              </w:rPr>
            </w:pPr>
            <w:r w:rsidRPr="00FA466C">
              <w:rPr>
                <w:b/>
                <w:sz w:val="22"/>
                <w:szCs w:val="22"/>
                <w:lang w:val="ro-RO"/>
              </w:rPr>
              <w:t>-56.765</w:t>
            </w:r>
          </w:p>
        </w:tc>
        <w:tc>
          <w:tcPr>
            <w:tcW w:w="712" w:type="dxa"/>
            <w:tcBorders>
              <w:top w:val="single" w:sz="4" w:space="0" w:color="auto"/>
            </w:tcBorders>
          </w:tcPr>
          <w:p w:rsidR="009C290A" w:rsidRPr="00FA466C" w:rsidRDefault="009C290A" w:rsidP="00380E32">
            <w:pPr>
              <w:jc w:val="both"/>
              <w:rPr>
                <w:b/>
                <w:sz w:val="22"/>
                <w:szCs w:val="22"/>
                <w:lang w:val="ro-RO"/>
              </w:rPr>
            </w:pPr>
            <w:r w:rsidRPr="00FA466C">
              <w:rPr>
                <w:b/>
                <w:sz w:val="22"/>
                <w:szCs w:val="22"/>
                <w:lang w:val="ro-RO"/>
              </w:rPr>
              <w:t>2.3</w:t>
            </w:r>
          </w:p>
        </w:tc>
        <w:tc>
          <w:tcPr>
            <w:tcW w:w="718" w:type="dxa"/>
            <w:tcBorders>
              <w:top w:val="single" w:sz="4" w:space="0" w:color="auto"/>
            </w:tcBorders>
          </w:tcPr>
          <w:p w:rsidR="009C290A" w:rsidRPr="00FA466C" w:rsidRDefault="009C290A" w:rsidP="00380E32">
            <w:pPr>
              <w:jc w:val="both"/>
              <w:rPr>
                <w:b/>
                <w:sz w:val="22"/>
                <w:szCs w:val="22"/>
                <w:lang w:val="ro-RO"/>
              </w:rPr>
            </w:pPr>
            <w:r w:rsidRPr="00FA466C">
              <w:rPr>
                <w:b/>
                <w:sz w:val="22"/>
                <w:szCs w:val="22"/>
                <w:lang w:val="ro-RO"/>
              </w:rPr>
              <w:t>4.56</w:t>
            </w:r>
          </w:p>
        </w:tc>
        <w:tc>
          <w:tcPr>
            <w:tcW w:w="765" w:type="dxa"/>
            <w:tcBorders>
              <w:top w:val="single" w:sz="4" w:space="0" w:color="auto"/>
            </w:tcBorders>
          </w:tcPr>
          <w:p w:rsidR="009C290A" w:rsidRPr="00FA466C" w:rsidRDefault="009C290A" w:rsidP="00380E32">
            <w:pPr>
              <w:jc w:val="both"/>
              <w:rPr>
                <w:b/>
                <w:sz w:val="22"/>
                <w:szCs w:val="22"/>
                <w:lang w:val="ro-RO"/>
              </w:rPr>
            </w:pPr>
            <w:r w:rsidRPr="00FA466C">
              <w:rPr>
                <w:b/>
                <w:sz w:val="22"/>
                <w:szCs w:val="22"/>
                <w:lang w:val="ro-RO"/>
              </w:rPr>
              <w:t>-1.2</w:t>
            </w:r>
          </w:p>
        </w:tc>
        <w:tc>
          <w:tcPr>
            <w:tcW w:w="837" w:type="dxa"/>
            <w:tcBorders>
              <w:top w:val="single" w:sz="4" w:space="0" w:color="auto"/>
            </w:tcBorders>
          </w:tcPr>
          <w:p w:rsidR="009C290A" w:rsidRPr="00FA466C" w:rsidRDefault="009C290A" w:rsidP="00380E32">
            <w:pPr>
              <w:jc w:val="both"/>
              <w:rPr>
                <w:b/>
                <w:sz w:val="22"/>
                <w:szCs w:val="22"/>
                <w:lang w:val="ro-RO"/>
              </w:rPr>
            </w:pPr>
            <w:r w:rsidRPr="00FA466C">
              <w:rPr>
                <w:b/>
                <w:sz w:val="22"/>
                <w:szCs w:val="22"/>
                <w:lang w:val="ro-RO"/>
              </w:rPr>
              <w:t>-1.8</w:t>
            </w:r>
          </w:p>
        </w:tc>
        <w:tc>
          <w:tcPr>
            <w:tcW w:w="346" w:type="dxa"/>
            <w:tcBorders>
              <w:top w:val="single" w:sz="4" w:space="0" w:color="auto"/>
            </w:tcBorders>
          </w:tcPr>
          <w:p w:rsidR="009C290A" w:rsidRPr="00FA466C" w:rsidRDefault="009C290A" w:rsidP="00380E32">
            <w:pPr>
              <w:jc w:val="both"/>
              <w:rPr>
                <w:b/>
                <w:sz w:val="22"/>
                <w:szCs w:val="22"/>
                <w:lang w:val="ro-RO"/>
              </w:rPr>
            </w:pPr>
            <w:r w:rsidRPr="00FA466C">
              <w:rPr>
                <w:b/>
                <w:sz w:val="22"/>
                <w:szCs w:val="22"/>
                <w:lang w:val="ro-RO"/>
              </w:rPr>
              <w:t>3</w:t>
            </w:r>
          </w:p>
        </w:tc>
      </w:tr>
      <w:tr w:rsidR="009C290A" w:rsidRPr="00FA466C" w:rsidTr="00BE752C">
        <w:trPr>
          <w:jc w:val="center"/>
        </w:trPr>
        <w:tc>
          <w:tcPr>
            <w:tcW w:w="992" w:type="dxa"/>
          </w:tcPr>
          <w:p w:rsidR="009C290A" w:rsidRPr="00FA466C" w:rsidRDefault="009C290A" w:rsidP="00380E32">
            <w:pPr>
              <w:jc w:val="both"/>
              <w:rPr>
                <w:b/>
                <w:sz w:val="22"/>
                <w:szCs w:val="22"/>
                <w:lang w:val="ro-RO"/>
              </w:rPr>
            </w:pPr>
            <w:r w:rsidRPr="00FA466C">
              <w:rPr>
                <w:b/>
                <w:sz w:val="22"/>
                <w:szCs w:val="22"/>
                <w:lang w:val="ro-RO"/>
              </w:rPr>
              <w:t>-56.765</w:t>
            </w:r>
          </w:p>
        </w:tc>
        <w:tc>
          <w:tcPr>
            <w:tcW w:w="709" w:type="dxa"/>
          </w:tcPr>
          <w:p w:rsidR="009C290A" w:rsidRPr="00FA466C" w:rsidRDefault="009C290A" w:rsidP="00380E32">
            <w:pPr>
              <w:jc w:val="both"/>
              <w:rPr>
                <w:b/>
                <w:sz w:val="22"/>
                <w:szCs w:val="22"/>
                <w:lang w:val="ro-RO"/>
              </w:rPr>
            </w:pPr>
            <w:r w:rsidRPr="00FA466C">
              <w:rPr>
                <w:b/>
                <w:sz w:val="22"/>
                <w:szCs w:val="22"/>
                <w:lang w:val="ro-RO"/>
              </w:rPr>
              <w:t>2.3</w:t>
            </w:r>
          </w:p>
        </w:tc>
        <w:tc>
          <w:tcPr>
            <w:tcW w:w="708" w:type="dxa"/>
          </w:tcPr>
          <w:p w:rsidR="009C290A" w:rsidRPr="00FA466C" w:rsidRDefault="009C290A" w:rsidP="00380E32">
            <w:pPr>
              <w:jc w:val="both"/>
              <w:rPr>
                <w:b/>
                <w:sz w:val="22"/>
                <w:szCs w:val="22"/>
                <w:lang w:val="ro-RO"/>
              </w:rPr>
            </w:pPr>
            <w:r w:rsidRPr="00FA466C">
              <w:rPr>
                <w:b/>
                <w:sz w:val="22"/>
                <w:szCs w:val="22"/>
                <w:lang w:val="ro-RO"/>
              </w:rPr>
              <w:t>4.56</w:t>
            </w:r>
          </w:p>
        </w:tc>
        <w:tc>
          <w:tcPr>
            <w:tcW w:w="687" w:type="dxa"/>
          </w:tcPr>
          <w:p w:rsidR="009C290A" w:rsidRPr="00FA466C" w:rsidRDefault="009C290A" w:rsidP="00380E32">
            <w:pPr>
              <w:jc w:val="both"/>
              <w:rPr>
                <w:b/>
                <w:sz w:val="22"/>
                <w:szCs w:val="22"/>
                <w:lang w:val="ro-RO"/>
              </w:rPr>
            </w:pPr>
            <w:r w:rsidRPr="00FA466C">
              <w:rPr>
                <w:b/>
                <w:sz w:val="22"/>
                <w:szCs w:val="22"/>
                <w:lang w:val="ro-RO"/>
              </w:rPr>
              <w:t>-1.2</w:t>
            </w:r>
          </w:p>
        </w:tc>
        <w:tc>
          <w:tcPr>
            <w:tcW w:w="713" w:type="dxa"/>
          </w:tcPr>
          <w:p w:rsidR="009C290A" w:rsidRPr="00FA466C" w:rsidRDefault="009C290A" w:rsidP="00380E32">
            <w:pPr>
              <w:jc w:val="both"/>
              <w:rPr>
                <w:b/>
                <w:sz w:val="22"/>
                <w:szCs w:val="22"/>
                <w:lang w:val="ro-RO"/>
              </w:rPr>
            </w:pPr>
            <w:r w:rsidRPr="00FA466C">
              <w:rPr>
                <w:b/>
                <w:sz w:val="22"/>
                <w:szCs w:val="22"/>
                <w:lang w:val="ro-RO"/>
              </w:rPr>
              <w:t>-1.8</w:t>
            </w:r>
          </w:p>
        </w:tc>
        <w:tc>
          <w:tcPr>
            <w:tcW w:w="359" w:type="dxa"/>
          </w:tcPr>
          <w:p w:rsidR="009C290A" w:rsidRPr="00FA466C" w:rsidRDefault="009C290A" w:rsidP="00380E32">
            <w:pPr>
              <w:jc w:val="both"/>
              <w:rPr>
                <w:b/>
                <w:sz w:val="22"/>
                <w:szCs w:val="22"/>
                <w:lang w:val="ro-RO"/>
              </w:rPr>
            </w:pPr>
            <w:r w:rsidRPr="00FA466C">
              <w:rPr>
                <w:b/>
                <w:sz w:val="22"/>
                <w:szCs w:val="22"/>
                <w:lang w:val="ro-RO"/>
              </w:rPr>
              <w:t>3</w:t>
            </w:r>
          </w:p>
        </w:tc>
        <w:tc>
          <w:tcPr>
            <w:tcW w:w="457" w:type="dxa"/>
            <w:tcBorders>
              <w:right w:val="single" w:sz="4" w:space="0" w:color="auto"/>
            </w:tcBorders>
          </w:tcPr>
          <w:p w:rsidR="009C290A" w:rsidRPr="00FA466C" w:rsidRDefault="009C290A" w:rsidP="00380E32">
            <w:pPr>
              <w:rPr>
                <w:b/>
                <w:sz w:val="22"/>
                <w:szCs w:val="22"/>
                <w:lang w:val="ro-RO"/>
              </w:rPr>
            </w:pPr>
            <w:r w:rsidRPr="00FA466C">
              <w:rPr>
                <w:b/>
                <w:sz w:val="22"/>
                <w:szCs w:val="22"/>
                <w:lang w:val="ro-RO"/>
              </w:rPr>
              <w:t>b)</w:t>
            </w:r>
          </w:p>
        </w:tc>
        <w:tc>
          <w:tcPr>
            <w:tcW w:w="1178" w:type="dxa"/>
            <w:tcBorders>
              <w:left w:val="single" w:sz="4" w:space="0" w:color="auto"/>
            </w:tcBorders>
          </w:tcPr>
          <w:p w:rsidR="009C290A" w:rsidRPr="00FA466C" w:rsidRDefault="009C290A" w:rsidP="00380E32">
            <w:pPr>
              <w:rPr>
                <w:b/>
                <w:sz w:val="22"/>
                <w:szCs w:val="22"/>
                <w:lang w:val="ro-RO"/>
              </w:rPr>
            </w:pPr>
            <w:r w:rsidRPr="00FA466C">
              <w:rPr>
                <w:b/>
                <w:sz w:val="22"/>
                <w:szCs w:val="22"/>
                <w:lang w:val="ro-RO"/>
              </w:rPr>
              <w:t>-19.92</w:t>
            </w:r>
          </w:p>
        </w:tc>
        <w:tc>
          <w:tcPr>
            <w:tcW w:w="712" w:type="dxa"/>
          </w:tcPr>
          <w:p w:rsidR="009C290A" w:rsidRPr="00FA466C" w:rsidRDefault="009C290A" w:rsidP="00380E32">
            <w:pPr>
              <w:rPr>
                <w:b/>
                <w:sz w:val="22"/>
                <w:szCs w:val="22"/>
                <w:lang w:val="ro-RO"/>
              </w:rPr>
            </w:pPr>
          </w:p>
        </w:tc>
        <w:tc>
          <w:tcPr>
            <w:tcW w:w="718" w:type="dxa"/>
          </w:tcPr>
          <w:p w:rsidR="009C290A" w:rsidRPr="00FA466C" w:rsidRDefault="009C290A" w:rsidP="00380E32">
            <w:pPr>
              <w:rPr>
                <w:b/>
                <w:sz w:val="22"/>
                <w:szCs w:val="22"/>
                <w:lang w:val="ro-RO"/>
              </w:rPr>
            </w:pPr>
          </w:p>
        </w:tc>
        <w:tc>
          <w:tcPr>
            <w:tcW w:w="765" w:type="dxa"/>
          </w:tcPr>
          <w:p w:rsidR="009C290A" w:rsidRPr="00FA466C" w:rsidRDefault="009C290A" w:rsidP="00380E32">
            <w:pPr>
              <w:rPr>
                <w:b/>
                <w:sz w:val="22"/>
                <w:szCs w:val="22"/>
                <w:lang w:val="ro-RO"/>
              </w:rPr>
            </w:pPr>
          </w:p>
        </w:tc>
        <w:tc>
          <w:tcPr>
            <w:tcW w:w="837" w:type="dxa"/>
          </w:tcPr>
          <w:p w:rsidR="009C290A" w:rsidRPr="00FA466C" w:rsidRDefault="009C290A" w:rsidP="00380E32">
            <w:pPr>
              <w:rPr>
                <w:b/>
                <w:sz w:val="22"/>
                <w:szCs w:val="22"/>
                <w:lang w:val="ro-RO"/>
              </w:rPr>
            </w:pPr>
          </w:p>
        </w:tc>
        <w:tc>
          <w:tcPr>
            <w:tcW w:w="346" w:type="dxa"/>
          </w:tcPr>
          <w:p w:rsidR="009C290A" w:rsidRPr="00FA466C" w:rsidRDefault="009C290A" w:rsidP="00380E32">
            <w:pPr>
              <w:rPr>
                <w:b/>
                <w:sz w:val="22"/>
                <w:szCs w:val="22"/>
                <w:lang w:val="ro-RO"/>
              </w:rPr>
            </w:pPr>
          </w:p>
        </w:tc>
      </w:tr>
      <w:tr w:rsidR="009C290A" w:rsidRPr="00FA466C" w:rsidTr="00BE752C">
        <w:trPr>
          <w:jc w:val="center"/>
        </w:trPr>
        <w:tc>
          <w:tcPr>
            <w:tcW w:w="992" w:type="dxa"/>
          </w:tcPr>
          <w:p w:rsidR="009C290A" w:rsidRPr="00FA466C" w:rsidRDefault="009C290A" w:rsidP="00380E32">
            <w:pPr>
              <w:jc w:val="both"/>
              <w:rPr>
                <w:b/>
                <w:sz w:val="22"/>
                <w:szCs w:val="22"/>
                <w:lang w:val="ro-RO"/>
              </w:rPr>
            </w:pPr>
          </w:p>
        </w:tc>
        <w:tc>
          <w:tcPr>
            <w:tcW w:w="709" w:type="dxa"/>
          </w:tcPr>
          <w:p w:rsidR="009C290A" w:rsidRPr="00FA466C" w:rsidRDefault="009C290A" w:rsidP="00380E32">
            <w:pPr>
              <w:jc w:val="both"/>
              <w:rPr>
                <w:b/>
                <w:sz w:val="22"/>
                <w:szCs w:val="22"/>
                <w:lang w:val="ro-RO"/>
              </w:rPr>
            </w:pPr>
          </w:p>
        </w:tc>
        <w:tc>
          <w:tcPr>
            <w:tcW w:w="708" w:type="dxa"/>
          </w:tcPr>
          <w:p w:rsidR="009C290A" w:rsidRPr="00FA466C" w:rsidRDefault="009C290A" w:rsidP="00380E32">
            <w:pPr>
              <w:jc w:val="both"/>
              <w:rPr>
                <w:b/>
                <w:sz w:val="22"/>
                <w:szCs w:val="22"/>
                <w:lang w:val="ro-RO"/>
              </w:rPr>
            </w:pPr>
          </w:p>
        </w:tc>
        <w:tc>
          <w:tcPr>
            <w:tcW w:w="687" w:type="dxa"/>
          </w:tcPr>
          <w:p w:rsidR="009C290A" w:rsidRPr="00FA466C" w:rsidRDefault="009C290A" w:rsidP="00380E32">
            <w:pPr>
              <w:jc w:val="both"/>
              <w:rPr>
                <w:b/>
                <w:sz w:val="22"/>
                <w:szCs w:val="22"/>
                <w:lang w:val="ro-RO"/>
              </w:rPr>
            </w:pPr>
          </w:p>
        </w:tc>
        <w:tc>
          <w:tcPr>
            <w:tcW w:w="713" w:type="dxa"/>
          </w:tcPr>
          <w:p w:rsidR="009C290A" w:rsidRPr="00FA466C" w:rsidRDefault="009C290A" w:rsidP="00380E32">
            <w:pPr>
              <w:jc w:val="both"/>
              <w:rPr>
                <w:b/>
                <w:sz w:val="22"/>
                <w:szCs w:val="22"/>
                <w:lang w:val="ro-RO"/>
              </w:rPr>
            </w:pPr>
          </w:p>
        </w:tc>
        <w:tc>
          <w:tcPr>
            <w:tcW w:w="359" w:type="dxa"/>
          </w:tcPr>
          <w:p w:rsidR="009C290A" w:rsidRPr="00FA466C" w:rsidRDefault="009C290A" w:rsidP="00380E32">
            <w:pPr>
              <w:jc w:val="both"/>
              <w:rPr>
                <w:b/>
                <w:sz w:val="22"/>
                <w:szCs w:val="22"/>
                <w:lang w:val="ro-RO"/>
              </w:rPr>
            </w:pPr>
          </w:p>
        </w:tc>
        <w:tc>
          <w:tcPr>
            <w:tcW w:w="457" w:type="dxa"/>
            <w:tcBorders>
              <w:right w:val="single" w:sz="4" w:space="0" w:color="auto"/>
            </w:tcBorders>
          </w:tcPr>
          <w:p w:rsidR="009C290A" w:rsidRPr="00FA466C" w:rsidRDefault="009C290A" w:rsidP="00380E32">
            <w:pPr>
              <w:rPr>
                <w:b/>
                <w:sz w:val="22"/>
                <w:szCs w:val="22"/>
                <w:lang w:val="ro-RO"/>
              </w:rPr>
            </w:pPr>
          </w:p>
        </w:tc>
        <w:tc>
          <w:tcPr>
            <w:tcW w:w="4556" w:type="dxa"/>
            <w:gridSpan w:val="6"/>
            <w:tcBorders>
              <w:left w:val="single" w:sz="4" w:space="0" w:color="auto"/>
            </w:tcBorders>
          </w:tcPr>
          <w:p w:rsidR="009C290A" w:rsidRPr="00FA466C" w:rsidRDefault="009C290A" w:rsidP="00380E32">
            <w:pPr>
              <w:rPr>
                <w:b/>
                <w:sz w:val="22"/>
                <w:szCs w:val="22"/>
                <w:lang w:val="ro-RO"/>
              </w:rPr>
            </w:pPr>
            <w:r w:rsidRPr="00FA466C">
              <w:rPr>
                <w:sz w:val="22"/>
                <w:szCs w:val="22"/>
                <w:lang w:val="ro-RO"/>
              </w:rPr>
              <w:t xml:space="preserve">Fişierul </w:t>
            </w:r>
            <w:r w:rsidRPr="00FA466C">
              <w:rPr>
                <w:b/>
                <w:sz w:val="22"/>
                <w:szCs w:val="22"/>
                <w:lang w:val="ro-RO"/>
              </w:rPr>
              <w:t xml:space="preserve">atestat.out </w:t>
            </w:r>
            <w:r w:rsidRPr="00FA466C">
              <w:rPr>
                <w:sz w:val="22"/>
                <w:szCs w:val="22"/>
                <w:lang w:val="ro-RO"/>
              </w:rPr>
              <w:t>conţine</w:t>
            </w:r>
            <w:r w:rsidRPr="00FA466C">
              <w:rPr>
                <w:b/>
                <w:sz w:val="22"/>
                <w:szCs w:val="22"/>
                <w:lang w:val="ro-RO"/>
              </w:rPr>
              <w:t>:</w:t>
            </w:r>
          </w:p>
        </w:tc>
      </w:tr>
      <w:tr w:rsidR="009C290A" w:rsidRPr="00FA466C" w:rsidTr="00BE752C">
        <w:trPr>
          <w:jc w:val="center"/>
        </w:trPr>
        <w:tc>
          <w:tcPr>
            <w:tcW w:w="992" w:type="dxa"/>
          </w:tcPr>
          <w:p w:rsidR="009C290A" w:rsidRPr="00FA466C" w:rsidRDefault="009C290A" w:rsidP="00380E32">
            <w:pPr>
              <w:jc w:val="both"/>
              <w:rPr>
                <w:b/>
                <w:sz w:val="22"/>
                <w:szCs w:val="22"/>
                <w:lang w:val="ro-RO"/>
              </w:rPr>
            </w:pPr>
          </w:p>
        </w:tc>
        <w:tc>
          <w:tcPr>
            <w:tcW w:w="709" w:type="dxa"/>
          </w:tcPr>
          <w:p w:rsidR="009C290A" w:rsidRPr="00FA466C" w:rsidRDefault="009C290A" w:rsidP="00380E32">
            <w:pPr>
              <w:jc w:val="both"/>
              <w:rPr>
                <w:b/>
                <w:sz w:val="22"/>
                <w:szCs w:val="22"/>
                <w:lang w:val="ro-RO"/>
              </w:rPr>
            </w:pPr>
          </w:p>
        </w:tc>
        <w:tc>
          <w:tcPr>
            <w:tcW w:w="708" w:type="dxa"/>
          </w:tcPr>
          <w:p w:rsidR="009C290A" w:rsidRPr="00FA466C" w:rsidRDefault="009C290A" w:rsidP="00380E32">
            <w:pPr>
              <w:jc w:val="both"/>
              <w:rPr>
                <w:b/>
                <w:sz w:val="22"/>
                <w:szCs w:val="22"/>
                <w:lang w:val="ro-RO"/>
              </w:rPr>
            </w:pPr>
          </w:p>
        </w:tc>
        <w:tc>
          <w:tcPr>
            <w:tcW w:w="687" w:type="dxa"/>
          </w:tcPr>
          <w:p w:rsidR="009C290A" w:rsidRPr="00FA466C" w:rsidRDefault="009C290A" w:rsidP="00380E32">
            <w:pPr>
              <w:jc w:val="both"/>
              <w:rPr>
                <w:b/>
                <w:sz w:val="22"/>
                <w:szCs w:val="22"/>
                <w:lang w:val="ro-RO"/>
              </w:rPr>
            </w:pPr>
          </w:p>
        </w:tc>
        <w:tc>
          <w:tcPr>
            <w:tcW w:w="713" w:type="dxa"/>
          </w:tcPr>
          <w:p w:rsidR="009C290A" w:rsidRPr="00FA466C" w:rsidRDefault="009C290A" w:rsidP="00380E32">
            <w:pPr>
              <w:jc w:val="both"/>
              <w:rPr>
                <w:b/>
                <w:sz w:val="22"/>
                <w:szCs w:val="22"/>
                <w:lang w:val="ro-RO"/>
              </w:rPr>
            </w:pPr>
          </w:p>
        </w:tc>
        <w:tc>
          <w:tcPr>
            <w:tcW w:w="359" w:type="dxa"/>
          </w:tcPr>
          <w:p w:rsidR="009C290A" w:rsidRPr="00FA466C" w:rsidRDefault="009C290A" w:rsidP="00380E32">
            <w:pPr>
              <w:jc w:val="both"/>
              <w:rPr>
                <w:b/>
                <w:sz w:val="22"/>
                <w:szCs w:val="22"/>
                <w:lang w:val="ro-RO"/>
              </w:rPr>
            </w:pPr>
          </w:p>
        </w:tc>
        <w:tc>
          <w:tcPr>
            <w:tcW w:w="457" w:type="dxa"/>
            <w:tcBorders>
              <w:right w:val="single" w:sz="4" w:space="0" w:color="auto"/>
            </w:tcBorders>
          </w:tcPr>
          <w:p w:rsidR="009C290A" w:rsidRPr="00FA466C" w:rsidRDefault="009C290A" w:rsidP="00380E32">
            <w:pPr>
              <w:rPr>
                <w:b/>
                <w:sz w:val="22"/>
                <w:szCs w:val="22"/>
                <w:lang w:val="ro-RO"/>
              </w:rPr>
            </w:pPr>
            <w:r w:rsidRPr="00FA466C">
              <w:rPr>
                <w:b/>
                <w:sz w:val="22"/>
                <w:szCs w:val="22"/>
                <w:lang w:val="ro-RO"/>
              </w:rPr>
              <w:t>c)</w:t>
            </w:r>
          </w:p>
        </w:tc>
        <w:tc>
          <w:tcPr>
            <w:tcW w:w="1178" w:type="dxa"/>
            <w:tcBorders>
              <w:left w:val="single" w:sz="4" w:space="0" w:color="auto"/>
            </w:tcBorders>
          </w:tcPr>
          <w:p w:rsidR="009C290A" w:rsidRPr="00FA466C" w:rsidRDefault="009C290A" w:rsidP="00380E32">
            <w:pPr>
              <w:rPr>
                <w:b/>
                <w:sz w:val="22"/>
                <w:szCs w:val="22"/>
                <w:lang w:val="ro-RO"/>
              </w:rPr>
            </w:pPr>
            <w:r w:rsidRPr="00FA466C">
              <w:rPr>
                <w:b/>
                <w:sz w:val="22"/>
                <w:szCs w:val="22"/>
                <w:lang w:val="ro-RO"/>
              </w:rPr>
              <w:t>-56.765</w:t>
            </w:r>
          </w:p>
        </w:tc>
        <w:tc>
          <w:tcPr>
            <w:tcW w:w="712" w:type="dxa"/>
          </w:tcPr>
          <w:p w:rsidR="009C290A" w:rsidRPr="00FA466C" w:rsidRDefault="009C290A" w:rsidP="00380E32">
            <w:pPr>
              <w:rPr>
                <w:b/>
                <w:sz w:val="22"/>
                <w:szCs w:val="22"/>
                <w:lang w:val="ro-RO"/>
              </w:rPr>
            </w:pPr>
            <w:r w:rsidRPr="00FA466C">
              <w:rPr>
                <w:b/>
                <w:sz w:val="22"/>
                <w:szCs w:val="22"/>
                <w:lang w:val="ro-RO"/>
              </w:rPr>
              <w:t>-1.2</w:t>
            </w:r>
          </w:p>
        </w:tc>
        <w:tc>
          <w:tcPr>
            <w:tcW w:w="718" w:type="dxa"/>
          </w:tcPr>
          <w:p w:rsidR="009C290A" w:rsidRPr="00FA466C" w:rsidRDefault="009C290A" w:rsidP="00380E32">
            <w:pPr>
              <w:rPr>
                <w:b/>
                <w:sz w:val="22"/>
                <w:szCs w:val="22"/>
                <w:lang w:val="ro-RO"/>
              </w:rPr>
            </w:pPr>
            <w:r w:rsidRPr="00FA466C">
              <w:rPr>
                <w:b/>
                <w:sz w:val="22"/>
                <w:szCs w:val="22"/>
                <w:lang w:val="ro-RO"/>
              </w:rPr>
              <w:t>2.3</w:t>
            </w:r>
          </w:p>
        </w:tc>
        <w:tc>
          <w:tcPr>
            <w:tcW w:w="765" w:type="dxa"/>
          </w:tcPr>
          <w:p w:rsidR="009C290A" w:rsidRPr="00FA466C" w:rsidRDefault="009C290A" w:rsidP="00380E32">
            <w:pPr>
              <w:rPr>
                <w:b/>
                <w:sz w:val="22"/>
                <w:szCs w:val="22"/>
                <w:lang w:val="ro-RO"/>
              </w:rPr>
            </w:pPr>
            <w:r w:rsidRPr="00FA466C">
              <w:rPr>
                <w:b/>
                <w:sz w:val="22"/>
                <w:szCs w:val="22"/>
                <w:lang w:val="ro-RO"/>
              </w:rPr>
              <w:t>4.56</w:t>
            </w:r>
          </w:p>
        </w:tc>
        <w:tc>
          <w:tcPr>
            <w:tcW w:w="837" w:type="dxa"/>
          </w:tcPr>
          <w:p w:rsidR="009C290A" w:rsidRPr="00FA466C" w:rsidRDefault="009C290A" w:rsidP="00380E32">
            <w:pPr>
              <w:rPr>
                <w:b/>
                <w:sz w:val="22"/>
                <w:szCs w:val="22"/>
                <w:lang w:val="ro-RO"/>
              </w:rPr>
            </w:pPr>
            <w:r w:rsidRPr="00FA466C">
              <w:rPr>
                <w:b/>
                <w:sz w:val="22"/>
                <w:szCs w:val="22"/>
                <w:lang w:val="ro-RO"/>
              </w:rPr>
              <w:t>-1.8</w:t>
            </w:r>
          </w:p>
        </w:tc>
        <w:tc>
          <w:tcPr>
            <w:tcW w:w="346" w:type="dxa"/>
          </w:tcPr>
          <w:p w:rsidR="009C290A" w:rsidRPr="00FA466C" w:rsidRDefault="009C290A" w:rsidP="00380E32">
            <w:pPr>
              <w:rPr>
                <w:b/>
                <w:sz w:val="22"/>
                <w:szCs w:val="22"/>
                <w:lang w:val="ro-RO"/>
              </w:rPr>
            </w:pPr>
            <w:r w:rsidRPr="00FA466C">
              <w:rPr>
                <w:b/>
                <w:sz w:val="22"/>
                <w:szCs w:val="22"/>
                <w:lang w:val="ro-RO"/>
              </w:rPr>
              <w:t>3</w:t>
            </w:r>
          </w:p>
        </w:tc>
      </w:tr>
    </w:tbl>
    <w:p w:rsidR="009C290A" w:rsidRPr="00FA466C" w:rsidRDefault="009C290A" w:rsidP="00380E32">
      <w:pPr>
        <w:pStyle w:val="Titlu"/>
        <w:jc w:val="both"/>
        <w:rPr>
          <w:sz w:val="22"/>
          <w:szCs w:val="22"/>
          <w:lang w:val="ro-RO"/>
        </w:rPr>
      </w:pPr>
    </w:p>
    <w:p w:rsidR="00941F19" w:rsidRPr="00FA466C" w:rsidRDefault="00941F19" w:rsidP="00380E32">
      <w:pPr>
        <w:pStyle w:val="Titlu"/>
        <w:jc w:val="both"/>
        <w:rPr>
          <w:sz w:val="22"/>
          <w:szCs w:val="22"/>
          <w:lang w:val="ro-RO"/>
        </w:rPr>
      </w:pPr>
    </w:p>
    <w:p w:rsidR="000E7BCD" w:rsidRPr="00FA466C" w:rsidRDefault="000E7BCD" w:rsidP="00380E32">
      <w:pPr>
        <w:pStyle w:val="Titlu"/>
        <w:jc w:val="both"/>
        <w:rPr>
          <w:sz w:val="22"/>
          <w:szCs w:val="22"/>
          <w:lang w:val="ro-RO"/>
        </w:rPr>
      </w:pPr>
    </w:p>
    <w:p w:rsidR="009C290A" w:rsidRPr="00BE752C" w:rsidRDefault="009C290A" w:rsidP="00BE752C">
      <w:pPr>
        <w:pBdr>
          <w:top w:val="single" w:sz="12" w:space="1" w:color="auto"/>
        </w:pBdr>
        <w:autoSpaceDE w:val="0"/>
        <w:autoSpaceDN w:val="0"/>
        <w:adjustRightInd w:val="0"/>
        <w:jc w:val="both"/>
        <w:rPr>
          <w:b/>
          <w:bCs/>
          <w:i/>
          <w:iCs/>
          <w:sz w:val="22"/>
          <w:szCs w:val="22"/>
          <w:lang w:val="ro-RO"/>
        </w:rPr>
      </w:pPr>
      <w:r w:rsidRPr="00BE752C">
        <w:rPr>
          <w:b/>
          <w:bCs/>
          <w:i/>
          <w:iCs/>
          <w:sz w:val="22"/>
          <w:szCs w:val="22"/>
          <w:lang w:val="ro-RO"/>
        </w:rPr>
        <w:t>Subiectul nr. 6</w:t>
      </w:r>
    </w:p>
    <w:p w:rsidR="000056D3" w:rsidRDefault="000056D3" w:rsidP="000056D3">
      <w:pPr>
        <w:jc w:val="both"/>
        <w:rPr>
          <w:sz w:val="22"/>
          <w:szCs w:val="22"/>
          <w:lang w:val="ro-RO"/>
        </w:rPr>
      </w:pPr>
    </w:p>
    <w:p w:rsidR="00227AEF" w:rsidRPr="00FA466C" w:rsidRDefault="009C290A" w:rsidP="000056D3">
      <w:pPr>
        <w:jc w:val="both"/>
        <w:rPr>
          <w:sz w:val="22"/>
          <w:szCs w:val="22"/>
          <w:lang w:val="ro-RO"/>
        </w:rPr>
      </w:pPr>
      <w:r w:rsidRPr="00FA466C">
        <w:rPr>
          <w:sz w:val="22"/>
          <w:szCs w:val="22"/>
          <w:lang w:val="ro-RO"/>
        </w:rPr>
        <w:t xml:space="preserve">Fişierul </w:t>
      </w:r>
      <w:r w:rsidRPr="00FA466C">
        <w:rPr>
          <w:b/>
          <w:sz w:val="22"/>
          <w:szCs w:val="22"/>
          <w:lang w:val="ro-RO"/>
        </w:rPr>
        <w:t>atestat.in</w:t>
      </w:r>
      <w:r w:rsidRPr="00FA466C">
        <w:rPr>
          <w:sz w:val="22"/>
          <w:szCs w:val="22"/>
          <w:lang w:val="ro-RO"/>
        </w:rPr>
        <w:t xml:space="preserve"> conţine două linii. </w:t>
      </w:r>
      <w:r w:rsidR="00227AEF" w:rsidRPr="00FA466C">
        <w:rPr>
          <w:sz w:val="22"/>
          <w:szCs w:val="22"/>
          <w:lang w:val="ro-RO"/>
        </w:rPr>
        <w:t xml:space="preserve">Pe prima linie se găsește un număr natural nenul </w:t>
      </w:r>
      <w:r w:rsidR="00227AEF" w:rsidRPr="00FA466C">
        <w:rPr>
          <w:b/>
          <w:sz w:val="22"/>
          <w:szCs w:val="22"/>
          <w:lang w:val="ro-RO"/>
        </w:rPr>
        <w:t>n</w:t>
      </w:r>
      <w:r w:rsidR="00227AEF" w:rsidRPr="00FA466C">
        <w:rPr>
          <w:sz w:val="22"/>
          <w:szCs w:val="22"/>
          <w:lang w:val="ro-RO"/>
        </w:rPr>
        <w:t xml:space="preserve"> (</w:t>
      </w:r>
      <w:r w:rsidR="00227AEF" w:rsidRPr="00FA466C">
        <w:rPr>
          <w:b/>
          <w:sz w:val="22"/>
          <w:szCs w:val="22"/>
          <w:lang w:val="ro-RO"/>
        </w:rPr>
        <w:t>n&lt;1000</w:t>
      </w:r>
      <w:r w:rsidR="00227AEF" w:rsidRPr="00FA466C">
        <w:rPr>
          <w:sz w:val="22"/>
          <w:szCs w:val="22"/>
          <w:lang w:val="ro-RO"/>
        </w:rPr>
        <w:t xml:space="preserve">), iar pe cea de-a doua linie un şir de </w:t>
      </w:r>
      <w:r w:rsidR="00227AEF" w:rsidRPr="00FA466C">
        <w:rPr>
          <w:b/>
          <w:sz w:val="22"/>
          <w:szCs w:val="22"/>
          <w:lang w:val="ro-RO"/>
        </w:rPr>
        <w:t>n</w:t>
      </w:r>
      <w:r w:rsidR="00227AEF" w:rsidRPr="00FA466C">
        <w:rPr>
          <w:sz w:val="22"/>
          <w:szCs w:val="22"/>
          <w:lang w:val="ro-RO"/>
        </w:rPr>
        <w:t xml:space="preserve"> numere naturale distincte, de cel mult </w:t>
      </w:r>
      <w:r w:rsidR="00227AEF" w:rsidRPr="00FA466C">
        <w:rPr>
          <w:b/>
          <w:sz w:val="22"/>
          <w:szCs w:val="22"/>
          <w:lang w:val="ro-RO"/>
        </w:rPr>
        <w:t>4</w:t>
      </w:r>
      <w:r w:rsidR="00227AEF" w:rsidRPr="00FA466C">
        <w:rPr>
          <w:sz w:val="22"/>
          <w:szCs w:val="22"/>
          <w:lang w:val="ro-RO"/>
        </w:rPr>
        <w:t xml:space="preserve"> cifre fiecare, separate prin câte un spaţiu.</w:t>
      </w:r>
    </w:p>
    <w:p w:rsidR="009C290A" w:rsidRPr="00FA466C" w:rsidRDefault="009C290A" w:rsidP="002B370A">
      <w:pPr>
        <w:jc w:val="both"/>
        <w:rPr>
          <w:sz w:val="22"/>
          <w:szCs w:val="22"/>
          <w:lang w:val="ro-RO"/>
        </w:rPr>
      </w:pPr>
      <w:r w:rsidRPr="00FA466C">
        <w:rPr>
          <w:sz w:val="22"/>
          <w:szCs w:val="22"/>
          <w:lang w:val="ro-RO"/>
        </w:rPr>
        <w:t>Să se scrie un program care:</w:t>
      </w:r>
    </w:p>
    <w:p w:rsidR="009C290A" w:rsidRPr="00FA466C" w:rsidRDefault="009C290A" w:rsidP="00817E74">
      <w:pPr>
        <w:numPr>
          <w:ilvl w:val="0"/>
          <w:numId w:val="4"/>
        </w:numPr>
        <w:tabs>
          <w:tab w:val="clear" w:pos="720"/>
          <w:tab w:val="num" w:pos="284"/>
        </w:tabs>
        <w:ind w:left="284" w:hanging="284"/>
        <w:jc w:val="both"/>
        <w:rPr>
          <w:sz w:val="22"/>
          <w:szCs w:val="22"/>
          <w:lang w:val="ro-RO"/>
        </w:rPr>
      </w:pPr>
      <w:r w:rsidRPr="00FA466C">
        <w:rPr>
          <w:sz w:val="22"/>
          <w:szCs w:val="22"/>
          <w:lang w:val="ro-RO"/>
        </w:rPr>
        <w:t xml:space="preserve">să afişeze pe ecran, </w:t>
      </w:r>
      <w:r w:rsidR="00227AEF" w:rsidRPr="00FA466C">
        <w:rPr>
          <w:sz w:val="22"/>
          <w:szCs w:val="22"/>
          <w:lang w:val="ro-RO"/>
        </w:rPr>
        <w:t>pe prima</w:t>
      </w:r>
      <w:r w:rsidRPr="00FA466C">
        <w:rPr>
          <w:sz w:val="22"/>
          <w:szCs w:val="22"/>
          <w:lang w:val="ro-RO"/>
        </w:rPr>
        <w:t xml:space="preserve"> linie, toate numerele din şir, separate prin câte un spaţiu;</w:t>
      </w:r>
    </w:p>
    <w:p w:rsidR="009C290A" w:rsidRPr="00FA466C" w:rsidRDefault="009C290A" w:rsidP="00817E74">
      <w:pPr>
        <w:numPr>
          <w:ilvl w:val="0"/>
          <w:numId w:val="4"/>
        </w:numPr>
        <w:tabs>
          <w:tab w:val="clear" w:pos="720"/>
          <w:tab w:val="num" w:pos="284"/>
        </w:tabs>
        <w:ind w:left="284" w:hanging="284"/>
        <w:jc w:val="both"/>
        <w:rPr>
          <w:sz w:val="22"/>
          <w:szCs w:val="22"/>
          <w:lang w:val="ro-RO"/>
        </w:rPr>
      </w:pPr>
      <w:r w:rsidRPr="00FA466C">
        <w:rPr>
          <w:sz w:val="22"/>
          <w:szCs w:val="22"/>
          <w:lang w:val="ro-RO"/>
        </w:rPr>
        <w:t>să afişeze pe ecran, pe linii diferite, cel mai mic număr din şir şi poziţia acestuia;</w:t>
      </w:r>
    </w:p>
    <w:p w:rsidR="009C290A" w:rsidRPr="00FA466C" w:rsidRDefault="009C290A" w:rsidP="00817E74">
      <w:pPr>
        <w:numPr>
          <w:ilvl w:val="0"/>
          <w:numId w:val="4"/>
        </w:numPr>
        <w:tabs>
          <w:tab w:val="clear" w:pos="720"/>
          <w:tab w:val="num" w:pos="284"/>
        </w:tabs>
        <w:ind w:left="284" w:hanging="284"/>
        <w:jc w:val="both"/>
        <w:rPr>
          <w:sz w:val="22"/>
          <w:szCs w:val="22"/>
          <w:lang w:val="ro-RO"/>
        </w:rPr>
      </w:pPr>
      <w:r w:rsidRPr="00FA466C">
        <w:rPr>
          <w:sz w:val="22"/>
          <w:szCs w:val="22"/>
          <w:lang w:val="ro-RO"/>
        </w:rPr>
        <w:t xml:space="preserve">să scrie în fişierul </w:t>
      </w:r>
      <w:r w:rsidRPr="00FA466C">
        <w:rPr>
          <w:b/>
          <w:sz w:val="22"/>
          <w:szCs w:val="22"/>
          <w:lang w:val="ro-RO"/>
        </w:rPr>
        <w:t>atestat.out</w:t>
      </w:r>
      <w:r w:rsidRPr="00FA466C">
        <w:rPr>
          <w:sz w:val="22"/>
          <w:szCs w:val="22"/>
          <w:lang w:val="ro-RO"/>
        </w:rPr>
        <w:t xml:space="preserve"> separate prin câte un spaţiu, toate numerele </w:t>
      </w:r>
      <w:r w:rsidRPr="00FA466C">
        <w:rPr>
          <w:i/>
          <w:sz w:val="22"/>
          <w:szCs w:val="22"/>
          <w:lang w:val="ro-RO"/>
        </w:rPr>
        <w:t>perfecte</w:t>
      </w:r>
      <w:r w:rsidRPr="00FA466C">
        <w:rPr>
          <w:sz w:val="22"/>
          <w:szCs w:val="22"/>
          <w:lang w:val="ro-RO"/>
        </w:rPr>
        <w:t xml:space="preserve"> din şirul dat (dacă nu există astfel de numere, se va se va afişa mesajul </w:t>
      </w:r>
      <w:r w:rsidRPr="00FA466C">
        <w:rPr>
          <w:w w:val="90"/>
          <w:sz w:val="22"/>
          <w:szCs w:val="22"/>
          <w:lang w:val="ro-RO"/>
        </w:rPr>
        <w:t>“</w:t>
      </w:r>
      <w:r w:rsidRPr="00FA466C">
        <w:rPr>
          <w:b/>
          <w:w w:val="90"/>
          <w:sz w:val="22"/>
          <w:szCs w:val="22"/>
          <w:lang w:val="ro-RO"/>
        </w:rPr>
        <w:t>NU EXISTĂ NUMERE PERFECTE</w:t>
      </w:r>
      <w:r w:rsidRPr="00FA466C">
        <w:rPr>
          <w:w w:val="90"/>
          <w:sz w:val="22"/>
          <w:szCs w:val="22"/>
          <w:lang w:val="ro-RO"/>
        </w:rPr>
        <w:t>”</w:t>
      </w:r>
      <w:r w:rsidRPr="00FA466C">
        <w:rPr>
          <w:sz w:val="22"/>
          <w:szCs w:val="22"/>
          <w:lang w:val="ro-RO"/>
        </w:rPr>
        <w:t xml:space="preserve">). Un număr este </w:t>
      </w:r>
      <w:r w:rsidRPr="00FA466C">
        <w:rPr>
          <w:i/>
          <w:sz w:val="22"/>
          <w:szCs w:val="22"/>
          <w:lang w:val="ro-RO"/>
        </w:rPr>
        <w:t>perfect</w:t>
      </w:r>
      <w:r w:rsidRPr="00FA466C">
        <w:rPr>
          <w:sz w:val="22"/>
          <w:szCs w:val="22"/>
          <w:lang w:val="ro-RO"/>
        </w:rPr>
        <w:t xml:space="preserve"> dacă este egal cu suma divizorilor</w:t>
      </w:r>
      <w:r w:rsidR="00227AEF" w:rsidRPr="00FA466C">
        <w:rPr>
          <w:sz w:val="22"/>
          <w:szCs w:val="22"/>
          <w:lang w:val="ro-RO"/>
        </w:rPr>
        <w:t xml:space="preserve"> lui</w:t>
      </w:r>
      <w:r w:rsidRPr="00FA466C">
        <w:rPr>
          <w:sz w:val="22"/>
          <w:szCs w:val="22"/>
          <w:lang w:val="ro-RO"/>
        </w:rPr>
        <w:t>, exceptându-l pe el însuşi, de exemplu:</w:t>
      </w:r>
      <w:r w:rsidRPr="00FA466C">
        <w:rPr>
          <w:b/>
          <w:sz w:val="22"/>
          <w:szCs w:val="22"/>
          <w:lang w:val="ro-RO"/>
        </w:rPr>
        <w:t xml:space="preserve"> 6 = 1+2+3</w:t>
      </w:r>
      <w:r w:rsidRPr="00FA466C">
        <w:rPr>
          <w:sz w:val="22"/>
          <w:szCs w:val="22"/>
          <w:lang w:val="ro-RO"/>
        </w:rPr>
        <w:t>.</w:t>
      </w:r>
    </w:p>
    <w:p w:rsidR="009C290A" w:rsidRPr="00FA466C" w:rsidRDefault="009C290A" w:rsidP="00817E74">
      <w:pPr>
        <w:jc w:val="both"/>
        <w:rPr>
          <w:sz w:val="22"/>
          <w:szCs w:val="22"/>
          <w:lang w:val="ro-RO"/>
        </w:rPr>
      </w:pPr>
      <w:r w:rsidRPr="00FA466C">
        <w:rPr>
          <w:b/>
          <w:sz w:val="22"/>
          <w:szCs w:val="22"/>
          <w:lang w:val="ro-RO"/>
        </w:rPr>
        <w:t>Notă:</w:t>
      </w:r>
      <w:r w:rsidRPr="00FA466C">
        <w:rPr>
          <w:sz w:val="22"/>
          <w:szCs w:val="22"/>
          <w:lang w:val="ro-RO"/>
        </w:rPr>
        <w:t xml:space="preserve"> Programul va conţine cel puţin un subprogram definit de utilizator.</w:t>
      </w:r>
    </w:p>
    <w:p w:rsidR="00817E74" w:rsidRDefault="00817E74" w:rsidP="00380E32">
      <w:pPr>
        <w:jc w:val="both"/>
        <w:rPr>
          <w:b/>
          <w:sz w:val="22"/>
          <w:szCs w:val="22"/>
          <w:lang w:val="ro-RO"/>
        </w:rPr>
      </w:pPr>
    </w:p>
    <w:p w:rsidR="009C290A" w:rsidRPr="00FA466C" w:rsidRDefault="009C290A" w:rsidP="00380E32">
      <w:pPr>
        <w:jc w:val="both"/>
        <w:rPr>
          <w:b/>
          <w:sz w:val="22"/>
          <w:szCs w:val="22"/>
          <w:lang w:val="ro-RO"/>
        </w:rPr>
      </w:pPr>
      <w:r w:rsidRPr="00FA466C">
        <w:rPr>
          <w:b/>
          <w:sz w:val="22"/>
          <w:szCs w:val="22"/>
          <w:lang w:val="ro-RO"/>
        </w:rPr>
        <w:t>Exemplu:</w:t>
      </w:r>
    </w:p>
    <w:tbl>
      <w:tblPr>
        <w:tblW w:w="8759" w:type="dxa"/>
        <w:jc w:val="center"/>
        <w:tblLayout w:type="fixed"/>
        <w:tblLook w:val="01E0" w:firstRow="1" w:lastRow="1" w:firstColumn="1" w:lastColumn="1" w:noHBand="0" w:noVBand="0"/>
      </w:tblPr>
      <w:tblGrid>
        <w:gridCol w:w="709"/>
        <w:gridCol w:w="708"/>
        <w:gridCol w:w="567"/>
        <w:gridCol w:w="567"/>
        <w:gridCol w:w="426"/>
        <w:gridCol w:w="623"/>
        <w:gridCol w:w="737"/>
        <w:gridCol w:w="737"/>
        <w:gridCol w:w="737"/>
        <w:gridCol w:w="737"/>
        <w:gridCol w:w="737"/>
        <w:gridCol w:w="641"/>
        <w:gridCol w:w="833"/>
      </w:tblGrid>
      <w:tr w:rsidR="009C290A" w:rsidRPr="00FA466C" w:rsidTr="00817E74">
        <w:trPr>
          <w:jc w:val="center"/>
        </w:trPr>
        <w:tc>
          <w:tcPr>
            <w:tcW w:w="4337" w:type="dxa"/>
            <w:gridSpan w:val="7"/>
            <w:tcBorders>
              <w:bottom w:val="single" w:sz="4" w:space="0" w:color="auto"/>
              <w:right w:val="single" w:sz="4" w:space="0" w:color="auto"/>
            </w:tcBorders>
          </w:tcPr>
          <w:p w:rsidR="009C290A" w:rsidRPr="00FA466C" w:rsidRDefault="009C290A" w:rsidP="00380E32">
            <w:pPr>
              <w:jc w:val="both"/>
              <w:rPr>
                <w:sz w:val="22"/>
                <w:szCs w:val="22"/>
                <w:lang w:val="ro-RO"/>
              </w:rPr>
            </w:pPr>
            <w:r w:rsidRPr="00FA466C">
              <w:rPr>
                <w:b/>
                <w:sz w:val="22"/>
                <w:szCs w:val="22"/>
                <w:lang w:val="ro-RO"/>
              </w:rPr>
              <w:t>atestat.in</w:t>
            </w:r>
          </w:p>
        </w:tc>
        <w:tc>
          <w:tcPr>
            <w:tcW w:w="4422" w:type="dxa"/>
            <w:gridSpan w:val="6"/>
            <w:tcBorders>
              <w:left w:val="single" w:sz="4" w:space="0" w:color="auto"/>
              <w:bottom w:val="single" w:sz="4" w:space="0" w:color="auto"/>
            </w:tcBorders>
          </w:tcPr>
          <w:p w:rsidR="009C290A" w:rsidRPr="00FA466C" w:rsidRDefault="009C290A" w:rsidP="00380E32">
            <w:pPr>
              <w:jc w:val="both"/>
              <w:rPr>
                <w:sz w:val="22"/>
                <w:szCs w:val="22"/>
                <w:lang w:val="ro-RO"/>
              </w:rPr>
            </w:pPr>
            <w:r w:rsidRPr="00FA466C">
              <w:rPr>
                <w:b/>
                <w:sz w:val="22"/>
                <w:szCs w:val="22"/>
                <w:lang w:val="ro-RO"/>
              </w:rPr>
              <w:t>Date de ieşire:</w:t>
            </w:r>
          </w:p>
        </w:tc>
      </w:tr>
      <w:tr w:rsidR="009C290A" w:rsidRPr="00FA466C" w:rsidTr="00817E74">
        <w:trPr>
          <w:jc w:val="center"/>
        </w:trPr>
        <w:tc>
          <w:tcPr>
            <w:tcW w:w="709"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6</w:t>
            </w:r>
          </w:p>
        </w:tc>
        <w:tc>
          <w:tcPr>
            <w:tcW w:w="708" w:type="dxa"/>
            <w:tcBorders>
              <w:top w:val="single" w:sz="4" w:space="0" w:color="auto"/>
            </w:tcBorders>
          </w:tcPr>
          <w:p w:rsidR="009C290A" w:rsidRPr="00FA466C" w:rsidRDefault="009C290A" w:rsidP="00380E32">
            <w:pPr>
              <w:rPr>
                <w:b/>
                <w:sz w:val="22"/>
                <w:szCs w:val="22"/>
                <w:lang w:val="ro-RO"/>
              </w:rPr>
            </w:pPr>
          </w:p>
        </w:tc>
        <w:tc>
          <w:tcPr>
            <w:tcW w:w="567" w:type="dxa"/>
            <w:tcBorders>
              <w:top w:val="single" w:sz="4" w:space="0" w:color="auto"/>
            </w:tcBorders>
          </w:tcPr>
          <w:p w:rsidR="009C290A" w:rsidRPr="00FA466C" w:rsidRDefault="009C290A" w:rsidP="00380E32">
            <w:pPr>
              <w:rPr>
                <w:b/>
                <w:sz w:val="22"/>
                <w:szCs w:val="22"/>
                <w:lang w:val="ro-RO"/>
              </w:rPr>
            </w:pPr>
          </w:p>
        </w:tc>
        <w:tc>
          <w:tcPr>
            <w:tcW w:w="567" w:type="dxa"/>
            <w:tcBorders>
              <w:top w:val="single" w:sz="4" w:space="0" w:color="auto"/>
            </w:tcBorders>
          </w:tcPr>
          <w:p w:rsidR="009C290A" w:rsidRPr="00FA466C" w:rsidRDefault="009C290A" w:rsidP="00380E32">
            <w:pPr>
              <w:rPr>
                <w:b/>
                <w:sz w:val="22"/>
                <w:szCs w:val="22"/>
                <w:lang w:val="ro-RO"/>
              </w:rPr>
            </w:pPr>
          </w:p>
        </w:tc>
        <w:tc>
          <w:tcPr>
            <w:tcW w:w="426" w:type="dxa"/>
            <w:tcBorders>
              <w:top w:val="single" w:sz="4" w:space="0" w:color="auto"/>
            </w:tcBorders>
          </w:tcPr>
          <w:p w:rsidR="009C290A" w:rsidRPr="00FA466C" w:rsidRDefault="009C290A" w:rsidP="00380E32">
            <w:pPr>
              <w:rPr>
                <w:b/>
                <w:sz w:val="22"/>
                <w:szCs w:val="22"/>
                <w:lang w:val="ro-RO"/>
              </w:rPr>
            </w:pPr>
          </w:p>
        </w:tc>
        <w:tc>
          <w:tcPr>
            <w:tcW w:w="623" w:type="dxa"/>
            <w:tcBorders>
              <w:top w:val="single" w:sz="4" w:space="0" w:color="auto"/>
            </w:tcBorders>
          </w:tcPr>
          <w:p w:rsidR="009C290A" w:rsidRPr="00FA466C" w:rsidRDefault="009C290A" w:rsidP="00380E32">
            <w:pPr>
              <w:rPr>
                <w:b/>
                <w:sz w:val="22"/>
                <w:szCs w:val="22"/>
                <w:lang w:val="ro-RO"/>
              </w:rPr>
            </w:pPr>
          </w:p>
        </w:tc>
        <w:tc>
          <w:tcPr>
            <w:tcW w:w="737" w:type="dxa"/>
            <w:tcBorders>
              <w:top w:val="single" w:sz="4" w:space="0" w:color="auto"/>
              <w:right w:val="single" w:sz="4" w:space="0" w:color="auto"/>
            </w:tcBorders>
          </w:tcPr>
          <w:p w:rsidR="009C290A" w:rsidRPr="00FA466C" w:rsidRDefault="009C290A" w:rsidP="00380E32">
            <w:pPr>
              <w:jc w:val="right"/>
              <w:rPr>
                <w:b/>
                <w:sz w:val="22"/>
                <w:szCs w:val="22"/>
                <w:lang w:val="ro-RO"/>
              </w:rPr>
            </w:pPr>
            <w:r w:rsidRPr="00FA466C">
              <w:rPr>
                <w:b/>
                <w:sz w:val="22"/>
                <w:szCs w:val="22"/>
                <w:lang w:val="ro-RO"/>
              </w:rPr>
              <w:t>a)</w:t>
            </w:r>
          </w:p>
        </w:tc>
        <w:tc>
          <w:tcPr>
            <w:tcW w:w="737" w:type="dxa"/>
            <w:tcBorders>
              <w:top w:val="single" w:sz="4" w:space="0" w:color="auto"/>
              <w:left w:val="single" w:sz="4" w:space="0" w:color="auto"/>
            </w:tcBorders>
          </w:tcPr>
          <w:p w:rsidR="009C290A" w:rsidRPr="00FA466C" w:rsidRDefault="009C290A" w:rsidP="00380E32">
            <w:pPr>
              <w:rPr>
                <w:b/>
                <w:sz w:val="22"/>
                <w:szCs w:val="22"/>
                <w:lang w:val="ro-RO"/>
              </w:rPr>
            </w:pPr>
            <w:r w:rsidRPr="00FA466C">
              <w:rPr>
                <w:b/>
                <w:sz w:val="22"/>
                <w:szCs w:val="22"/>
                <w:lang w:val="ro-RO"/>
              </w:rPr>
              <w:t>28</w:t>
            </w:r>
          </w:p>
        </w:tc>
        <w:tc>
          <w:tcPr>
            <w:tcW w:w="737"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11</w:t>
            </w:r>
          </w:p>
        </w:tc>
        <w:tc>
          <w:tcPr>
            <w:tcW w:w="737"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81</w:t>
            </w:r>
          </w:p>
        </w:tc>
        <w:tc>
          <w:tcPr>
            <w:tcW w:w="737"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496</w:t>
            </w:r>
          </w:p>
        </w:tc>
        <w:tc>
          <w:tcPr>
            <w:tcW w:w="641"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6</w:t>
            </w:r>
          </w:p>
        </w:tc>
        <w:tc>
          <w:tcPr>
            <w:tcW w:w="833"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100</w:t>
            </w:r>
          </w:p>
        </w:tc>
      </w:tr>
      <w:tr w:rsidR="009C290A" w:rsidRPr="00FA466C" w:rsidTr="00817E74">
        <w:trPr>
          <w:jc w:val="center"/>
        </w:trPr>
        <w:tc>
          <w:tcPr>
            <w:tcW w:w="709" w:type="dxa"/>
          </w:tcPr>
          <w:p w:rsidR="009C290A" w:rsidRPr="00FA466C" w:rsidRDefault="009C290A" w:rsidP="00380E32">
            <w:pPr>
              <w:rPr>
                <w:b/>
                <w:sz w:val="22"/>
                <w:szCs w:val="22"/>
                <w:lang w:val="ro-RO"/>
              </w:rPr>
            </w:pPr>
            <w:r w:rsidRPr="00FA466C">
              <w:rPr>
                <w:b/>
                <w:sz w:val="22"/>
                <w:szCs w:val="22"/>
                <w:lang w:val="ro-RO"/>
              </w:rPr>
              <w:t>28</w:t>
            </w:r>
          </w:p>
        </w:tc>
        <w:tc>
          <w:tcPr>
            <w:tcW w:w="708" w:type="dxa"/>
          </w:tcPr>
          <w:p w:rsidR="009C290A" w:rsidRPr="00FA466C" w:rsidRDefault="009C290A" w:rsidP="00380E32">
            <w:pPr>
              <w:rPr>
                <w:b/>
                <w:sz w:val="22"/>
                <w:szCs w:val="22"/>
                <w:lang w:val="ro-RO"/>
              </w:rPr>
            </w:pPr>
            <w:r w:rsidRPr="00FA466C">
              <w:rPr>
                <w:b/>
                <w:sz w:val="22"/>
                <w:szCs w:val="22"/>
                <w:lang w:val="ro-RO"/>
              </w:rPr>
              <w:t>11</w:t>
            </w:r>
          </w:p>
        </w:tc>
        <w:tc>
          <w:tcPr>
            <w:tcW w:w="567" w:type="dxa"/>
          </w:tcPr>
          <w:p w:rsidR="009C290A" w:rsidRPr="00FA466C" w:rsidRDefault="009C290A" w:rsidP="00380E32">
            <w:pPr>
              <w:rPr>
                <w:b/>
                <w:sz w:val="22"/>
                <w:szCs w:val="22"/>
                <w:lang w:val="ro-RO"/>
              </w:rPr>
            </w:pPr>
            <w:r w:rsidRPr="00FA466C">
              <w:rPr>
                <w:b/>
                <w:sz w:val="22"/>
                <w:szCs w:val="22"/>
                <w:lang w:val="ro-RO"/>
              </w:rPr>
              <w:t>81</w:t>
            </w:r>
          </w:p>
        </w:tc>
        <w:tc>
          <w:tcPr>
            <w:tcW w:w="567" w:type="dxa"/>
          </w:tcPr>
          <w:p w:rsidR="009C290A" w:rsidRPr="00FA466C" w:rsidRDefault="009C290A" w:rsidP="00380E32">
            <w:pPr>
              <w:rPr>
                <w:b/>
                <w:sz w:val="22"/>
                <w:szCs w:val="22"/>
                <w:lang w:val="ro-RO"/>
              </w:rPr>
            </w:pPr>
            <w:r w:rsidRPr="00FA466C">
              <w:rPr>
                <w:b/>
                <w:sz w:val="22"/>
                <w:szCs w:val="22"/>
                <w:lang w:val="ro-RO"/>
              </w:rPr>
              <w:t>496</w:t>
            </w:r>
          </w:p>
        </w:tc>
        <w:tc>
          <w:tcPr>
            <w:tcW w:w="426" w:type="dxa"/>
          </w:tcPr>
          <w:p w:rsidR="009C290A" w:rsidRPr="00FA466C" w:rsidRDefault="009C290A" w:rsidP="00380E32">
            <w:pPr>
              <w:rPr>
                <w:b/>
                <w:sz w:val="22"/>
                <w:szCs w:val="22"/>
                <w:lang w:val="ro-RO"/>
              </w:rPr>
            </w:pPr>
            <w:r w:rsidRPr="00FA466C">
              <w:rPr>
                <w:b/>
                <w:sz w:val="22"/>
                <w:szCs w:val="22"/>
                <w:lang w:val="ro-RO"/>
              </w:rPr>
              <w:t>6</w:t>
            </w:r>
          </w:p>
        </w:tc>
        <w:tc>
          <w:tcPr>
            <w:tcW w:w="623" w:type="dxa"/>
          </w:tcPr>
          <w:p w:rsidR="009C290A" w:rsidRPr="00FA466C" w:rsidRDefault="009C290A" w:rsidP="00380E32">
            <w:pPr>
              <w:rPr>
                <w:b/>
                <w:sz w:val="22"/>
                <w:szCs w:val="22"/>
                <w:lang w:val="ro-RO"/>
              </w:rPr>
            </w:pPr>
            <w:r w:rsidRPr="00FA466C">
              <w:rPr>
                <w:b/>
                <w:sz w:val="22"/>
                <w:szCs w:val="22"/>
                <w:lang w:val="ro-RO"/>
              </w:rPr>
              <w:t>100</w:t>
            </w:r>
          </w:p>
        </w:tc>
        <w:tc>
          <w:tcPr>
            <w:tcW w:w="737" w:type="dxa"/>
            <w:tcBorders>
              <w:right w:val="single" w:sz="4" w:space="0" w:color="auto"/>
            </w:tcBorders>
          </w:tcPr>
          <w:p w:rsidR="009C290A" w:rsidRPr="00FA466C" w:rsidRDefault="009C290A" w:rsidP="00380E32">
            <w:pPr>
              <w:jc w:val="right"/>
              <w:rPr>
                <w:b/>
                <w:sz w:val="22"/>
                <w:szCs w:val="22"/>
                <w:lang w:val="ro-RO"/>
              </w:rPr>
            </w:pPr>
            <w:r w:rsidRPr="00FA466C">
              <w:rPr>
                <w:b/>
                <w:sz w:val="22"/>
                <w:szCs w:val="22"/>
                <w:lang w:val="ro-RO"/>
              </w:rPr>
              <w:t>b)</w:t>
            </w:r>
          </w:p>
        </w:tc>
        <w:tc>
          <w:tcPr>
            <w:tcW w:w="737" w:type="dxa"/>
            <w:tcBorders>
              <w:left w:val="single" w:sz="4" w:space="0" w:color="auto"/>
            </w:tcBorders>
          </w:tcPr>
          <w:p w:rsidR="009C290A" w:rsidRPr="00FA466C" w:rsidRDefault="009C290A" w:rsidP="00380E32">
            <w:pPr>
              <w:rPr>
                <w:b/>
                <w:sz w:val="22"/>
                <w:szCs w:val="22"/>
                <w:lang w:val="ro-RO"/>
              </w:rPr>
            </w:pPr>
            <w:r w:rsidRPr="00FA466C">
              <w:rPr>
                <w:b/>
                <w:sz w:val="22"/>
                <w:szCs w:val="22"/>
                <w:lang w:val="ro-RO"/>
              </w:rPr>
              <w:t>6</w:t>
            </w:r>
          </w:p>
        </w:tc>
        <w:tc>
          <w:tcPr>
            <w:tcW w:w="737" w:type="dxa"/>
          </w:tcPr>
          <w:p w:rsidR="009C290A" w:rsidRPr="00FA466C" w:rsidRDefault="009C290A" w:rsidP="00380E32">
            <w:pPr>
              <w:rPr>
                <w:b/>
                <w:sz w:val="22"/>
                <w:szCs w:val="22"/>
                <w:lang w:val="ro-RO"/>
              </w:rPr>
            </w:pPr>
          </w:p>
        </w:tc>
        <w:tc>
          <w:tcPr>
            <w:tcW w:w="737" w:type="dxa"/>
          </w:tcPr>
          <w:p w:rsidR="009C290A" w:rsidRPr="00FA466C" w:rsidRDefault="009C290A" w:rsidP="00380E32">
            <w:pPr>
              <w:rPr>
                <w:b/>
                <w:sz w:val="22"/>
                <w:szCs w:val="22"/>
                <w:lang w:val="ro-RO"/>
              </w:rPr>
            </w:pPr>
          </w:p>
        </w:tc>
        <w:tc>
          <w:tcPr>
            <w:tcW w:w="737" w:type="dxa"/>
          </w:tcPr>
          <w:p w:rsidR="009C290A" w:rsidRPr="00FA466C" w:rsidRDefault="009C290A" w:rsidP="00380E32">
            <w:pPr>
              <w:rPr>
                <w:b/>
                <w:sz w:val="22"/>
                <w:szCs w:val="22"/>
                <w:lang w:val="ro-RO"/>
              </w:rPr>
            </w:pPr>
          </w:p>
        </w:tc>
        <w:tc>
          <w:tcPr>
            <w:tcW w:w="641" w:type="dxa"/>
          </w:tcPr>
          <w:p w:rsidR="009C290A" w:rsidRPr="00FA466C" w:rsidRDefault="009C290A" w:rsidP="00380E32">
            <w:pPr>
              <w:rPr>
                <w:b/>
                <w:sz w:val="22"/>
                <w:szCs w:val="22"/>
                <w:lang w:val="ro-RO"/>
              </w:rPr>
            </w:pPr>
          </w:p>
        </w:tc>
        <w:tc>
          <w:tcPr>
            <w:tcW w:w="833" w:type="dxa"/>
          </w:tcPr>
          <w:p w:rsidR="009C290A" w:rsidRPr="00FA466C" w:rsidRDefault="009C290A" w:rsidP="00380E32">
            <w:pPr>
              <w:rPr>
                <w:b/>
                <w:sz w:val="22"/>
                <w:szCs w:val="22"/>
                <w:lang w:val="ro-RO"/>
              </w:rPr>
            </w:pPr>
          </w:p>
        </w:tc>
      </w:tr>
      <w:tr w:rsidR="009C290A" w:rsidRPr="00FA466C" w:rsidTr="00817E74">
        <w:trPr>
          <w:jc w:val="center"/>
        </w:trPr>
        <w:tc>
          <w:tcPr>
            <w:tcW w:w="709" w:type="dxa"/>
          </w:tcPr>
          <w:p w:rsidR="009C290A" w:rsidRPr="00FA466C" w:rsidRDefault="009C290A" w:rsidP="00380E32">
            <w:pPr>
              <w:rPr>
                <w:b/>
                <w:sz w:val="22"/>
                <w:szCs w:val="22"/>
                <w:lang w:val="ro-RO"/>
              </w:rPr>
            </w:pPr>
          </w:p>
        </w:tc>
        <w:tc>
          <w:tcPr>
            <w:tcW w:w="708" w:type="dxa"/>
          </w:tcPr>
          <w:p w:rsidR="009C290A" w:rsidRPr="00FA466C" w:rsidRDefault="009C290A" w:rsidP="00380E32">
            <w:pPr>
              <w:rPr>
                <w:b/>
                <w:sz w:val="22"/>
                <w:szCs w:val="22"/>
                <w:lang w:val="ro-RO"/>
              </w:rPr>
            </w:pPr>
          </w:p>
        </w:tc>
        <w:tc>
          <w:tcPr>
            <w:tcW w:w="567" w:type="dxa"/>
          </w:tcPr>
          <w:p w:rsidR="009C290A" w:rsidRPr="00FA466C" w:rsidRDefault="009C290A" w:rsidP="00380E32">
            <w:pPr>
              <w:rPr>
                <w:b/>
                <w:sz w:val="22"/>
                <w:szCs w:val="22"/>
                <w:lang w:val="ro-RO"/>
              </w:rPr>
            </w:pPr>
          </w:p>
        </w:tc>
        <w:tc>
          <w:tcPr>
            <w:tcW w:w="567" w:type="dxa"/>
          </w:tcPr>
          <w:p w:rsidR="009C290A" w:rsidRPr="00FA466C" w:rsidRDefault="009C290A" w:rsidP="00380E32">
            <w:pPr>
              <w:rPr>
                <w:b/>
                <w:sz w:val="22"/>
                <w:szCs w:val="22"/>
                <w:lang w:val="ro-RO"/>
              </w:rPr>
            </w:pPr>
          </w:p>
        </w:tc>
        <w:tc>
          <w:tcPr>
            <w:tcW w:w="426" w:type="dxa"/>
          </w:tcPr>
          <w:p w:rsidR="009C290A" w:rsidRPr="00FA466C" w:rsidRDefault="009C290A" w:rsidP="00380E32">
            <w:pPr>
              <w:rPr>
                <w:b/>
                <w:sz w:val="22"/>
                <w:szCs w:val="22"/>
                <w:lang w:val="ro-RO"/>
              </w:rPr>
            </w:pPr>
          </w:p>
        </w:tc>
        <w:tc>
          <w:tcPr>
            <w:tcW w:w="623" w:type="dxa"/>
          </w:tcPr>
          <w:p w:rsidR="009C290A" w:rsidRPr="00FA466C" w:rsidRDefault="009C290A" w:rsidP="00380E32">
            <w:pPr>
              <w:rPr>
                <w:b/>
                <w:sz w:val="22"/>
                <w:szCs w:val="22"/>
                <w:lang w:val="ro-RO"/>
              </w:rPr>
            </w:pPr>
          </w:p>
        </w:tc>
        <w:tc>
          <w:tcPr>
            <w:tcW w:w="737" w:type="dxa"/>
            <w:tcBorders>
              <w:right w:val="single" w:sz="4" w:space="0" w:color="auto"/>
            </w:tcBorders>
          </w:tcPr>
          <w:p w:rsidR="009C290A" w:rsidRPr="00FA466C" w:rsidRDefault="009C290A" w:rsidP="00380E32">
            <w:pPr>
              <w:jc w:val="right"/>
              <w:rPr>
                <w:b/>
                <w:sz w:val="22"/>
                <w:szCs w:val="22"/>
                <w:lang w:val="ro-RO"/>
              </w:rPr>
            </w:pPr>
          </w:p>
        </w:tc>
        <w:tc>
          <w:tcPr>
            <w:tcW w:w="737" w:type="dxa"/>
            <w:tcBorders>
              <w:left w:val="single" w:sz="4" w:space="0" w:color="auto"/>
            </w:tcBorders>
          </w:tcPr>
          <w:p w:rsidR="009C290A" w:rsidRPr="00FA466C" w:rsidRDefault="009C290A" w:rsidP="00380E32">
            <w:pPr>
              <w:rPr>
                <w:b/>
                <w:sz w:val="22"/>
                <w:szCs w:val="22"/>
                <w:lang w:val="ro-RO"/>
              </w:rPr>
            </w:pPr>
            <w:r w:rsidRPr="00FA466C">
              <w:rPr>
                <w:b/>
                <w:sz w:val="22"/>
                <w:szCs w:val="22"/>
                <w:lang w:val="ro-RO"/>
              </w:rPr>
              <w:t>5</w:t>
            </w:r>
          </w:p>
        </w:tc>
        <w:tc>
          <w:tcPr>
            <w:tcW w:w="737" w:type="dxa"/>
          </w:tcPr>
          <w:p w:rsidR="009C290A" w:rsidRPr="00FA466C" w:rsidRDefault="009C290A" w:rsidP="00380E32">
            <w:pPr>
              <w:rPr>
                <w:b/>
                <w:sz w:val="22"/>
                <w:szCs w:val="22"/>
                <w:lang w:val="ro-RO"/>
              </w:rPr>
            </w:pPr>
          </w:p>
        </w:tc>
        <w:tc>
          <w:tcPr>
            <w:tcW w:w="737" w:type="dxa"/>
          </w:tcPr>
          <w:p w:rsidR="009C290A" w:rsidRPr="00FA466C" w:rsidRDefault="009C290A" w:rsidP="00380E32">
            <w:pPr>
              <w:rPr>
                <w:b/>
                <w:sz w:val="22"/>
                <w:szCs w:val="22"/>
                <w:lang w:val="ro-RO"/>
              </w:rPr>
            </w:pPr>
          </w:p>
        </w:tc>
        <w:tc>
          <w:tcPr>
            <w:tcW w:w="737" w:type="dxa"/>
          </w:tcPr>
          <w:p w:rsidR="009C290A" w:rsidRPr="00FA466C" w:rsidRDefault="009C290A" w:rsidP="00380E32">
            <w:pPr>
              <w:rPr>
                <w:b/>
                <w:sz w:val="22"/>
                <w:szCs w:val="22"/>
                <w:lang w:val="ro-RO"/>
              </w:rPr>
            </w:pPr>
          </w:p>
        </w:tc>
        <w:tc>
          <w:tcPr>
            <w:tcW w:w="641" w:type="dxa"/>
          </w:tcPr>
          <w:p w:rsidR="009C290A" w:rsidRPr="00FA466C" w:rsidRDefault="009C290A" w:rsidP="00380E32">
            <w:pPr>
              <w:rPr>
                <w:b/>
                <w:sz w:val="22"/>
                <w:szCs w:val="22"/>
                <w:lang w:val="ro-RO"/>
              </w:rPr>
            </w:pPr>
          </w:p>
        </w:tc>
        <w:tc>
          <w:tcPr>
            <w:tcW w:w="833" w:type="dxa"/>
          </w:tcPr>
          <w:p w:rsidR="009C290A" w:rsidRPr="00FA466C" w:rsidRDefault="009C290A" w:rsidP="00380E32">
            <w:pPr>
              <w:rPr>
                <w:b/>
                <w:sz w:val="22"/>
                <w:szCs w:val="22"/>
                <w:lang w:val="ro-RO"/>
              </w:rPr>
            </w:pPr>
          </w:p>
        </w:tc>
      </w:tr>
      <w:tr w:rsidR="009C290A" w:rsidRPr="00FA466C" w:rsidTr="00817E74">
        <w:trPr>
          <w:jc w:val="center"/>
        </w:trPr>
        <w:tc>
          <w:tcPr>
            <w:tcW w:w="709" w:type="dxa"/>
          </w:tcPr>
          <w:p w:rsidR="009C290A" w:rsidRPr="00FA466C" w:rsidRDefault="009C290A" w:rsidP="00380E32">
            <w:pPr>
              <w:rPr>
                <w:b/>
                <w:sz w:val="22"/>
                <w:szCs w:val="22"/>
                <w:lang w:val="ro-RO"/>
              </w:rPr>
            </w:pPr>
          </w:p>
        </w:tc>
        <w:tc>
          <w:tcPr>
            <w:tcW w:w="708" w:type="dxa"/>
          </w:tcPr>
          <w:p w:rsidR="009C290A" w:rsidRPr="00FA466C" w:rsidRDefault="009C290A" w:rsidP="00380E32">
            <w:pPr>
              <w:rPr>
                <w:b/>
                <w:sz w:val="22"/>
                <w:szCs w:val="22"/>
                <w:lang w:val="ro-RO"/>
              </w:rPr>
            </w:pPr>
          </w:p>
        </w:tc>
        <w:tc>
          <w:tcPr>
            <w:tcW w:w="567" w:type="dxa"/>
          </w:tcPr>
          <w:p w:rsidR="009C290A" w:rsidRPr="00FA466C" w:rsidRDefault="009C290A" w:rsidP="00380E32">
            <w:pPr>
              <w:rPr>
                <w:b/>
                <w:sz w:val="22"/>
                <w:szCs w:val="22"/>
                <w:lang w:val="ro-RO"/>
              </w:rPr>
            </w:pPr>
          </w:p>
        </w:tc>
        <w:tc>
          <w:tcPr>
            <w:tcW w:w="567" w:type="dxa"/>
          </w:tcPr>
          <w:p w:rsidR="009C290A" w:rsidRPr="00FA466C" w:rsidRDefault="009C290A" w:rsidP="00380E32">
            <w:pPr>
              <w:rPr>
                <w:b/>
                <w:sz w:val="22"/>
                <w:szCs w:val="22"/>
                <w:lang w:val="ro-RO"/>
              </w:rPr>
            </w:pPr>
          </w:p>
        </w:tc>
        <w:tc>
          <w:tcPr>
            <w:tcW w:w="426" w:type="dxa"/>
          </w:tcPr>
          <w:p w:rsidR="009C290A" w:rsidRPr="00FA466C" w:rsidRDefault="009C290A" w:rsidP="00380E32">
            <w:pPr>
              <w:rPr>
                <w:b/>
                <w:sz w:val="22"/>
                <w:szCs w:val="22"/>
                <w:lang w:val="ro-RO"/>
              </w:rPr>
            </w:pPr>
          </w:p>
        </w:tc>
        <w:tc>
          <w:tcPr>
            <w:tcW w:w="623" w:type="dxa"/>
          </w:tcPr>
          <w:p w:rsidR="009C290A" w:rsidRPr="00FA466C" w:rsidRDefault="009C290A" w:rsidP="00380E32">
            <w:pPr>
              <w:rPr>
                <w:b/>
                <w:sz w:val="22"/>
                <w:szCs w:val="22"/>
                <w:lang w:val="ro-RO"/>
              </w:rPr>
            </w:pPr>
          </w:p>
        </w:tc>
        <w:tc>
          <w:tcPr>
            <w:tcW w:w="737" w:type="dxa"/>
            <w:tcBorders>
              <w:right w:val="single" w:sz="4" w:space="0" w:color="auto"/>
            </w:tcBorders>
          </w:tcPr>
          <w:p w:rsidR="009C290A" w:rsidRPr="00FA466C" w:rsidRDefault="009C290A" w:rsidP="00380E32">
            <w:pPr>
              <w:jc w:val="right"/>
              <w:rPr>
                <w:b/>
                <w:sz w:val="22"/>
                <w:szCs w:val="22"/>
                <w:lang w:val="ro-RO"/>
              </w:rPr>
            </w:pPr>
          </w:p>
        </w:tc>
        <w:tc>
          <w:tcPr>
            <w:tcW w:w="4422" w:type="dxa"/>
            <w:gridSpan w:val="6"/>
            <w:tcBorders>
              <w:left w:val="single" w:sz="4" w:space="0" w:color="auto"/>
            </w:tcBorders>
          </w:tcPr>
          <w:p w:rsidR="009C290A" w:rsidRPr="00FA466C" w:rsidRDefault="009C290A" w:rsidP="00380E32">
            <w:pPr>
              <w:rPr>
                <w:b/>
                <w:sz w:val="22"/>
                <w:szCs w:val="22"/>
                <w:lang w:val="ro-RO"/>
              </w:rPr>
            </w:pPr>
            <w:r w:rsidRPr="00FA466C">
              <w:rPr>
                <w:sz w:val="22"/>
                <w:szCs w:val="22"/>
                <w:lang w:val="ro-RO"/>
              </w:rPr>
              <w:t xml:space="preserve">Fişierul </w:t>
            </w:r>
            <w:r w:rsidRPr="00FA466C">
              <w:rPr>
                <w:b/>
                <w:sz w:val="22"/>
                <w:szCs w:val="22"/>
                <w:lang w:val="ro-RO"/>
              </w:rPr>
              <w:t xml:space="preserve">atestat.out </w:t>
            </w:r>
            <w:r w:rsidRPr="00FA466C">
              <w:rPr>
                <w:sz w:val="22"/>
                <w:szCs w:val="22"/>
                <w:lang w:val="ro-RO"/>
              </w:rPr>
              <w:t>conţine</w:t>
            </w:r>
            <w:r w:rsidRPr="00FA466C">
              <w:rPr>
                <w:b/>
                <w:sz w:val="22"/>
                <w:szCs w:val="22"/>
                <w:lang w:val="ro-RO"/>
              </w:rPr>
              <w:t>:</w:t>
            </w:r>
          </w:p>
        </w:tc>
      </w:tr>
      <w:tr w:rsidR="009C290A" w:rsidRPr="00FA466C" w:rsidTr="00817E74">
        <w:trPr>
          <w:jc w:val="center"/>
        </w:trPr>
        <w:tc>
          <w:tcPr>
            <w:tcW w:w="709" w:type="dxa"/>
          </w:tcPr>
          <w:p w:rsidR="009C290A" w:rsidRPr="00FA466C" w:rsidRDefault="009C290A" w:rsidP="00380E32">
            <w:pPr>
              <w:rPr>
                <w:b/>
                <w:sz w:val="22"/>
                <w:szCs w:val="22"/>
                <w:lang w:val="ro-RO"/>
              </w:rPr>
            </w:pPr>
          </w:p>
        </w:tc>
        <w:tc>
          <w:tcPr>
            <w:tcW w:w="708" w:type="dxa"/>
          </w:tcPr>
          <w:p w:rsidR="009C290A" w:rsidRPr="00FA466C" w:rsidRDefault="009C290A" w:rsidP="00380E32">
            <w:pPr>
              <w:rPr>
                <w:b/>
                <w:sz w:val="22"/>
                <w:szCs w:val="22"/>
                <w:lang w:val="ro-RO"/>
              </w:rPr>
            </w:pPr>
          </w:p>
        </w:tc>
        <w:tc>
          <w:tcPr>
            <w:tcW w:w="567" w:type="dxa"/>
          </w:tcPr>
          <w:p w:rsidR="009C290A" w:rsidRPr="00FA466C" w:rsidRDefault="009C290A" w:rsidP="00380E32">
            <w:pPr>
              <w:rPr>
                <w:b/>
                <w:sz w:val="22"/>
                <w:szCs w:val="22"/>
                <w:lang w:val="ro-RO"/>
              </w:rPr>
            </w:pPr>
          </w:p>
        </w:tc>
        <w:tc>
          <w:tcPr>
            <w:tcW w:w="567" w:type="dxa"/>
          </w:tcPr>
          <w:p w:rsidR="009C290A" w:rsidRPr="00FA466C" w:rsidRDefault="009C290A" w:rsidP="00380E32">
            <w:pPr>
              <w:rPr>
                <w:b/>
                <w:sz w:val="22"/>
                <w:szCs w:val="22"/>
                <w:lang w:val="ro-RO"/>
              </w:rPr>
            </w:pPr>
          </w:p>
        </w:tc>
        <w:tc>
          <w:tcPr>
            <w:tcW w:w="426" w:type="dxa"/>
          </w:tcPr>
          <w:p w:rsidR="009C290A" w:rsidRPr="00FA466C" w:rsidRDefault="009C290A" w:rsidP="00380E32">
            <w:pPr>
              <w:rPr>
                <w:b/>
                <w:sz w:val="22"/>
                <w:szCs w:val="22"/>
                <w:lang w:val="ro-RO"/>
              </w:rPr>
            </w:pPr>
          </w:p>
        </w:tc>
        <w:tc>
          <w:tcPr>
            <w:tcW w:w="623" w:type="dxa"/>
          </w:tcPr>
          <w:p w:rsidR="009C290A" w:rsidRPr="00FA466C" w:rsidRDefault="009C290A" w:rsidP="00380E32">
            <w:pPr>
              <w:rPr>
                <w:b/>
                <w:sz w:val="22"/>
                <w:szCs w:val="22"/>
                <w:lang w:val="ro-RO"/>
              </w:rPr>
            </w:pPr>
          </w:p>
        </w:tc>
        <w:tc>
          <w:tcPr>
            <w:tcW w:w="737" w:type="dxa"/>
            <w:tcBorders>
              <w:right w:val="single" w:sz="4" w:space="0" w:color="auto"/>
            </w:tcBorders>
          </w:tcPr>
          <w:p w:rsidR="009C290A" w:rsidRPr="00FA466C" w:rsidRDefault="009C290A" w:rsidP="00380E32">
            <w:pPr>
              <w:jc w:val="right"/>
              <w:rPr>
                <w:b/>
                <w:sz w:val="22"/>
                <w:szCs w:val="22"/>
                <w:lang w:val="ro-RO"/>
              </w:rPr>
            </w:pPr>
            <w:r w:rsidRPr="00FA466C">
              <w:rPr>
                <w:b/>
                <w:sz w:val="22"/>
                <w:szCs w:val="22"/>
                <w:lang w:val="ro-RO"/>
              </w:rPr>
              <w:t>c)</w:t>
            </w:r>
          </w:p>
        </w:tc>
        <w:tc>
          <w:tcPr>
            <w:tcW w:w="737" w:type="dxa"/>
            <w:tcBorders>
              <w:left w:val="single" w:sz="4" w:space="0" w:color="auto"/>
            </w:tcBorders>
          </w:tcPr>
          <w:p w:rsidR="009C290A" w:rsidRPr="00FA466C" w:rsidRDefault="009C290A" w:rsidP="00380E32">
            <w:pPr>
              <w:rPr>
                <w:b/>
                <w:sz w:val="22"/>
                <w:szCs w:val="22"/>
                <w:lang w:val="ro-RO"/>
              </w:rPr>
            </w:pPr>
            <w:r w:rsidRPr="00FA466C">
              <w:rPr>
                <w:b/>
                <w:sz w:val="22"/>
                <w:szCs w:val="22"/>
                <w:lang w:val="ro-RO"/>
              </w:rPr>
              <w:t>28</w:t>
            </w:r>
          </w:p>
        </w:tc>
        <w:tc>
          <w:tcPr>
            <w:tcW w:w="737" w:type="dxa"/>
          </w:tcPr>
          <w:p w:rsidR="009C290A" w:rsidRPr="00FA466C" w:rsidRDefault="009C290A" w:rsidP="00380E32">
            <w:pPr>
              <w:rPr>
                <w:b/>
                <w:sz w:val="22"/>
                <w:szCs w:val="22"/>
                <w:lang w:val="ro-RO"/>
              </w:rPr>
            </w:pPr>
            <w:r w:rsidRPr="00FA466C">
              <w:rPr>
                <w:b/>
                <w:sz w:val="22"/>
                <w:szCs w:val="22"/>
                <w:lang w:val="ro-RO"/>
              </w:rPr>
              <w:t>496</w:t>
            </w:r>
          </w:p>
        </w:tc>
        <w:tc>
          <w:tcPr>
            <w:tcW w:w="737" w:type="dxa"/>
          </w:tcPr>
          <w:p w:rsidR="009C290A" w:rsidRPr="00FA466C" w:rsidRDefault="009C290A" w:rsidP="00380E32">
            <w:pPr>
              <w:rPr>
                <w:b/>
                <w:sz w:val="22"/>
                <w:szCs w:val="22"/>
                <w:lang w:val="ro-RO"/>
              </w:rPr>
            </w:pPr>
            <w:r w:rsidRPr="00FA466C">
              <w:rPr>
                <w:b/>
                <w:sz w:val="22"/>
                <w:szCs w:val="22"/>
                <w:lang w:val="ro-RO"/>
              </w:rPr>
              <w:t>6</w:t>
            </w:r>
          </w:p>
        </w:tc>
        <w:tc>
          <w:tcPr>
            <w:tcW w:w="737" w:type="dxa"/>
          </w:tcPr>
          <w:p w:rsidR="009C290A" w:rsidRPr="00FA466C" w:rsidRDefault="009C290A" w:rsidP="00380E32">
            <w:pPr>
              <w:rPr>
                <w:b/>
                <w:sz w:val="22"/>
                <w:szCs w:val="22"/>
                <w:lang w:val="ro-RO"/>
              </w:rPr>
            </w:pPr>
          </w:p>
        </w:tc>
        <w:tc>
          <w:tcPr>
            <w:tcW w:w="641" w:type="dxa"/>
          </w:tcPr>
          <w:p w:rsidR="009C290A" w:rsidRPr="00FA466C" w:rsidRDefault="009C290A" w:rsidP="00380E32">
            <w:pPr>
              <w:rPr>
                <w:b/>
                <w:sz w:val="22"/>
                <w:szCs w:val="22"/>
                <w:lang w:val="ro-RO"/>
              </w:rPr>
            </w:pPr>
          </w:p>
        </w:tc>
        <w:tc>
          <w:tcPr>
            <w:tcW w:w="833" w:type="dxa"/>
          </w:tcPr>
          <w:p w:rsidR="009C290A" w:rsidRPr="00FA466C" w:rsidRDefault="009C290A" w:rsidP="00380E32">
            <w:pPr>
              <w:rPr>
                <w:b/>
                <w:sz w:val="22"/>
                <w:szCs w:val="22"/>
                <w:lang w:val="ro-RO"/>
              </w:rPr>
            </w:pPr>
          </w:p>
        </w:tc>
      </w:tr>
    </w:tbl>
    <w:p w:rsidR="009C290A" w:rsidRPr="00FA466C" w:rsidRDefault="009C290A" w:rsidP="00380E32">
      <w:pPr>
        <w:jc w:val="both"/>
        <w:rPr>
          <w:b/>
          <w:sz w:val="22"/>
          <w:szCs w:val="22"/>
          <w:lang w:val="ro-RO"/>
        </w:rPr>
      </w:pPr>
    </w:p>
    <w:p w:rsidR="009C290A" w:rsidRPr="00817E74" w:rsidRDefault="00A01B24" w:rsidP="00817E74">
      <w:pPr>
        <w:pBdr>
          <w:top w:val="single" w:sz="12" w:space="1" w:color="auto"/>
        </w:pBdr>
        <w:autoSpaceDE w:val="0"/>
        <w:autoSpaceDN w:val="0"/>
        <w:adjustRightInd w:val="0"/>
        <w:jc w:val="both"/>
        <w:rPr>
          <w:b/>
          <w:bCs/>
          <w:i/>
          <w:iCs/>
          <w:sz w:val="22"/>
          <w:szCs w:val="22"/>
          <w:lang w:val="ro-RO"/>
        </w:rPr>
      </w:pPr>
      <w:r>
        <w:rPr>
          <w:b/>
          <w:bCs/>
          <w:i/>
          <w:iCs/>
          <w:sz w:val="22"/>
          <w:szCs w:val="22"/>
          <w:lang w:val="ro-RO"/>
        </w:rPr>
        <w:br w:type="page"/>
      </w:r>
      <w:r w:rsidR="009C290A" w:rsidRPr="00817E74">
        <w:rPr>
          <w:b/>
          <w:bCs/>
          <w:i/>
          <w:iCs/>
          <w:sz w:val="22"/>
          <w:szCs w:val="22"/>
          <w:lang w:val="ro-RO"/>
        </w:rPr>
        <w:lastRenderedPageBreak/>
        <w:t>Subiectul nr. 7</w:t>
      </w:r>
    </w:p>
    <w:p w:rsidR="00817E74" w:rsidRDefault="00817E74" w:rsidP="00817E74">
      <w:pPr>
        <w:jc w:val="both"/>
        <w:rPr>
          <w:sz w:val="22"/>
          <w:szCs w:val="22"/>
          <w:lang w:val="ro-RO"/>
        </w:rPr>
      </w:pPr>
    </w:p>
    <w:p w:rsidR="00227AEF" w:rsidRPr="00FA466C" w:rsidRDefault="009C290A" w:rsidP="00817E74">
      <w:pPr>
        <w:jc w:val="both"/>
        <w:rPr>
          <w:sz w:val="22"/>
          <w:szCs w:val="22"/>
          <w:lang w:val="ro-RO"/>
        </w:rPr>
      </w:pPr>
      <w:r w:rsidRPr="00FA466C">
        <w:rPr>
          <w:sz w:val="22"/>
          <w:szCs w:val="22"/>
          <w:lang w:val="ro-RO"/>
        </w:rPr>
        <w:t xml:space="preserve">Fişierul </w:t>
      </w:r>
      <w:r w:rsidRPr="00FA466C">
        <w:rPr>
          <w:b/>
          <w:sz w:val="22"/>
          <w:szCs w:val="22"/>
          <w:lang w:val="ro-RO"/>
        </w:rPr>
        <w:t>atestat.in</w:t>
      </w:r>
      <w:r w:rsidRPr="00FA466C">
        <w:rPr>
          <w:sz w:val="22"/>
          <w:szCs w:val="22"/>
          <w:lang w:val="ro-RO"/>
        </w:rPr>
        <w:t xml:space="preserve"> conţine două linii. </w:t>
      </w:r>
      <w:r w:rsidR="00227AEF" w:rsidRPr="00FA466C">
        <w:rPr>
          <w:sz w:val="22"/>
          <w:szCs w:val="22"/>
          <w:lang w:val="ro-RO"/>
        </w:rPr>
        <w:t xml:space="preserve">Pe prima linie se găsește un număr natural nenul </w:t>
      </w:r>
      <w:r w:rsidR="00227AEF" w:rsidRPr="00FA466C">
        <w:rPr>
          <w:b/>
          <w:sz w:val="22"/>
          <w:szCs w:val="22"/>
          <w:lang w:val="ro-RO"/>
        </w:rPr>
        <w:t>n</w:t>
      </w:r>
      <w:r w:rsidR="00227AEF" w:rsidRPr="00FA466C">
        <w:rPr>
          <w:sz w:val="22"/>
          <w:szCs w:val="22"/>
          <w:lang w:val="ro-RO"/>
        </w:rPr>
        <w:t xml:space="preserve"> (</w:t>
      </w:r>
      <w:r w:rsidR="00227AEF" w:rsidRPr="00FA466C">
        <w:rPr>
          <w:b/>
          <w:sz w:val="22"/>
          <w:szCs w:val="22"/>
          <w:lang w:val="ro-RO"/>
        </w:rPr>
        <w:t>n&lt;1000</w:t>
      </w:r>
      <w:r w:rsidR="00227AEF" w:rsidRPr="00FA466C">
        <w:rPr>
          <w:sz w:val="22"/>
          <w:szCs w:val="22"/>
          <w:lang w:val="ro-RO"/>
        </w:rPr>
        <w:t xml:space="preserve">), iar pe cea de-a doua linie un şir de </w:t>
      </w:r>
      <w:r w:rsidR="00227AEF" w:rsidRPr="00FA466C">
        <w:rPr>
          <w:b/>
          <w:sz w:val="22"/>
          <w:szCs w:val="22"/>
          <w:lang w:val="ro-RO"/>
        </w:rPr>
        <w:t>n</w:t>
      </w:r>
      <w:r w:rsidR="00227AEF" w:rsidRPr="00FA466C">
        <w:rPr>
          <w:sz w:val="22"/>
          <w:szCs w:val="22"/>
          <w:lang w:val="ro-RO"/>
        </w:rPr>
        <w:t xml:space="preserve"> numere naturale distincte, de cel mult </w:t>
      </w:r>
      <w:r w:rsidR="00227AEF" w:rsidRPr="00FA466C">
        <w:rPr>
          <w:b/>
          <w:sz w:val="22"/>
          <w:szCs w:val="22"/>
          <w:lang w:val="ro-RO"/>
        </w:rPr>
        <w:t>4</w:t>
      </w:r>
      <w:r w:rsidR="00227AEF" w:rsidRPr="00FA466C">
        <w:rPr>
          <w:sz w:val="22"/>
          <w:szCs w:val="22"/>
          <w:lang w:val="ro-RO"/>
        </w:rPr>
        <w:t xml:space="preserve"> cifre fiecare, separate prin câte un spaţiu.</w:t>
      </w:r>
    </w:p>
    <w:p w:rsidR="009C290A" w:rsidRPr="00FA466C" w:rsidRDefault="009C290A" w:rsidP="008315C5">
      <w:pPr>
        <w:jc w:val="both"/>
        <w:rPr>
          <w:sz w:val="22"/>
          <w:szCs w:val="22"/>
          <w:lang w:val="ro-RO"/>
        </w:rPr>
      </w:pPr>
      <w:r w:rsidRPr="00FA466C">
        <w:rPr>
          <w:sz w:val="22"/>
          <w:szCs w:val="22"/>
          <w:lang w:val="ro-RO"/>
        </w:rPr>
        <w:t>Să se scrie un program care:</w:t>
      </w:r>
    </w:p>
    <w:p w:rsidR="009C290A" w:rsidRPr="00FA466C" w:rsidRDefault="009C290A" w:rsidP="008B1AE8">
      <w:pPr>
        <w:numPr>
          <w:ilvl w:val="0"/>
          <w:numId w:val="25"/>
        </w:numPr>
        <w:tabs>
          <w:tab w:val="clear" w:pos="1080"/>
          <w:tab w:val="num" w:pos="284"/>
        </w:tabs>
        <w:ind w:left="284" w:hanging="284"/>
        <w:jc w:val="both"/>
        <w:rPr>
          <w:sz w:val="22"/>
          <w:szCs w:val="22"/>
          <w:lang w:val="ro-RO"/>
        </w:rPr>
      </w:pPr>
      <w:r w:rsidRPr="00FA466C">
        <w:rPr>
          <w:sz w:val="22"/>
          <w:szCs w:val="22"/>
          <w:lang w:val="ro-RO"/>
        </w:rPr>
        <w:t xml:space="preserve">să afişeze pe ecran, </w:t>
      </w:r>
      <w:r w:rsidR="00227AEF" w:rsidRPr="00FA466C">
        <w:rPr>
          <w:sz w:val="22"/>
          <w:szCs w:val="22"/>
          <w:lang w:val="ro-RO"/>
        </w:rPr>
        <w:t>pe prima</w:t>
      </w:r>
      <w:r w:rsidRPr="00FA466C">
        <w:rPr>
          <w:sz w:val="22"/>
          <w:szCs w:val="22"/>
          <w:lang w:val="ro-RO"/>
        </w:rPr>
        <w:t xml:space="preserve"> linie, toate</w:t>
      </w:r>
      <w:r w:rsidR="00782FA9">
        <w:rPr>
          <w:sz w:val="22"/>
          <w:szCs w:val="22"/>
          <w:lang w:val="ro-RO"/>
        </w:rPr>
        <w:t xml:space="preserve"> </w:t>
      </w:r>
      <w:r w:rsidRPr="00FA466C">
        <w:rPr>
          <w:sz w:val="22"/>
          <w:szCs w:val="22"/>
          <w:lang w:val="ro-RO"/>
        </w:rPr>
        <w:t>numerele din şir, separate prin câte un spaţiu;</w:t>
      </w:r>
    </w:p>
    <w:p w:rsidR="009C290A" w:rsidRPr="00FA466C" w:rsidRDefault="009C290A" w:rsidP="008B1AE8">
      <w:pPr>
        <w:numPr>
          <w:ilvl w:val="0"/>
          <w:numId w:val="25"/>
        </w:numPr>
        <w:tabs>
          <w:tab w:val="clear" w:pos="1080"/>
          <w:tab w:val="num" w:pos="284"/>
        </w:tabs>
        <w:ind w:left="284" w:hanging="284"/>
        <w:jc w:val="both"/>
        <w:rPr>
          <w:sz w:val="22"/>
          <w:szCs w:val="22"/>
          <w:lang w:val="ro-RO"/>
        </w:rPr>
      </w:pPr>
      <w:r w:rsidRPr="00FA466C">
        <w:rPr>
          <w:sz w:val="22"/>
          <w:szCs w:val="22"/>
          <w:lang w:val="ro-RO"/>
        </w:rPr>
        <w:t>să afişeze pe ecran, pe linii diferite, cel mai mare număr din şir şi</w:t>
      </w:r>
      <w:r w:rsidR="00782FA9">
        <w:rPr>
          <w:sz w:val="22"/>
          <w:szCs w:val="22"/>
          <w:lang w:val="ro-RO"/>
        </w:rPr>
        <w:t xml:space="preserve"> </w:t>
      </w:r>
      <w:r w:rsidRPr="00FA466C">
        <w:rPr>
          <w:sz w:val="22"/>
          <w:szCs w:val="22"/>
          <w:lang w:val="ro-RO"/>
        </w:rPr>
        <w:t>poziţia acestuia;</w:t>
      </w:r>
    </w:p>
    <w:p w:rsidR="009C290A" w:rsidRPr="00FA466C" w:rsidRDefault="009C290A" w:rsidP="008B1AE8">
      <w:pPr>
        <w:numPr>
          <w:ilvl w:val="0"/>
          <w:numId w:val="25"/>
        </w:numPr>
        <w:tabs>
          <w:tab w:val="clear" w:pos="1080"/>
          <w:tab w:val="num" w:pos="284"/>
        </w:tabs>
        <w:ind w:left="284" w:hanging="284"/>
        <w:jc w:val="both"/>
        <w:rPr>
          <w:sz w:val="22"/>
          <w:szCs w:val="22"/>
          <w:lang w:val="ro-RO"/>
        </w:rPr>
      </w:pPr>
      <w:r w:rsidRPr="00FA466C">
        <w:rPr>
          <w:sz w:val="22"/>
          <w:szCs w:val="22"/>
          <w:lang w:val="ro-RO"/>
        </w:rPr>
        <w:t xml:space="preserve">să scrie în fişierul </w:t>
      </w:r>
      <w:r w:rsidRPr="00FA466C">
        <w:rPr>
          <w:b/>
          <w:sz w:val="22"/>
          <w:szCs w:val="22"/>
          <w:lang w:val="ro-RO"/>
        </w:rPr>
        <w:t>atestat.out</w:t>
      </w:r>
      <w:r w:rsidRPr="00FA466C">
        <w:rPr>
          <w:sz w:val="22"/>
          <w:szCs w:val="22"/>
          <w:lang w:val="ro-RO"/>
        </w:rPr>
        <w:t xml:space="preserve"> separate prin câte un spaţiu,</w:t>
      </w:r>
      <w:r w:rsidR="00782FA9">
        <w:rPr>
          <w:sz w:val="22"/>
          <w:szCs w:val="22"/>
          <w:lang w:val="ro-RO"/>
        </w:rPr>
        <w:t xml:space="preserve"> </w:t>
      </w:r>
      <w:r w:rsidRPr="00FA466C">
        <w:rPr>
          <w:sz w:val="22"/>
          <w:szCs w:val="22"/>
          <w:lang w:val="ro-RO"/>
        </w:rPr>
        <w:t xml:space="preserve">numerele </w:t>
      </w:r>
      <w:r w:rsidRPr="00FA466C">
        <w:rPr>
          <w:i/>
          <w:sz w:val="22"/>
          <w:szCs w:val="22"/>
          <w:lang w:val="ro-RO"/>
        </w:rPr>
        <w:t>supraperfecte</w:t>
      </w:r>
      <w:r w:rsidRPr="00FA466C">
        <w:rPr>
          <w:sz w:val="22"/>
          <w:szCs w:val="22"/>
          <w:lang w:val="ro-RO"/>
        </w:rPr>
        <w:t xml:space="preserve"> din şirul dat (dacă nu există astfel de numere, se va se va afişa mesajul “</w:t>
      </w:r>
      <w:r w:rsidRPr="00FA466C">
        <w:rPr>
          <w:b/>
          <w:w w:val="90"/>
          <w:sz w:val="22"/>
          <w:szCs w:val="22"/>
          <w:lang w:val="ro-RO"/>
        </w:rPr>
        <w:t>NU EXISTĂ NUMERE SUPRAPERFECTE</w:t>
      </w:r>
      <w:r w:rsidRPr="00FA466C">
        <w:rPr>
          <w:sz w:val="22"/>
          <w:szCs w:val="22"/>
          <w:lang w:val="ro-RO"/>
        </w:rPr>
        <w:t xml:space="preserve">”). Un număr este </w:t>
      </w:r>
      <w:r w:rsidRPr="00FA466C">
        <w:rPr>
          <w:i/>
          <w:sz w:val="22"/>
          <w:szCs w:val="22"/>
          <w:lang w:val="ro-RO"/>
        </w:rPr>
        <w:t>supraperfect</w:t>
      </w:r>
      <w:r w:rsidRPr="00FA466C">
        <w:rPr>
          <w:sz w:val="22"/>
          <w:szCs w:val="22"/>
          <w:lang w:val="ro-RO"/>
        </w:rPr>
        <w:t xml:space="preserve"> dacă este mai mic decât</w:t>
      </w:r>
      <w:r w:rsidR="00782FA9">
        <w:rPr>
          <w:sz w:val="22"/>
          <w:szCs w:val="22"/>
          <w:lang w:val="ro-RO"/>
        </w:rPr>
        <w:t xml:space="preserve"> </w:t>
      </w:r>
      <w:r w:rsidRPr="00FA466C">
        <w:rPr>
          <w:sz w:val="22"/>
          <w:szCs w:val="22"/>
          <w:lang w:val="ro-RO"/>
        </w:rPr>
        <w:t>suma divizorilor lui</w:t>
      </w:r>
      <w:r w:rsidR="000829B1" w:rsidRPr="00FA466C">
        <w:rPr>
          <w:sz w:val="22"/>
          <w:szCs w:val="22"/>
          <w:lang w:val="ro-RO"/>
        </w:rPr>
        <w:t xml:space="preserve">, </w:t>
      </w:r>
      <w:r w:rsidRPr="00FA466C">
        <w:rPr>
          <w:sz w:val="22"/>
          <w:szCs w:val="22"/>
          <w:lang w:val="ro-RO"/>
        </w:rPr>
        <w:t xml:space="preserve">exceptându-l pe el însuşi, de exemplu: </w:t>
      </w:r>
      <w:r w:rsidRPr="00FA466C">
        <w:rPr>
          <w:b/>
          <w:sz w:val="22"/>
          <w:szCs w:val="22"/>
          <w:lang w:val="ro-RO"/>
        </w:rPr>
        <w:t>12&lt;1+2+3+4+6</w:t>
      </w:r>
      <w:r w:rsidRPr="00FA466C">
        <w:rPr>
          <w:sz w:val="22"/>
          <w:szCs w:val="22"/>
          <w:lang w:val="ro-RO"/>
        </w:rPr>
        <w:t>.</w:t>
      </w:r>
    </w:p>
    <w:p w:rsidR="009C290A" w:rsidRPr="00FA466C" w:rsidRDefault="009C290A" w:rsidP="008B1AE8">
      <w:pPr>
        <w:rPr>
          <w:sz w:val="22"/>
          <w:szCs w:val="22"/>
          <w:lang w:val="ro-RO"/>
        </w:rPr>
      </w:pPr>
      <w:r w:rsidRPr="00FA466C">
        <w:rPr>
          <w:b/>
          <w:sz w:val="22"/>
          <w:szCs w:val="22"/>
          <w:lang w:val="ro-RO"/>
        </w:rPr>
        <w:t>Notă</w:t>
      </w:r>
      <w:r w:rsidRPr="00FA466C">
        <w:rPr>
          <w:sz w:val="22"/>
          <w:szCs w:val="22"/>
          <w:lang w:val="ro-RO"/>
        </w:rPr>
        <w:t>: Programul va conţine cel puţin un subprogram definit de utilizator.</w:t>
      </w:r>
    </w:p>
    <w:p w:rsidR="008B1AE8" w:rsidRDefault="008B1AE8" w:rsidP="00380E32">
      <w:pPr>
        <w:jc w:val="both"/>
        <w:rPr>
          <w:b/>
          <w:sz w:val="22"/>
          <w:szCs w:val="22"/>
          <w:lang w:val="ro-RO"/>
        </w:rPr>
      </w:pPr>
    </w:p>
    <w:p w:rsidR="009C290A" w:rsidRPr="00FA466C" w:rsidRDefault="009C290A" w:rsidP="00380E32">
      <w:pPr>
        <w:jc w:val="both"/>
        <w:rPr>
          <w:b/>
          <w:sz w:val="22"/>
          <w:szCs w:val="22"/>
          <w:lang w:val="ro-RO"/>
        </w:rPr>
      </w:pPr>
      <w:r w:rsidRPr="00FA466C">
        <w:rPr>
          <w:b/>
          <w:sz w:val="22"/>
          <w:szCs w:val="22"/>
          <w:lang w:val="ro-RO"/>
        </w:rPr>
        <w:t>Exemplu:</w:t>
      </w:r>
    </w:p>
    <w:tbl>
      <w:tblPr>
        <w:tblW w:w="0" w:type="auto"/>
        <w:jc w:val="center"/>
        <w:tblLook w:val="01E0" w:firstRow="1" w:lastRow="1" w:firstColumn="1" w:lastColumn="1" w:noHBand="0" w:noVBand="0"/>
      </w:tblPr>
      <w:tblGrid>
        <w:gridCol w:w="709"/>
        <w:gridCol w:w="567"/>
        <w:gridCol w:w="709"/>
        <w:gridCol w:w="567"/>
        <w:gridCol w:w="567"/>
        <w:gridCol w:w="616"/>
        <w:gridCol w:w="735"/>
        <w:gridCol w:w="742"/>
        <w:gridCol w:w="736"/>
        <w:gridCol w:w="742"/>
        <w:gridCol w:w="736"/>
        <w:gridCol w:w="736"/>
        <w:gridCol w:w="736"/>
      </w:tblGrid>
      <w:tr w:rsidR="009C290A" w:rsidRPr="00FA466C" w:rsidTr="000A25A2">
        <w:trPr>
          <w:jc w:val="center"/>
        </w:trPr>
        <w:tc>
          <w:tcPr>
            <w:tcW w:w="4470" w:type="dxa"/>
            <w:gridSpan w:val="7"/>
            <w:tcBorders>
              <w:bottom w:val="single" w:sz="4" w:space="0" w:color="auto"/>
              <w:right w:val="single" w:sz="4" w:space="0" w:color="auto"/>
            </w:tcBorders>
          </w:tcPr>
          <w:p w:rsidR="009C290A" w:rsidRPr="00FA466C" w:rsidRDefault="009C290A" w:rsidP="00380E32">
            <w:pPr>
              <w:jc w:val="both"/>
              <w:rPr>
                <w:sz w:val="22"/>
                <w:szCs w:val="22"/>
                <w:lang w:val="ro-RO"/>
              </w:rPr>
            </w:pPr>
            <w:r w:rsidRPr="00FA466C">
              <w:rPr>
                <w:b/>
                <w:sz w:val="22"/>
                <w:szCs w:val="22"/>
                <w:lang w:val="ro-RO"/>
              </w:rPr>
              <w:t>atestat.in</w:t>
            </w:r>
          </w:p>
        </w:tc>
        <w:tc>
          <w:tcPr>
            <w:tcW w:w="4428" w:type="dxa"/>
            <w:gridSpan w:val="6"/>
            <w:tcBorders>
              <w:left w:val="single" w:sz="4" w:space="0" w:color="auto"/>
              <w:bottom w:val="single" w:sz="4" w:space="0" w:color="auto"/>
            </w:tcBorders>
          </w:tcPr>
          <w:p w:rsidR="009C290A" w:rsidRPr="00FA466C" w:rsidRDefault="009C290A" w:rsidP="00380E32">
            <w:pPr>
              <w:jc w:val="both"/>
              <w:rPr>
                <w:sz w:val="22"/>
                <w:szCs w:val="22"/>
                <w:lang w:val="ro-RO"/>
              </w:rPr>
            </w:pPr>
            <w:r w:rsidRPr="00FA466C">
              <w:rPr>
                <w:b/>
                <w:sz w:val="22"/>
                <w:szCs w:val="22"/>
                <w:lang w:val="ro-RO"/>
              </w:rPr>
              <w:t>Date de ieşire:</w:t>
            </w:r>
          </w:p>
        </w:tc>
      </w:tr>
      <w:tr w:rsidR="009C290A" w:rsidRPr="00FA466C" w:rsidTr="000A25A2">
        <w:trPr>
          <w:jc w:val="center"/>
        </w:trPr>
        <w:tc>
          <w:tcPr>
            <w:tcW w:w="709"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6</w:t>
            </w:r>
          </w:p>
        </w:tc>
        <w:tc>
          <w:tcPr>
            <w:tcW w:w="567" w:type="dxa"/>
            <w:tcBorders>
              <w:top w:val="single" w:sz="4" w:space="0" w:color="auto"/>
            </w:tcBorders>
          </w:tcPr>
          <w:p w:rsidR="009C290A" w:rsidRPr="00FA466C" w:rsidRDefault="009C290A" w:rsidP="00380E32">
            <w:pPr>
              <w:rPr>
                <w:b/>
                <w:sz w:val="22"/>
                <w:szCs w:val="22"/>
                <w:lang w:val="ro-RO"/>
              </w:rPr>
            </w:pPr>
          </w:p>
        </w:tc>
        <w:tc>
          <w:tcPr>
            <w:tcW w:w="709" w:type="dxa"/>
            <w:tcBorders>
              <w:top w:val="single" w:sz="4" w:space="0" w:color="auto"/>
            </w:tcBorders>
          </w:tcPr>
          <w:p w:rsidR="009C290A" w:rsidRPr="00FA466C" w:rsidRDefault="009C290A" w:rsidP="00380E32">
            <w:pPr>
              <w:rPr>
                <w:b/>
                <w:sz w:val="22"/>
                <w:szCs w:val="22"/>
                <w:lang w:val="ro-RO"/>
              </w:rPr>
            </w:pPr>
          </w:p>
        </w:tc>
        <w:tc>
          <w:tcPr>
            <w:tcW w:w="567" w:type="dxa"/>
            <w:tcBorders>
              <w:top w:val="single" w:sz="4" w:space="0" w:color="auto"/>
            </w:tcBorders>
          </w:tcPr>
          <w:p w:rsidR="009C290A" w:rsidRPr="00FA466C" w:rsidRDefault="009C290A" w:rsidP="00380E32">
            <w:pPr>
              <w:rPr>
                <w:b/>
                <w:sz w:val="22"/>
                <w:szCs w:val="22"/>
                <w:lang w:val="ro-RO"/>
              </w:rPr>
            </w:pPr>
          </w:p>
        </w:tc>
        <w:tc>
          <w:tcPr>
            <w:tcW w:w="567" w:type="dxa"/>
            <w:tcBorders>
              <w:top w:val="single" w:sz="4" w:space="0" w:color="auto"/>
            </w:tcBorders>
          </w:tcPr>
          <w:p w:rsidR="009C290A" w:rsidRPr="00FA466C" w:rsidRDefault="009C290A" w:rsidP="00380E32">
            <w:pPr>
              <w:rPr>
                <w:b/>
                <w:sz w:val="22"/>
                <w:szCs w:val="22"/>
                <w:lang w:val="ro-RO"/>
              </w:rPr>
            </w:pPr>
          </w:p>
        </w:tc>
        <w:tc>
          <w:tcPr>
            <w:tcW w:w="616" w:type="dxa"/>
            <w:tcBorders>
              <w:top w:val="single" w:sz="4" w:space="0" w:color="auto"/>
            </w:tcBorders>
          </w:tcPr>
          <w:p w:rsidR="009C290A" w:rsidRPr="00FA466C" w:rsidRDefault="009C290A" w:rsidP="00380E32">
            <w:pPr>
              <w:rPr>
                <w:b/>
                <w:sz w:val="22"/>
                <w:szCs w:val="22"/>
                <w:lang w:val="ro-RO"/>
              </w:rPr>
            </w:pPr>
          </w:p>
        </w:tc>
        <w:tc>
          <w:tcPr>
            <w:tcW w:w="735" w:type="dxa"/>
            <w:tcBorders>
              <w:top w:val="single" w:sz="4" w:space="0" w:color="auto"/>
              <w:right w:val="single" w:sz="4" w:space="0" w:color="auto"/>
            </w:tcBorders>
          </w:tcPr>
          <w:p w:rsidR="009C290A" w:rsidRPr="00FA466C" w:rsidRDefault="009C290A" w:rsidP="00380E32">
            <w:pPr>
              <w:jc w:val="right"/>
              <w:rPr>
                <w:b/>
                <w:sz w:val="22"/>
                <w:szCs w:val="22"/>
                <w:lang w:val="ro-RO"/>
              </w:rPr>
            </w:pPr>
            <w:r w:rsidRPr="00FA466C">
              <w:rPr>
                <w:b/>
                <w:sz w:val="22"/>
                <w:szCs w:val="22"/>
                <w:lang w:val="ro-RO"/>
              </w:rPr>
              <w:t>a)</w:t>
            </w:r>
          </w:p>
        </w:tc>
        <w:tc>
          <w:tcPr>
            <w:tcW w:w="742" w:type="dxa"/>
            <w:tcBorders>
              <w:top w:val="single" w:sz="4" w:space="0" w:color="auto"/>
              <w:left w:val="single" w:sz="4" w:space="0" w:color="auto"/>
            </w:tcBorders>
          </w:tcPr>
          <w:p w:rsidR="009C290A" w:rsidRPr="00FA466C" w:rsidRDefault="009C290A" w:rsidP="00380E32">
            <w:pPr>
              <w:rPr>
                <w:b/>
                <w:sz w:val="22"/>
                <w:szCs w:val="22"/>
                <w:lang w:val="ro-RO"/>
              </w:rPr>
            </w:pPr>
            <w:r w:rsidRPr="00FA466C">
              <w:rPr>
                <w:b/>
                <w:sz w:val="22"/>
                <w:szCs w:val="22"/>
                <w:lang w:val="ro-RO"/>
              </w:rPr>
              <w:t>22</w:t>
            </w:r>
          </w:p>
        </w:tc>
        <w:tc>
          <w:tcPr>
            <w:tcW w:w="736"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12</w:t>
            </w:r>
          </w:p>
        </w:tc>
        <w:tc>
          <w:tcPr>
            <w:tcW w:w="742"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121</w:t>
            </w:r>
          </w:p>
        </w:tc>
        <w:tc>
          <w:tcPr>
            <w:tcW w:w="736"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20</w:t>
            </w:r>
          </w:p>
        </w:tc>
        <w:tc>
          <w:tcPr>
            <w:tcW w:w="736"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18</w:t>
            </w:r>
          </w:p>
        </w:tc>
        <w:tc>
          <w:tcPr>
            <w:tcW w:w="736"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13</w:t>
            </w:r>
          </w:p>
        </w:tc>
      </w:tr>
      <w:tr w:rsidR="009C290A" w:rsidRPr="00FA466C" w:rsidTr="000A25A2">
        <w:trPr>
          <w:jc w:val="center"/>
        </w:trPr>
        <w:tc>
          <w:tcPr>
            <w:tcW w:w="709" w:type="dxa"/>
          </w:tcPr>
          <w:p w:rsidR="009C290A" w:rsidRPr="00FA466C" w:rsidRDefault="009C290A" w:rsidP="00380E32">
            <w:pPr>
              <w:rPr>
                <w:b/>
                <w:sz w:val="22"/>
                <w:szCs w:val="22"/>
                <w:lang w:val="ro-RO"/>
              </w:rPr>
            </w:pPr>
            <w:r w:rsidRPr="00FA466C">
              <w:rPr>
                <w:b/>
                <w:sz w:val="22"/>
                <w:szCs w:val="22"/>
                <w:lang w:val="ro-RO"/>
              </w:rPr>
              <w:t>22</w:t>
            </w:r>
          </w:p>
        </w:tc>
        <w:tc>
          <w:tcPr>
            <w:tcW w:w="567" w:type="dxa"/>
          </w:tcPr>
          <w:p w:rsidR="009C290A" w:rsidRPr="00FA466C" w:rsidRDefault="009C290A" w:rsidP="00380E32">
            <w:pPr>
              <w:rPr>
                <w:b/>
                <w:sz w:val="22"/>
                <w:szCs w:val="22"/>
                <w:lang w:val="ro-RO"/>
              </w:rPr>
            </w:pPr>
            <w:r w:rsidRPr="00FA466C">
              <w:rPr>
                <w:b/>
                <w:sz w:val="22"/>
                <w:szCs w:val="22"/>
                <w:lang w:val="ro-RO"/>
              </w:rPr>
              <w:t>12</w:t>
            </w:r>
          </w:p>
        </w:tc>
        <w:tc>
          <w:tcPr>
            <w:tcW w:w="709" w:type="dxa"/>
          </w:tcPr>
          <w:p w:rsidR="009C290A" w:rsidRPr="00FA466C" w:rsidRDefault="009C290A" w:rsidP="00380E32">
            <w:pPr>
              <w:rPr>
                <w:b/>
                <w:sz w:val="22"/>
                <w:szCs w:val="22"/>
                <w:lang w:val="ro-RO"/>
              </w:rPr>
            </w:pPr>
            <w:r w:rsidRPr="00FA466C">
              <w:rPr>
                <w:b/>
                <w:sz w:val="22"/>
                <w:szCs w:val="22"/>
                <w:lang w:val="ro-RO"/>
              </w:rPr>
              <w:t>121</w:t>
            </w:r>
          </w:p>
        </w:tc>
        <w:tc>
          <w:tcPr>
            <w:tcW w:w="567" w:type="dxa"/>
          </w:tcPr>
          <w:p w:rsidR="009C290A" w:rsidRPr="00FA466C" w:rsidRDefault="009C290A" w:rsidP="00380E32">
            <w:pPr>
              <w:rPr>
                <w:b/>
                <w:sz w:val="22"/>
                <w:szCs w:val="22"/>
                <w:lang w:val="ro-RO"/>
              </w:rPr>
            </w:pPr>
            <w:r w:rsidRPr="00FA466C">
              <w:rPr>
                <w:b/>
                <w:sz w:val="22"/>
                <w:szCs w:val="22"/>
                <w:lang w:val="ro-RO"/>
              </w:rPr>
              <w:t>20</w:t>
            </w:r>
          </w:p>
        </w:tc>
        <w:tc>
          <w:tcPr>
            <w:tcW w:w="567" w:type="dxa"/>
          </w:tcPr>
          <w:p w:rsidR="009C290A" w:rsidRPr="00FA466C" w:rsidRDefault="009C290A" w:rsidP="00380E32">
            <w:pPr>
              <w:rPr>
                <w:b/>
                <w:sz w:val="22"/>
                <w:szCs w:val="22"/>
                <w:lang w:val="ro-RO"/>
              </w:rPr>
            </w:pPr>
            <w:r w:rsidRPr="00FA466C">
              <w:rPr>
                <w:b/>
                <w:sz w:val="22"/>
                <w:szCs w:val="22"/>
                <w:lang w:val="ro-RO"/>
              </w:rPr>
              <w:t>18</w:t>
            </w:r>
          </w:p>
        </w:tc>
        <w:tc>
          <w:tcPr>
            <w:tcW w:w="616" w:type="dxa"/>
          </w:tcPr>
          <w:p w:rsidR="009C290A" w:rsidRPr="00FA466C" w:rsidRDefault="009C290A" w:rsidP="00380E32">
            <w:pPr>
              <w:rPr>
                <w:b/>
                <w:sz w:val="22"/>
                <w:szCs w:val="22"/>
                <w:lang w:val="ro-RO"/>
              </w:rPr>
            </w:pPr>
            <w:r w:rsidRPr="00FA466C">
              <w:rPr>
                <w:b/>
                <w:sz w:val="22"/>
                <w:szCs w:val="22"/>
                <w:lang w:val="ro-RO"/>
              </w:rPr>
              <w:t>13</w:t>
            </w:r>
          </w:p>
        </w:tc>
        <w:tc>
          <w:tcPr>
            <w:tcW w:w="735" w:type="dxa"/>
            <w:tcBorders>
              <w:right w:val="single" w:sz="4" w:space="0" w:color="auto"/>
            </w:tcBorders>
          </w:tcPr>
          <w:p w:rsidR="009C290A" w:rsidRPr="00FA466C" w:rsidRDefault="009C290A" w:rsidP="00380E32">
            <w:pPr>
              <w:jc w:val="right"/>
              <w:rPr>
                <w:b/>
                <w:sz w:val="22"/>
                <w:szCs w:val="22"/>
                <w:lang w:val="ro-RO"/>
              </w:rPr>
            </w:pPr>
            <w:r w:rsidRPr="00FA466C">
              <w:rPr>
                <w:b/>
                <w:sz w:val="22"/>
                <w:szCs w:val="22"/>
                <w:lang w:val="ro-RO"/>
              </w:rPr>
              <w:t>b)</w:t>
            </w:r>
          </w:p>
        </w:tc>
        <w:tc>
          <w:tcPr>
            <w:tcW w:w="742" w:type="dxa"/>
            <w:tcBorders>
              <w:left w:val="single" w:sz="4" w:space="0" w:color="auto"/>
            </w:tcBorders>
          </w:tcPr>
          <w:p w:rsidR="009C290A" w:rsidRPr="00FA466C" w:rsidRDefault="009C290A" w:rsidP="00380E32">
            <w:pPr>
              <w:rPr>
                <w:b/>
                <w:sz w:val="22"/>
                <w:szCs w:val="22"/>
                <w:lang w:val="ro-RO"/>
              </w:rPr>
            </w:pPr>
            <w:r w:rsidRPr="00FA466C">
              <w:rPr>
                <w:b/>
                <w:sz w:val="22"/>
                <w:szCs w:val="22"/>
                <w:lang w:val="ro-RO"/>
              </w:rPr>
              <w:t>121</w:t>
            </w:r>
          </w:p>
        </w:tc>
        <w:tc>
          <w:tcPr>
            <w:tcW w:w="736" w:type="dxa"/>
          </w:tcPr>
          <w:p w:rsidR="009C290A" w:rsidRPr="00FA466C" w:rsidRDefault="009C290A" w:rsidP="00380E32">
            <w:pPr>
              <w:rPr>
                <w:b/>
                <w:sz w:val="22"/>
                <w:szCs w:val="22"/>
                <w:lang w:val="ro-RO"/>
              </w:rPr>
            </w:pPr>
          </w:p>
        </w:tc>
        <w:tc>
          <w:tcPr>
            <w:tcW w:w="742" w:type="dxa"/>
          </w:tcPr>
          <w:p w:rsidR="009C290A" w:rsidRPr="00FA466C" w:rsidRDefault="009C290A" w:rsidP="00380E32">
            <w:pPr>
              <w:rPr>
                <w:b/>
                <w:sz w:val="22"/>
                <w:szCs w:val="22"/>
                <w:lang w:val="ro-RO"/>
              </w:rPr>
            </w:pPr>
          </w:p>
        </w:tc>
        <w:tc>
          <w:tcPr>
            <w:tcW w:w="736" w:type="dxa"/>
          </w:tcPr>
          <w:p w:rsidR="009C290A" w:rsidRPr="00FA466C" w:rsidRDefault="009C290A" w:rsidP="00380E32">
            <w:pPr>
              <w:rPr>
                <w:b/>
                <w:sz w:val="22"/>
                <w:szCs w:val="22"/>
                <w:lang w:val="ro-RO"/>
              </w:rPr>
            </w:pPr>
          </w:p>
        </w:tc>
        <w:tc>
          <w:tcPr>
            <w:tcW w:w="736" w:type="dxa"/>
          </w:tcPr>
          <w:p w:rsidR="009C290A" w:rsidRPr="00FA466C" w:rsidRDefault="009C290A" w:rsidP="00380E32">
            <w:pPr>
              <w:rPr>
                <w:b/>
                <w:sz w:val="22"/>
                <w:szCs w:val="22"/>
                <w:lang w:val="ro-RO"/>
              </w:rPr>
            </w:pPr>
          </w:p>
        </w:tc>
        <w:tc>
          <w:tcPr>
            <w:tcW w:w="736" w:type="dxa"/>
          </w:tcPr>
          <w:p w:rsidR="009C290A" w:rsidRPr="00FA466C" w:rsidRDefault="009C290A" w:rsidP="00380E32">
            <w:pPr>
              <w:rPr>
                <w:b/>
                <w:sz w:val="22"/>
                <w:szCs w:val="22"/>
                <w:lang w:val="ro-RO"/>
              </w:rPr>
            </w:pPr>
          </w:p>
        </w:tc>
      </w:tr>
      <w:tr w:rsidR="009C290A" w:rsidRPr="00FA466C" w:rsidTr="000A25A2">
        <w:trPr>
          <w:jc w:val="center"/>
        </w:trPr>
        <w:tc>
          <w:tcPr>
            <w:tcW w:w="709" w:type="dxa"/>
          </w:tcPr>
          <w:p w:rsidR="009C290A" w:rsidRPr="00FA466C" w:rsidRDefault="009C290A" w:rsidP="00380E32">
            <w:pPr>
              <w:rPr>
                <w:b/>
                <w:sz w:val="22"/>
                <w:szCs w:val="22"/>
                <w:lang w:val="ro-RO"/>
              </w:rPr>
            </w:pPr>
          </w:p>
        </w:tc>
        <w:tc>
          <w:tcPr>
            <w:tcW w:w="567" w:type="dxa"/>
          </w:tcPr>
          <w:p w:rsidR="009C290A" w:rsidRPr="00FA466C" w:rsidRDefault="009C290A" w:rsidP="00380E32">
            <w:pPr>
              <w:rPr>
                <w:b/>
                <w:sz w:val="22"/>
                <w:szCs w:val="22"/>
                <w:lang w:val="ro-RO"/>
              </w:rPr>
            </w:pPr>
          </w:p>
        </w:tc>
        <w:tc>
          <w:tcPr>
            <w:tcW w:w="709" w:type="dxa"/>
          </w:tcPr>
          <w:p w:rsidR="009C290A" w:rsidRPr="00FA466C" w:rsidRDefault="009C290A" w:rsidP="00380E32">
            <w:pPr>
              <w:rPr>
                <w:b/>
                <w:sz w:val="22"/>
                <w:szCs w:val="22"/>
                <w:lang w:val="ro-RO"/>
              </w:rPr>
            </w:pPr>
          </w:p>
        </w:tc>
        <w:tc>
          <w:tcPr>
            <w:tcW w:w="567" w:type="dxa"/>
          </w:tcPr>
          <w:p w:rsidR="009C290A" w:rsidRPr="00FA466C" w:rsidRDefault="009C290A" w:rsidP="00380E32">
            <w:pPr>
              <w:rPr>
                <w:b/>
                <w:sz w:val="22"/>
                <w:szCs w:val="22"/>
                <w:lang w:val="ro-RO"/>
              </w:rPr>
            </w:pPr>
          </w:p>
        </w:tc>
        <w:tc>
          <w:tcPr>
            <w:tcW w:w="567" w:type="dxa"/>
          </w:tcPr>
          <w:p w:rsidR="009C290A" w:rsidRPr="00FA466C" w:rsidRDefault="009C290A" w:rsidP="00380E32">
            <w:pPr>
              <w:rPr>
                <w:b/>
                <w:sz w:val="22"/>
                <w:szCs w:val="22"/>
                <w:lang w:val="ro-RO"/>
              </w:rPr>
            </w:pPr>
          </w:p>
        </w:tc>
        <w:tc>
          <w:tcPr>
            <w:tcW w:w="616" w:type="dxa"/>
          </w:tcPr>
          <w:p w:rsidR="009C290A" w:rsidRPr="00FA466C" w:rsidRDefault="009C290A" w:rsidP="00380E32">
            <w:pPr>
              <w:rPr>
                <w:b/>
                <w:sz w:val="22"/>
                <w:szCs w:val="22"/>
                <w:lang w:val="ro-RO"/>
              </w:rPr>
            </w:pPr>
          </w:p>
        </w:tc>
        <w:tc>
          <w:tcPr>
            <w:tcW w:w="735" w:type="dxa"/>
            <w:tcBorders>
              <w:right w:val="single" w:sz="4" w:space="0" w:color="auto"/>
            </w:tcBorders>
          </w:tcPr>
          <w:p w:rsidR="009C290A" w:rsidRPr="00FA466C" w:rsidRDefault="009C290A" w:rsidP="00380E32">
            <w:pPr>
              <w:jc w:val="right"/>
              <w:rPr>
                <w:b/>
                <w:sz w:val="22"/>
                <w:szCs w:val="22"/>
                <w:lang w:val="ro-RO"/>
              </w:rPr>
            </w:pPr>
          </w:p>
        </w:tc>
        <w:tc>
          <w:tcPr>
            <w:tcW w:w="742" w:type="dxa"/>
            <w:tcBorders>
              <w:left w:val="single" w:sz="4" w:space="0" w:color="auto"/>
            </w:tcBorders>
          </w:tcPr>
          <w:p w:rsidR="009C290A" w:rsidRPr="00FA466C" w:rsidRDefault="009C290A" w:rsidP="00380E32">
            <w:pPr>
              <w:rPr>
                <w:b/>
                <w:sz w:val="22"/>
                <w:szCs w:val="22"/>
                <w:lang w:val="ro-RO"/>
              </w:rPr>
            </w:pPr>
            <w:r w:rsidRPr="00FA466C">
              <w:rPr>
                <w:b/>
                <w:sz w:val="22"/>
                <w:szCs w:val="22"/>
                <w:lang w:val="ro-RO"/>
              </w:rPr>
              <w:t>3</w:t>
            </w:r>
          </w:p>
        </w:tc>
        <w:tc>
          <w:tcPr>
            <w:tcW w:w="736" w:type="dxa"/>
          </w:tcPr>
          <w:p w:rsidR="009C290A" w:rsidRPr="00FA466C" w:rsidRDefault="009C290A" w:rsidP="00380E32">
            <w:pPr>
              <w:rPr>
                <w:b/>
                <w:sz w:val="22"/>
                <w:szCs w:val="22"/>
                <w:lang w:val="ro-RO"/>
              </w:rPr>
            </w:pPr>
          </w:p>
        </w:tc>
        <w:tc>
          <w:tcPr>
            <w:tcW w:w="742" w:type="dxa"/>
          </w:tcPr>
          <w:p w:rsidR="009C290A" w:rsidRPr="00FA466C" w:rsidRDefault="009C290A" w:rsidP="00380E32">
            <w:pPr>
              <w:rPr>
                <w:b/>
                <w:sz w:val="22"/>
                <w:szCs w:val="22"/>
                <w:lang w:val="ro-RO"/>
              </w:rPr>
            </w:pPr>
          </w:p>
        </w:tc>
        <w:tc>
          <w:tcPr>
            <w:tcW w:w="736" w:type="dxa"/>
          </w:tcPr>
          <w:p w:rsidR="009C290A" w:rsidRPr="00FA466C" w:rsidRDefault="009C290A" w:rsidP="00380E32">
            <w:pPr>
              <w:rPr>
                <w:b/>
                <w:sz w:val="22"/>
                <w:szCs w:val="22"/>
                <w:lang w:val="ro-RO"/>
              </w:rPr>
            </w:pPr>
          </w:p>
        </w:tc>
        <w:tc>
          <w:tcPr>
            <w:tcW w:w="736" w:type="dxa"/>
          </w:tcPr>
          <w:p w:rsidR="009C290A" w:rsidRPr="00FA466C" w:rsidRDefault="009C290A" w:rsidP="00380E32">
            <w:pPr>
              <w:rPr>
                <w:b/>
                <w:sz w:val="22"/>
                <w:szCs w:val="22"/>
                <w:lang w:val="ro-RO"/>
              </w:rPr>
            </w:pPr>
          </w:p>
        </w:tc>
        <w:tc>
          <w:tcPr>
            <w:tcW w:w="736" w:type="dxa"/>
          </w:tcPr>
          <w:p w:rsidR="009C290A" w:rsidRPr="00FA466C" w:rsidRDefault="009C290A" w:rsidP="00380E32">
            <w:pPr>
              <w:rPr>
                <w:b/>
                <w:sz w:val="22"/>
                <w:szCs w:val="22"/>
                <w:lang w:val="ro-RO"/>
              </w:rPr>
            </w:pPr>
          </w:p>
        </w:tc>
      </w:tr>
      <w:tr w:rsidR="009C290A" w:rsidRPr="00FA466C" w:rsidTr="000A25A2">
        <w:trPr>
          <w:jc w:val="center"/>
        </w:trPr>
        <w:tc>
          <w:tcPr>
            <w:tcW w:w="709" w:type="dxa"/>
          </w:tcPr>
          <w:p w:rsidR="009C290A" w:rsidRPr="00FA466C" w:rsidRDefault="009C290A" w:rsidP="00380E32">
            <w:pPr>
              <w:rPr>
                <w:b/>
                <w:sz w:val="22"/>
                <w:szCs w:val="22"/>
                <w:lang w:val="ro-RO"/>
              </w:rPr>
            </w:pPr>
          </w:p>
        </w:tc>
        <w:tc>
          <w:tcPr>
            <w:tcW w:w="567" w:type="dxa"/>
          </w:tcPr>
          <w:p w:rsidR="009C290A" w:rsidRPr="00FA466C" w:rsidRDefault="009C290A" w:rsidP="00380E32">
            <w:pPr>
              <w:rPr>
                <w:b/>
                <w:sz w:val="22"/>
                <w:szCs w:val="22"/>
                <w:lang w:val="ro-RO"/>
              </w:rPr>
            </w:pPr>
          </w:p>
        </w:tc>
        <w:tc>
          <w:tcPr>
            <w:tcW w:w="709" w:type="dxa"/>
          </w:tcPr>
          <w:p w:rsidR="009C290A" w:rsidRPr="00FA466C" w:rsidRDefault="009C290A" w:rsidP="00380E32">
            <w:pPr>
              <w:rPr>
                <w:b/>
                <w:sz w:val="22"/>
                <w:szCs w:val="22"/>
                <w:lang w:val="ro-RO"/>
              </w:rPr>
            </w:pPr>
          </w:p>
        </w:tc>
        <w:tc>
          <w:tcPr>
            <w:tcW w:w="567" w:type="dxa"/>
          </w:tcPr>
          <w:p w:rsidR="009C290A" w:rsidRPr="00FA466C" w:rsidRDefault="009C290A" w:rsidP="00380E32">
            <w:pPr>
              <w:rPr>
                <w:b/>
                <w:sz w:val="22"/>
                <w:szCs w:val="22"/>
                <w:lang w:val="ro-RO"/>
              </w:rPr>
            </w:pPr>
          </w:p>
        </w:tc>
        <w:tc>
          <w:tcPr>
            <w:tcW w:w="567" w:type="dxa"/>
          </w:tcPr>
          <w:p w:rsidR="009C290A" w:rsidRPr="00FA466C" w:rsidRDefault="009C290A" w:rsidP="00380E32">
            <w:pPr>
              <w:rPr>
                <w:b/>
                <w:sz w:val="22"/>
                <w:szCs w:val="22"/>
                <w:lang w:val="ro-RO"/>
              </w:rPr>
            </w:pPr>
          </w:p>
        </w:tc>
        <w:tc>
          <w:tcPr>
            <w:tcW w:w="616" w:type="dxa"/>
          </w:tcPr>
          <w:p w:rsidR="009C290A" w:rsidRPr="00FA466C" w:rsidRDefault="009C290A" w:rsidP="00380E32">
            <w:pPr>
              <w:rPr>
                <w:b/>
                <w:sz w:val="22"/>
                <w:szCs w:val="22"/>
                <w:lang w:val="ro-RO"/>
              </w:rPr>
            </w:pPr>
          </w:p>
        </w:tc>
        <w:tc>
          <w:tcPr>
            <w:tcW w:w="735" w:type="dxa"/>
            <w:tcBorders>
              <w:right w:val="single" w:sz="4" w:space="0" w:color="auto"/>
            </w:tcBorders>
          </w:tcPr>
          <w:p w:rsidR="009C290A" w:rsidRPr="00FA466C" w:rsidRDefault="009C290A" w:rsidP="00380E32">
            <w:pPr>
              <w:jc w:val="right"/>
              <w:rPr>
                <w:b/>
                <w:sz w:val="22"/>
                <w:szCs w:val="22"/>
                <w:lang w:val="ro-RO"/>
              </w:rPr>
            </w:pPr>
            <w:r w:rsidRPr="00FA466C">
              <w:rPr>
                <w:b/>
                <w:sz w:val="22"/>
                <w:szCs w:val="22"/>
                <w:lang w:val="ro-RO"/>
              </w:rPr>
              <w:t>c)</w:t>
            </w:r>
          </w:p>
        </w:tc>
        <w:tc>
          <w:tcPr>
            <w:tcW w:w="4428" w:type="dxa"/>
            <w:gridSpan w:val="6"/>
            <w:tcBorders>
              <w:left w:val="single" w:sz="4" w:space="0" w:color="auto"/>
            </w:tcBorders>
          </w:tcPr>
          <w:p w:rsidR="009C290A" w:rsidRPr="00FA466C" w:rsidRDefault="009C290A" w:rsidP="00380E32">
            <w:pPr>
              <w:rPr>
                <w:b/>
                <w:sz w:val="22"/>
                <w:szCs w:val="22"/>
                <w:lang w:val="ro-RO"/>
              </w:rPr>
            </w:pPr>
            <w:r w:rsidRPr="00FA466C">
              <w:rPr>
                <w:sz w:val="22"/>
                <w:szCs w:val="22"/>
                <w:lang w:val="ro-RO"/>
              </w:rPr>
              <w:t xml:space="preserve">Fişierul </w:t>
            </w:r>
            <w:r w:rsidRPr="00FA466C">
              <w:rPr>
                <w:b/>
                <w:sz w:val="22"/>
                <w:szCs w:val="22"/>
                <w:lang w:val="ro-RO"/>
              </w:rPr>
              <w:t xml:space="preserve">atestat.out </w:t>
            </w:r>
            <w:r w:rsidRPr="00FA466C">
              <w:rPr>
                <w:sz w:val="22"/>
                <w:szCs w:val="22"/>
                <w:lang w:val="ro-RO"/>
              </w:rPr>
              <w:t>conţine</w:t>
            </w:r>
            <w:r w:rsidRPr="00FA466C">
              <w:rPr>
                <w:b/>
                <w:sz w:val="22"/>
                <w:szCs w:val="22"/>
                <w:lang w:val="ro-RO"/>
              </w:rPr>
              <w:t>:</w:t>
            </w:r>
          </w:p>
        </w:tc>
      </w:tr>
      <w:tr w:rsidR="009C290A" w:rsidRPr="00FA466C" w:rsidTr="000A25A2">
        <w:trPr>
          <w:jc w:val="center"/>
        </w:trPr>
        <w:tc>
          <w:tcPr>
            <w:tcW w:w="709" w:type="dxa"/>
          </w:tcPr>
          <w:p w:rsidR="009C290A" w:rsidRPr="00FA466C" w:rsidRDefault="009C290A" w:rsidP="00380E32">
            <w:pPr>
              <w:rPr>
                <w:b/>
                <w:sz w:val="22"/>
                <w:szCs w:val="22"/>
                <w:lang w:val="ro-RO"/>
              </w:rPr>
            </w:pPr>
          </w:p>
        </w:tc>
        <w:tc>
          <w:tcPr>
            <w:tcW w:w="567" w:type="dxa"/>
          </w:tcPr>
          <w:p w:rsidR="009C290A" w:rsidRPr="00FA466C" w:rsidRDefault="009C290A" w:rsidP="00380E32">
            <w:pPr>
              <w:rPr>
                <w:b/>
                <w:sz w:val="22"/>
                <w:szCs w:val="22"/>
                <w:lang w:val="ro-RO"/>
              </w:rPr>
            </w:pPr>
          </w:p>
        </w:tc>
        <w:tc>
          <w:tcPr>
            <w:tcW w:w="709" w:type="dxa"/>
          </w:tcPr>
          <w:p w:rsidR="009C290A" w:rsidRPr="00FA466C" w:rsidRDefault="009C290A" w:rsidP="00380E32">
            <w:pPr>
              <w:rPr>
                <w:b/>
                <w:sz w:val="22"/>
                <w:szCs w:val="22"/>
                <w:lang w:val="ro-RO"/>
              </w:rPr>
            </w:pPr>
          </w:p>
        </w:tc>
        <w:tc>
          <w:tcPr>
            <w:tcW w:w="567" w:type="dxa"/>
          </w:tcPr>
          <w:p w:rsidR="009C290A" w:rsidRPr="00FA466C" w:rsidRDefault="009C290A" w:rsidP="00380E32">
            <w:pPr>
              <w:rPr>
                <w:b/>
                <w:sz w:val="22"/>
                <w:szCs w:val="22"/>
                <w:lang w:val="ro-RO"/>
              </w:rPr>
            </w:pPr>
          </w:p>
        </w:tc>
        <w:tc>
          <w:tcPr>
            <w:tcW w:w="567" w:type="dxa"/>
          </w:tcPr>
          <w:p w:rsidR="009C290A" w:rsidRPr="00FA466C" w:rsidRDefault="009C290A" w:rsidP="00380E32">
            <w:pPr>
              <w:rPr>
                <w:b/>
                <w:sz w:val="22"/>
                <w:szCs w:val="22"/>
                <w:lang w:val="ro-RO"/>
              </w:rPr>
            </w:pPr>
          </w:p>
        </w:tc>
        <w:tc>
          <w:tcPr>
            <w:tcW w:w="616" w:type="dxa"/>
          </w:tcPr>
          <w:p w:rsidR="009C290A" w:rsidRPr="00FA466C" w:rsidRDefault="009C290A" w:rsidP="00380E32">
            <w:pPr>
              <w:rPr>
                <w:b/>
                <w:sz w:val="22"/>
                <w:szCs w:val="22"/>
                <w:lang w:val="ro-RO"/>
              </w:rPr>
            </w:pPr>
          </w:p>
        </w:tc>
        <w:tc>
          <w:tcPr>
            <w:tcW w:w="735" w:type="dxa"/>
            <w:tcBorders>
              <w:right w:val="single" w:sz="4" w:space="0" w:color="auto"/>
            </w:tcBorders>
          </w:tcPr>
          <w:p w:rsidR="009C290A" w:rsidRPr="00FA466C" w:rsidRDefault="009C290A" w:rsidP="00380E32">
            <w:pPr>
              <w:rPr>
                <w:b/>
                <w:sz w:val="22"/>
                <w:szCs w:val="22"/>
                <w:lang w:val="ro-RO"/>
              </w:rPr>
            </w:pPr>
          </w:p>
        </w:tc>
        <w:tc>
          <w:tcPr>
            <w:tcW w:w="742" w:type="dxa"/>
            <w:tcBorders>
              <w:left w:val="single" w:sz="4" w:space="0" w:color="auto"/>
            </w:tcBorders>
          </w:tcPr>
          <w:p w:rsidR="009C290A" w:rsidRPr="00FA466C" w:rsidRDefault="009C290A" w:rsidP="00380E32">
            <w:pPr>
              <w:rPr>
                <w:b/>
                <w:sz w:val="22"/>
                <w:szCs w:val="22"/>
                <w:lang w:val="ro-RO"/>
              </w:rPr>
            </w:pPr>
            <w:r w:rsidRPr="00FA466C">
              <w:rPr>
                <w:b/>
                <w:sz w:val="22"/>
                <w:szCs w:val="22"/>
                <w:lang w:val="ro-RO"/>
              </w:rPr>
              <w:t>12</w:t>
            </w:r>
          </w:p>
        </w:tc>
        <w:tc>
          <w:tcPr>
            <w:tcW w:w="736" w:type="dxa"/>
          </w:tcPr>
          <w:p w:rsidR="009C290A" w:rsidRPr="00FA466C" w:rsidRDefault="009C290A" w:rsidP="00380E32">
            <w:pPr>
              <w:rPr>
                <w:b/>
                <w:sz w:val="22"/>
                <w:szCs w:val="22"/>
                <w:lang w:val="ro-RO"/>
              </w:rPr>
            </w:pPr>
            <w:r w:rsidRPr="00FA466C">
              <w:rPr>
                <w:b/>
                <w:sz w:val="22"/>
                <w:szCs w:val="22"/>
                <w:lang w:val="ro-RO"/>
              </w:rPr>
              <w:t>20</w:t>
            </w:r>
          </w:p>
        </w:tc>
        <w:tc>
          <w:tcPr>
            <w:tcW w:w="742" w:type="dxa"/>
          </w:tcPr>
          <w:p w:rsidR="009C290A" w:rsidRPr="00FA466C" w:rsidRDefault="009C290A" w:rsidP="00380E32">
            <w:pPr>
              <w:rPr>
                <w:b/>
                <w:sz w:val="22"/>
                <w:szCs w:val="22"/>
                <w:lang w:val="ro-RO"/>
              </w:rPr>
            </w:pPr>
            <w:r w:rsidRPr="00FA466C">
              <w:rPr>
                <w:b/>
                <w:sz w:val="22"/>
                <w:szCs w:val="22"/>
                <w:lang w:val="ro-RO"/>
              </w:rPr>
              <w:t>18</w:t>
            </w:r>
          </w:p>
        </w:tc>
        <w:tc>
          <w:tcPr>
            <w:tcW w:w="736" w:type="dxa"/>
          </w:tcPr>
          <w:p w:rsidR="009C290A" w:rsidRPr="00FA466C" w:rsidRDefault="009C290A" w:rsidP="00380E32">
            <w:pPr>
              <w:rPr>
                <w:b/>
                <w:sz w:val="22"/>
                <w:szCs w:val="22"/>
                <w:lang w:val="ro-RO"/>
              </w:rPr>
            </w:pPr>
          </w:p>
        </w:tc>
        <w:tc>
          <w:tcPr>
            <w:tcW w:w="736" w:type="dxa"/>
          </w:tcPr>
          <w:p w:rsidR="009C290A" w:rsidRPr="00FA466C" w:rsidRDefault="009C290A" w:rsidP="00380E32">
            <w:pPr>
              <w:rPr>
                <w:b/>
                <w:sz w:val="22"/>
                <w:szCs w:val="22"/>
                <w:lang w:val="ro-RO"/>
              </w:rPr>
            </w:pPr>
          </w:p>
        </w:tc>
        <w:tc>
          <w:tcPr>
            <w:tcW w:w="736" w:type="dxa"/>
          </w:tcPr>
          <w:p w:rsidR="009C290A" w:rsidRPr="00FA466C" w:rsidRDefault="009C290A" w:rsidP="00380E32">
            <w:pPr>
              <w:rPr>
                <w:b/>
                <w:sz w:val="22"/>
                <w:szCs w:val="22"/>
                <w:lang w:val="ro-RO"/>
              </w:rPr>
            </w:pPr>
          </w:p>
        </w:tc>
      </w:tr>
    </w:tbl>
    <w:p w:rsidR="009C290A" w:rsidRPr="00FA466C" w:rsidRDefault="009C290A" w:rsidP="00380E32">
      <w:pPr>
        <w:pStyle w:val="Titlu"/>
        <w:jc w:val="both"/>
        <w:rPr>
          <w:sz w:val="22"/>
          <w:szCs w:val="22"/>
          <w:lang w:val="ro-RO"/>
        </w:rPr>
      </w:pPr>
    </w:p>
    <w:p w:rsidR="00941F19" w:rsidRPr="00FA466C" w:rsidRDefault="00941F19" w:rsidP="00380E32">
      <w:pPr>
        <w:pStyle w:val="Titlu"/>
        <w:jc w:val="both"/>
        <w:rPr>
          <w:sz w:val="22"/>
          <w:szCs w:val="22"/>
          <w:lang w:val="ro-RO"/>
        </w:rPr>
      </w:pPr>
    </w:p>
    <w:p w:rsidR="000E7BCD" w:rsidRPr="00FA466C" w:rsidRDefault="000E7BCD" w:rsidP="00380E32">
      <w:pPr>
        <w:pStyle w:val="Titlu"/>
        <w:jc w:val="both"/>
        <w:rPr>
          <w:sz w:val="22"/>
          <w:szCs w:val="22"/>
          <w:lang w:val="ro-RO"/>
        </w:rPr>
      </w:pPr>
    </w:p>
    <w:p w:rsidR="000829B1" w:rsidRPr="00FA466C" w:rsidRDefault="000829B1" w:rsidP="00380E32">
      <w:pPr>
        <w:pStyle w:val="Titlu"/>
        <w:jc w:val="both"/>
        <w:rPr>
          <w:sz w:val="22"/>
          <w:szCs w:val="22"/>
          <w:lang w:val="ro-RO"/>
        </w:rPr>
      </w:pPr>
    </w:p>
    <w:p w:rsidR="009C290A" w:rsidRPr="000A25A2" w:rsidRDefault="009C290A" w:rsidP="000A25A2">
      <w:pPr>
        <w:pBdr>
          <w:top w:val="single" w:sz="12" w:space="1" w:color="auto"/>
        </w:pBdr>
        <w:autoSpaceDE w:val="0"/>
        <w:autoSpaceDN w:val="0"/>
        <w:adjustRightInd w:val="0"/>
        <w:jc w:val="both"/>
        <w:rPr>
          <w:b/>
          <w:bCs/>
          <w:i/>
          <w:iCs/>
          <w:sz w:val="22"/>
          <w:szCs w:val="22"/>
          <w:lang w:val="ro-RO"/>
        </w:rPr>
      </w:pPr>
      <w:r w:rsidRPr="000A25A2">
        <w:rPr>
          <w:b/>
          <w:bCs/>
          <w:i/>
          <w:iCs/>
          <w:sz w:val="22"/>
          <w:szCs w:val="22"/>
          <w:lang w:val="ro-RO"/>
        </w:rPr>
        <w:t>Subiectul nr. 8</w:t>
      </w:r>
    </w:p>
    <w:p w:rsidR="000A25A2" w:rsidRDefault="000A25A2" w:rsidP="000A25A2">
      <w:pPr>
        <w:jc w:val="both"/>
        <w:rPr>
          <w:sz w:val="22"/>
          <w:szCs w:val="22"/>
          <w:lang w:val="ro-RO"/>
        </w:rPr>
      </w:pPr>
    </w:p>
    <w:p w:rsidR="000829B1" w:rsidRPr="00FA466C" w:rsidRDefault="009C290A" w:rsidP="000A25A2">
      <w:pPr>
        <w:jc w:val="both"/>
        <w:rPr>
          <w:sz w:val="22"/>
          <w:szCs w:val="22"/>
          <w:lang w:val="ro-RO"/>
        </w:rPr>
      </w:pPr>
      <w:r w:rsidRPr="00FA466C">
        <w:rPr>
          <w:sz w:val="22"/>
          <w:szCs w:val="22"/>
          <w:lang w:val="ro-RO"/>
        </w:rPr>
        <w:t xml:space="preserve">Fişierul </w:t>
      </w:r>
      <w:r w:rsidRPr="00FA466C">
        <w:rPr>
          <w:b/>
          <w:sz w:val="22"/>
          <w:szCs w:val="22"/>
          <w:lang w:val="ro-RO"/>
        </w:rPr>
        <w:t>atestat.in</w:t>
      </w:r>
      <w:r w:rsidRPr="00FA466C">
        <w:rPr>
          <w:sz w:val="22"/>
          <w:szCs w:val="22"/>
          <w:lang w:val="ro-RO"/>
        </w:rPr>
        <w:t xml:space="preserve"> conţine două linii. </w:t>
      </w:r>
      <w:r w:rsidR="000829B1" w:rsidRPr="00FA466C">
        <w:rPr>
          <w:sz w:val="22"/>
          <w:szCs w:val="22"/>
          <w:lang w:val="ro-RO"/>
        </w:rPr>
        <w:t xml:space="preserve">Pe prima linie se găsește un număr natural nenul </w:t>
      </w:r>
      <w:r w:rsidR="000829B1" w:rsidRPr="00FA466C">
        <w:rPr>
          <w:b/>
          <w:sz w:val="22"/>
          <w:szCs w:val="22"/>
          <w:lang w:val="ro-RO"/>
        </w:rPr>
        <w:t>n</w:t>
      </w:r>
      <w:r w:rsidR="000829B1" w:rsidRPr="00FA466C">
        <w:rPr>
          <w:sz w:val="22"/>
          <w:szCs w:val="22"/>
          <w:lang w:val="ro-RO"/>
        </w:rPr>
        <w:t xml:space="preserve"> (</w:t>
      </w:r>
      <w:r w:rsidR="000829B1" w:rsidRPr="00FA466C">
        <w:rPr>
          <w:b/>
          <w:sz w:val="22"/>
          <w:szCs w:val="22"/>
          <w:lang w:val="ro-RO"/>
        </w:rPr>
        <w:t>n&lt;1000</w:t>
      </w:r>
      <w:r w:rsidR="000829B1" w:rsidRPr="00FA466C">
        <w:rPr>
          <w:sz w:val="22"/>
          <w:szCs w:val="22"/>
          <w:lang w:val="ro-RO"/>
        </w:rPr>
        <w:t xml:space="preserve">), iar pe cea de-a doua linie un şir de </w:t>
      </w:r>
      <w:r w:rsidR="000829B1" w:rsidRPr="00FA466C">
        <w:rPr>
          <w:b/>
          <w:sz w:val="22"/>
          <w:szCs w:val="22"/>
          <w:lang w:val="ro-RO"/>
        </w:rPr>
        <w:t>n</w:t>
      </w:r>
      <w:r w:rsidR="000829B1" w:rsidRPr="00FA466C">
        <w:rPr>
          <w:sz w:val="22"/>
          <w:szCs w:val="22"/>
          <w:lang w:val="ro-RO"/>
        </w:rPr>
        <w:t xml:space="preserve"> numere naturale, de cel mult </w:t>
      </w:r>
      <w:r w:rsidR="000829B1" w:rsidRPr="00FA466C">
        <w:rPr>
          <w:b/>
          <w:sz w:val="22"/>
          <w:szCs w:val="22"/>
          <w:lang w:val="ro-RO"/>
        </w:rPr>
        <w:t>4</w:t>
      </w:r>
      <w:r w:rsidR="000829B1" w:rsidRPr="00FA466C">
        <w:rPr>
          <w:sz w:val="22"/>
          <w:szCs w:val="22"/>
          <w:lang w:val="ro-RO"/>
        </w:rPr>
        <w:t xml:space="preserve"> cifre fiecare, separate prin câte un spaţiu. Şirul conţine cel puţin două numere pare.</w:t>
      </w:r>
    </w:p>
    <w:p w:rsidR="009C290A" w:rsidRPr="00FA466C" w:rsidRDefault="009C290A" w:rsidP="003D2AB7">
      <w:pPr>
        <w:jc w:val="both"/>
        <w:rPr>
          <w:sz w:val="22"/>
          <w:szCs w:val="22"/>
          <w:lang w:val="ro-RO"/>
        </w:rPr>
      </w:pPr>
      <w:r w:rsidRPr="00FA466C">
        <w:rPr>
          <w:sz w:val="22"/>
          <w:szCs w:val="22"/>
          <w:lang w:val="ro-RO"/>
        </w:rPr>
        <w:t>Să se scrie un program care:</w:t>
      </w:r>
    </w:p>
    <w:p w:rsidR="009C290A" w:rsidRPr="00FA466C" w:rsidRDefault="009C290A" w:rsidP="005F0001">
      <w:pPr>
        <w:numPr>
          <w:ilvl w:val="0"/>
          <w:numId w:val="6"/>
        </w:numPr>
        <w:tabs>
          <w:tab w:val="clear" w:pos="720"/>
          <w:tab w:val="num" w:pos="284"/>
        </w:tabs>
        <w:ind w:left="284" w:hanging="284"/>
        <w:jc w:val="both"/>
        <w:rPr>
          <w:sz w:val="22"/>
          <w:szCs w:val="22"/>
          <w:lang w:val="ro-RO"/>
        </w:rPr>
      </w:pPr>
      <w:r w:rsidRPr="00FA466C">
        <w:rPr>
          <w:sz w:val="22"/>
          <w:szCs w:val="22"/>
          <w:lang w:val="ro-RO"/>
        </w:rPr>
        <w:t xml:space="preserve">să afişeze pe ecran, </w:t>
      </w:r>
      <w:r w:rsidR="000829B1" w:rsidRPr="00FA466C">
        <w:rPr>
          <w:sz w:val="22"/>
          <w:szCs w:val="22"/>
          <w:lang w:val="ro-RO"/>
        </w:rPr>
        <w:t>pe prima</w:t>
      </w:r>
      <w:r w:rsidRPr="00FA466C">
        <w:rPr>
          <w:sz w:val="22"/>
          <w:szCs w:val="22"/>
          <w:lang w:val="ro-RO"/>
        </w:rPr>
        <w:t xml:space="preserve"> linie, toate numerele din şir, separate prin câte un spaţiu;</w:t>
      </w:r>
    </w:p>
    <w:p w:rsidR="009C290A" w:rsidRPr="00FA466C" w:rsidRDefault="009C290A" w:rsidP="005F0001">
      <w:pPr>
        <w:numPr>
          <w:ilvl w:val="0"/>
          <w:numId w:val="6"/>
        </w:numPr>
        <w:tabs>
          <w:tab w:val="clear" w:pos="720"/>
          <w:tab w:val="num" w:pos="284"/>
        </w:tabs>
        <w:ind w:left="284" w:hanging="284"/>
        <w:jc w:val="both"/>
        <w:rPr>
          <w:sz w:val="22"/>
          <w:szCs w:val="22"/>
          <w:lang w:val="ro-RO"/>
        </w:rPr>
      </w:pPr>
      <w:r w:rsidRPr="00FA466C">
        <w:rPr>
          <w:sz w:val="22"/>
          <w:szCs w:val="22"/>
          <w:lang w:val="ro-RO"/>
        </w:rPr>
        <w:t>să afişeze pe următoarea linie a ecranului, media aritmetică a</w:t>
      </w:r>
      <w:r w:rsidR="008272DF" w:rsidRPr="00FA466C">
        <w:rPr>
          <w:sz w:val="22"/>
          <w:szCs w:val="22"/>
          <w:lang w:val="ro-RO"/>
        </w:rPr>
        <w:t xml:space="preserve"> tuturor numerelor pare din şir</w:t>
      </w:r>
      <w:r w:rsidRPr="00FA466C">
        <w:rPr>
          <w:sz w:val="22"/>
          <w:szCs w:val="22"/>
          <w:lang w:val="ro-RO"/>
        </w:rPr>
        <w:t>;</w:t>
      </w:r>
    </w:p>
    <w:p w:rsidR="009C290A" w:rsidRPr="00FA466C" w:rsidRDefault="009C290A" w:rsidP="005F0001">
      <w:pPr>
        <w:numPr>
          <w:ilvl w:val="0"/>
          <w:numId w:val="6"/>
        </w:numPr>
        <w:tabs>
          <w:tab w:val="clear" w:pos="720"/>
          <w:tab w:val="num" w:pos="284"/>
        </w:tabs>
        <w:ind w:left="284" w:hanging="284"/>
        <w:jc w:val="both"/>
        <w:rPr>
          <w:sz w:val="22"/>
          <w:szCs w:val="22"/>
          <w:lang w:val="ro-RO"/>
        </w:rPr>
      </w:pPr>
      <w:r w:rsidRPr="00FA466C">
        <w:rPr>
          <w:sz w:val="22"/>
          <w:szCs w:val="22"/>
          <w:lang w:val="ro-RO"/>
        </w:rPr>
        <w:t xml:space="preserve">să scrie în fişierul </w:t>
      </w:r>
      <w:r w:rsidRPr="00FA466C">
        <w:rPr>
          <w:b/>
          <w:sz w:val="22"/>
          <w:szCs w:val="22"/>
          <w:lang w:val="ro-RO"/>
        </w:rPr>
        <w:t>atestat.out</w:t>
      </w:r>
      <w:r w:rsidRPr="00FA466C">
        <w:rPr>
          <w:sz w:val="22"/>
          <w:szCs w:val="22"/>
          <w:lang w:val="ro-RO"/>
        </w:rPr>
        <w:t xml:space="preserve"> separate prin câte un spaţiu, numerele de tip palindrom din şirul dat (dacă nu există astfel de numere, se va afişa mesajul “</w:t>
      </w:r>
      <w:r w:rsidRPr="00FA466C">
        <w:rPr>
          <w:b/>
          <w:w w:val="90"/>
          <w:sz w:val="22"/>
          <w:szCs w:val="22"/>
          <w:lang w:val="ro-RO"/>
        </w:rPr>
        <w:t>NU EXISTĂ</w:t>
      </w:r>
      <w:r w:rsidRPr="00FA466C">
        <w:rPr>
          <w:sz w:val="22"/>
          <w:szCs w:val="22"/>
          <w:lang w:val="ro-RO"/>
        </w:rPr>
        <w:t>”). Un număr este palindrom d</w:t>
      </w:r>
      <w:r w:rsidRPr="00FA466C">
        <w:rPr>
          <w:iCs/>
          <w:sz w:val="22"/>
          <w:szCs w:val="22"/>
          <w:lang w:val="ro-RO"/>
        </w:rPr>
        <w:t xml:space="preserve">acă citit de la stânga la dreapta este egal cu numărul citit de la dreapta la stânga, de exemplu: </w:t>
      </w:r>
      <w:r w:rsidRPr="00FA466C">
        <w:rPr>
          <w:b/>
          <w:iCs/>
          <w:sz w:val="22"/>
          <w:szCs w:val="22"/>
          <w:lang w:val="ro-RO"/>
        </w:rPr>
        <w:t>33</w:t>
      </w:r>
      <w:r w:rsidRPr="00FA466C">
        <w:rPr>
          <w:iCs/>
          <w:sz w:val="22"/>
          <w:szCs w:val="22"/>
          <w:lang w:val="ro-RO"/>
        </w:rPr>
        <w:t>,</w:t>
      </w:r>
      <w:r w:rsidR="00782FA9">
        <w:rPr>
          <w:iCs/>
          <w:sz w:val="22"/>
          <w:szCs w:val="22"/>
          <w:lang w:val="ro-RO"/>
        </w:rPr>
        <w:t xml:space="preserve"> </w:t>
      </w:r>
      <w:r w:rsidRPr="00FA466C">
        <w:rPr>
          <w:b/>
          <w:iCs/>
          <w:sz w:val="22"/>
          <w:szCs w:val="22"/>
          <w:lang w:val="ro-RO"/>
        </w:rPr>
        <w:t>141</w:t>
      </w:r>
      <w:r w:rsidRPr="00FA466C">
        <w:rPr>
          <w:iCs/>
          <w:sz w:val="22"/>
          <w:szCs w:val="22"/>
          <w:lang w:val="ro-RO"/>
        </w:rPr>
        <w:t xml:space="preserve">, </w:t>
      </w:r>
      <w:r w:rsidRPr="00FA466C">
        <w:rPr>
          <w:b/>
          <w:iCs/>
          <w:sz w:val="22"/>
          <w:szCs w:val="22"/>
          <w:lang w:val="ro-RO"/>
        </w:rPr>
        <w:t>2552</w:t>
      </w:r>
      <w:r w:rsidRPr="00FA466C">
        <w:rPr>
          <w:iCs/>
          <w:sz w:val="22"/>
          <w:szCs w:val="22"/>
          <w:lang w:val="ro-RO"/>
        </w:rPr>
        <w:t>.</w:t>
      </w:r>
    </w:p>
    <w:p w:rsidR="009C290A" w:rsidRPr="00FA466C" w:rsidRDefault="009C290A" w:rsidP="005F0001">
      <w:pPr>
        <w:rPr>
          <w:sz w:val="22"/>
          <w:szCs w:val="22"/>
          <w:lang w:val="ro-RO"/>
        </w:rPr>
      </w:pPr>
      <w:r w:rsidRPr="00FA466C">
        <w:rPr>
          <w:b/>
          <w:sz w:val="22"/>
          <w:szCs w:val="22"/>
          <w:lang w:val="ro-RO"/>
        </w:rPr>
        <w:t>Notă</w:t>
      </w:r>
      <w:r w:rsidRPr="00FA466C">
        <w:rPr>
          <w:sz w:val="22"/>
          <w:szCs w:val="22"/>
          <w:lang w:val="ro-RO"/>
        </w:rPr>
        <w:t>: Programul va conţine cel puţin un subprogram definit de utilizator.</w:t>
      </w:r>
    </w:p>
    <w:p w:rsidR="009C290A" w:rsidRPr="00FA466C" w:rsidRDefault="009C290A" w:rsidP="00380E32">
      <w:pPr>
        <w:jc w:val="both"/>
        <w:rPr>
          <w:b/>
          <w:sz w:val="22"/>
          <w:szCs w:val="22"/>
          <w:lang w:val="ro-RO"/>
        </w:rPr>
      </w:pPr>
    </w:p>
    <w:p w:rsidR="009C290A" w:rsidRPr="00FA466C" w:rsidRDefault="009C290A" w:rsidP="00380E32">
      <w:pPr>
        <w:jc w:val="both"/>
        <w:rPr>
          <w:b/>
          <w:sz w:val="22"/>
          <w:szCs w:val="22"/>
          <w:lang w:val="ro-RO"/>
        </w:rPr>
      </w:pPr>
      <w:r w:rsidRPr="00FA466C">
        <w:rPr>
          <w:b/>
          <w:sz w:val="22"/>
          <w:szCs w:val="22"/>
          <w:lang w:val="ro-RO"/>
        </w:rPr>
        <w:t>Exemplu:</w:t>
      </w:r>
    </w:p>
    <w:tbl>
      <w:tblPr>
        <w:tblW w:w="0" w:type="auto"/>
        <w:jc w:val="center"/>
        <w:tblLook w:val="01E0" w:firstRow="1" w:lastRow="1" w:firstColumn="1" w:lastColumn="1" w:noHBand="0" w:noVBand="0"/>
      </w:tblPr>
      <w:tblGrid>
        <w:gridCol w:w="656"/>
        <w:gridCol w:w="567"/>
        <w:gridCol w:w="527"/>
        <w:gridCol w:w="736"/>
        <w:gridCol w:w="727"/>
        <w:gridCol w:w="746"/>
        <w:gridCol w:w="727"/>
        <w:gridCol w:w="747"/>
        <w:gridCol w:w="737"/>
        <w:gridCol w:w="747"/>
        <w:gridCol w:w="737"/>
        <w:gridCol w:w="728"/>
        <w:gridCol w:w="747"/>
      </w:tblGrid>
      <w:tr w:rsidR="009C290A" w:rsidRPr="00FA466C" w:rsidTr="0024753E">
        <w:trPr>
          <w:jc w:val="center"/>
        </w:trPr>
        <w:tc>
          <w:tcPr>
            <w:tcW w:w="4597" w:type="dxa"/>
            <w:gridSpan w:val="7"/>
            <w:tcBorders>
              <w:bottom w:val="single" w:sz="4" w:space="0" w:color="auto"/>
              <w:right w:val="single" w:sz="4" w:space="0" w:color="auto"/>
            </w:tcBorders>
          </w:tcPr>
          <w:p w:rsidR="009C290A" w:rsidRPr="00FA466C" w:rsidRDefault="009C290A" w:rsidP="00380E32">
            <w:pPr>
              <w:jc w:val="both"/>
              <w:rPr>
                <w:sz w:val="22"/>
                <w:szCs w:val="22"/>
                <w:lang w:val="ro-RO"/>
              </w:rPr>
            </w:pPr>
            <w:r w:rsidRPr="00FA466C">
              <w:rPr>
                <w:b/>
                <w:sz w:val="22"/>
                <w:szCs w:val="22"/>
                <w:lang w:val="ro-RO"/>
              </w:rPr>
              <w:t>atestat.in</w:t>
            </w:r>
          </w:p>
        </w:tc>
        <w:tc>
          <w:tcPr>
            <w:tcW w:w="4443" w:type="dxa"/>
            <w:gridSpan w:val="6"/>
            <w:tcBorders>
              <w:left w:val="single" w:sz="4" w:space="0" w:color="auto"/>
              <w:bottom w:val="single" w:sz="4" w:space="0" w:color="auto"/>
            </w:tcBorders>
          </w:tcPr>
          <w:p w:rsidR="009C290A" w:rsidRPr="00FA466C" w:rsidRDefault="009C290A" w:rsidP="00380E32">
            <w:pPr>
              <w:jc w:val="both"/>
              <w:rPr>
                <w:sz w:val="22"/>
                <w:szCs w:val="22"/>
                <w:lang w:val="ro-RO"/>
              </w:rPr>
            </w:pPr>
            <w:r w:rsidRPr="00FA466C">
              <w:rPr>
                <w:b/>
                <w:sz w:val="22"/>
                <w:szCs w:val="22"/>
                <w:lang w:val="ro-RO"/>
              </w:rPr>
              <w:t>Date de ieşire:</w:t>
            </w:r>
          </w:p>
        </w:tc>
      </w:tr>
      <w:tr w:rsidR="009C290A" w:rsidRPr="00FA466C" w:rsidTr="0024753E">
        <w:trPr>
          <w:jc w:val="center"/>
        </w:trPr>
        <w:tc>
          <w:tcPr>
            <w:tcW w:w="567"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6</w:t>
            </w:r>
          </w:p>
        </w:tc>
        <w:tc>
          <w:tcPr>
            <w:tcW w:w="567" w:type="dxa"/>
            <w:tcBorders>
              <w:top w:val="single" w:sz="4" w:space="0" w:color="auto"/>
            </w:tcBorders>
          </w:tcPr>
          <w:p w:rsidR="009C290A" w:rsidRPr="00FA466C" w:rsidRDefault="009C290A" w:rsidP="00380E32">
            <w:pPr>
              <w:rPr>
                <w:b/>
                <w:sz w:val="22"/>
                <w:szCs w:val="22"/>
                <w:lang w:val="ro-RO"/>
              </w:rPr>
            </w:pPr>
          </w:p>
        </w:tc>
        <w:tc>
          <w:tcPr>
            <w:tcW w:w="527" w:type="dxa"/>
            <w:tcBorders>
              <w:top w:val="single" w:sz="4" w:space="0" w:color="auto"/>
            </w:tcBorders>
          </w:tcPr>
          <w:p w:rsidR="009C290A" w:rsidRPr="00FA466C" w:rsidRDefault="009C290A" w:rsidP="00380E32">
            <w:pPr>
              <w:rPr>
                <w:b/>
                <w:sz w:val="22"/>
                <w:szCs w:val="22"/>
                <w:lang w:val="ro-RO"/>
              </w:rPr>
            </w:pPr>
          </w:p>
        </w:tc>
        <w:tc>
          <w:tcPr>
            <w:tcW w:w="736" w:type="dxa"/>
            <w:tcBorders>
              <w:top w:val="single" w:sz="4" w:space="0" w:color="auto"/>
            </w:tcBorders>
          </w:tcPr>
          <w:p w:rsidR="009C290A" w:rsidRPr="00FA466C" w:rsidRDefault="009C290A" w:rsidP="00380E32">
            <w:pPr>
              <w:rPr>
                <w:b/>
                <w:sz w:val="22"/>
                <w:szCs w:val="22"/>
                <w:lang w:val="ro-RO"/>
              </w:rPr>
            </w:pPr>
          </w:p>
        </w:tc>
        <w:tc>
          <w:tcPr>
            <w:tcW w:w="727" w:type="dxa"/>
            <w:tcBorders>
              <w:top w:val="single" w:sz="4" w:space="0" w:color="auto"/>
            </w:tcBorders>
          </w:tcPr>
          <w:p w:rsidR="009C290A" w:rsidRPr="00FA466C" w:rsidRDefault="009C290A" w:rsidP="00380E32">
            <w:pPr>
              <w:rPr>
                <w:b/>
                <w:sz w:val="22"/>
                <w:szCs w:val="22"/>
                <w:lang w:val="ro-RO"/>
              </w:rPr>
            </w:pPr>
          </w:p>
        </w:tc>
        <w:tc>
          <w:tcPr>
            <w:tcW w:w="746" w:type="dxa"/>
            <w:tcBorders>
              <w:top w:val="single" w:sz="4" w:space="0" w:color="auto"/>
            </w:tcBorders>
          </w:tcPr>
          <w:p w:rsidR="009C290A" w:rsidRPr="00FA466C" w:rsidRDefault="009C290A" w:rsidP="00380E32">
            <w:pPr>
              <w:rPr>
                <w:b/>
                <w:sz w:val="22"/>
                <w:szCs w:val="22"/>
                <w:lang w:val="ro-RO"/>
              </w:rPr>
            </w:pPr>
          </w:p>
        </w:tc>
        <w:tc>
          <w:tcPr>
            <w:tcW w:w="727" w:type="dxa"/>
            <w:tcBorders>
              <w:top w:val="single" w:sz="4" w:space="0" w:color="auto"/>
              <w:right w:val="single" w:sz="4" w:space="0" w:color="auto"/>
            </w:tcBorders>
          </w:tcPr>
          <w:p w:rsidR="009C290A" w:rsidRPr="00FA466C" w:rsidRDefault="009C290A" w:rsidP="00380E32">
            <w:pPr>
              <w:rPr>
                <w:b/>
                <w:sz w:val="22"/>
                <w:szCs w:val="22"/>
                <w:lang w:val="ro-RO"/>
              </w:rPr>
            </w:pPr>
            <w:r w:rsidRPr="00FA466C">
              <w:rPr>
                <w:b/>
                <w:sz w:val="22"/>
                <w:szCs w:val="22"/>
                <w:lang w:val="ro-RO"/>
              </w:rPr>
              <w:t>a)</w:t>
            </w:r>
          </w:p>
        </w:tc>
        <w:tc>
          <w:tcPr>
            <w:tcW w:w="747" w:type="dxa"/>
            <w:tcBorders>
              <w:top w:val="single" w:sz="4" w:space="0" w:color="auto"/>
              <w:left w:val="single" w:sz="4" w:space="0" w:color="auto"/>
            </w:tcBorders>
          </w:tcPr>
          <w:p w:rsidR="009C290A" w:rsidRPr="00FA466C" w:rsidRDefault="009C290A" w:rsidP="00380E32">
            <w:pPr>
              <w:rPr>
                <w:b/>
                <w:sz w:val="22"/>
                <w:szCs w:val="22"/>
                <w:lang w:val="ro-RO"/>
              </w:rPr>
            </w:pPr>
            <w:r w:rsidRPr="00FA466C">
              <w:rPr>
                <w:b/>
                <w:sz w:val="22"/>
                <w:szCs w:val="22"/>
                <w:lang w:val="ro-RO"/>
              </w:rPr>
              <w:t>2552</w:t>
            </w:r>
          </w:p>
        </w:tc>
        <w:tc>
          <w:tcPr>
            <w:tcW w:w="737"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56</w:t>
            </w:r>
          </w:p>
        </w:tc>
        <w:tc>
          <w:tcPr>
            <w:tcW w:w="747"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32</w:t>
            </w:r>
          </w:p>
        </w:tc>
        <w:tc>
          <w:tcPr>
            <w:tcW w:w="737"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444</w:t>
            </w:r>
          </w:p>
        </w:tc>
        <w:tc>
          <w:tcPr>
            <w:tcW w:w="728"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46</w:t>
            </w:r>
          </w:p>
        </w:tc>
        <w:tc>
          <w:tcPr>
            <w:tcW w:w="747"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1221</w:t>
            </w:r>
          </w:p>
        </w:tc>
      </w:tr>
      <w:tr w:rsidR="009C290A" w:rsidRPr="00FA466C" w:rsidTr="0024753E">
        <w:trPr>
          <w:jc w:val="center"/>
        </w:trPr>
        <w:tc>
          <w:tcPr>
            <w:tcW w:w="567" w:type="dxa"/>
          </w:tcPr>
          <w:p w:rsidR="009C290A" w:rsidRPr="00FA466C" w:rsidRDefault="009C290A" w:rsidP="00380E32">
            <w:pPr>
              <w:rPr>
                <w:b/>
                <w:sz w:val="22"/>
                <w:szCs w:val="22"/>
                <w:lang w:val="ro-RO"/>
              </w:rPr>
            </w:pPr>
            <w:r w:rsidRPr="00FA466C">
              <w:rPr>
                <w:b/>
                <w:sz w:val="22"/>
                <w:szCs w:val="22"/>
                <w:lang w:val="ro-RO"/>
              </w:rPr>
              <w:t>2552</w:t>
            </w:r>
          </w:p>
        </w:tc>
        <w:tc>
          <w:tcPr>
            <w:tcW w:w="567" w:type="dxa"/>
          </w:tcPr>
          <w:p w:rsidR="009C290A" w:rsidRPr="00FA466C" w:rsidRDefault="009C290A" w:rsidP="00380E32">
            <w:pPr>
              <w:rPr>
                <w:b/>
                <w:sz w:val="22"/>
                <w:szCs w:val="22"/>
                <w:lang w:val="ro-RO"/>
              </w:rPr>
            </w:pPr>
            <w:r w:rsidRPr="00FA466C">
              <w:rPr>
                <w:b/>
                <w:sz w:val="22"/>
                <w:szCs w:val="22"/>
                <w:lang w:val="ro-RO"/>
              </w:rPr>
              <w:t>56</w:t>
            </w:r>
          </w:p>
        </w:tc>
        <w:tc>
          <w:tcPr>
            <w:tcW w:w="527" w:type="dxa"/>
          </w:tcPr>
          <w:p w:rsidR="009C290A" w:rsidRPr="00FA466C" w:rsidRDefault="009C290A" w:rsidP="00380E32">
            <w:pPr>
              <w:rPr>
                <w:b/>
                <w:sz w:val="22"/>
                <w:szCs w:val="22"/>
                <w:lang w:val="ro-RO"/>
              </w:rPr>
            </w:pPr>
            <w:r w:rsidRPr="00FA466C">
              <w:rPr>
                <w:b/>
                <w:sz w:val="22"/>
                <w:szCs w:val="22"/>
                <w:lang w:val="ro-RO"/>
              </w:rPr>
              <w:t>32</w:t>
            </w:r>
          </w:p>
        </w:tc>
        <w:tc>
          <w:tcPr>
            <w:tcW w:w="736" w:type="dxa"/>
          </w:tcPr>
          <w:p w:rsidR="009C290A" w:rsidRPr="00FA466C" w:rsidRDefault="009C290A" w:rsidP="00380E32">
            <w:pPr>
              <w:rPr>
                <w:b/>
                <w:sz w:val="22"/>
                <w:szCs w:val="22"/>
                <w:lang w:val="ro-RO"/>
              </w:rPr>
            </w:pPr>
            <w:r w:rsidRPr="00FA466C">
              <w:rPr>
                <w:b/>
                <w:sz w:val="22"/>
                <w:szCs w:val="22"/>
                <w:lang w:val="ro-RO"/>
              </w:rPr>
              <w:t>444</w:t>
            </w:r>
          </w:p>
        </w:tc>
        <w:tc>
          <w:tcPr>
            <w:tcW w:w="727" w:type="dxa"/>
          </w:tcPr>
          <w:p w:rsidR="009C290A" w:rsidRPr="00FA466C" w:rsidRDefault="009C290A" w:rsidP="00380E32">
            <w:pPr>
              <w:rPr>
                <w:b/>
                <w:sz w:val="22"/>
                <w:szCs w:val="22"/>
                <w:lang w:val="ro-RO"/>
              </w:rPr>
            </w:pPr>
            <w:r w:rsidRPr="00FA466C">
              <w:rPr>
                <w:b/>
                <w:sz w:val="22"/>
                <w:szCs w:val="22"/>
                <w:lang w:val="ro-RO"/>
              </w:rPr>
              <w:t>46</w:t>
            </w:r>
          </w:p>
        </w:tc>
        <w:tc>
          <w:tcPr>
            <w:tcW w:w="746" w:type="dxa"/>
          </w:tcPr>
          <w:p w:rsidR="009C290A" w:rsidRPr="00FA466C" w:rsidRDefault="009C290A" w:rsidP="00380E32">
            <w:pPr>
              <w:rPr>
                <w:b/>
                <w:sz w:val="22"/>
                <w:szCs w:val="22"/>
                <w:lang w:val="ro-RO"/>
              </w:rPr>
            </w:pPr>
            <w:r w:rsidRPr="00FA466C">
              <w:rPr>
                <w:b/>
                <w:sz w:val="22"/>
                <w:szCs w:val="22"/>
                <w:lang w:val="ro-RO"/>
              </w:rPr>
              <w:t>1221</w:t>
            </w:r>
          </w:p>
        </w:tc>
        <w:tc>
          <w:tcPr>
            <w:tcW w:w="727" w:type="dxa"/>
            <w:tcBorders>
              <w:right w:val="single" w:sz="4" w:space="0" w:color="auto"/>
            </w:tcBorders>
          </w:tcPr>
          <w:p w:rsidR="009C290A" w:rsidRPr="00FA466C" w:rsidRDefault="009C290A" w:rsidP="00380E32">
            <w:pPr>
              <w:rPr>
                <w:b/>
                <w:sz w:val="22"/>
                <w:szCs w:val="22"/>
                <w:lang w:val="ro-RO"/>
              </w:rPr>
            </w:pPr>
            <w:r w:rsidRPr="00FA466C">
              <w:rPr>
                <w:b/>
                <w:sz w:val="22"/>
                <w:szCs w:val="22"/>
                <w:lang w:val="ro-RO"/>
              </w:rPr>
              <w:t>b)</w:t>
            </w:r>
          </w:p>
        </w:tc>
        <w:tc>
          <w:tcPr>
            <w:tcW w:w="747" w:type="dxa"/>
            <w:tcBorders>
              <w:left w:val="single" w:sz="4" w:space="0" w:color="auto"/>
            </w:tcBorders>
          </w:tcPr>
          <w:p w:rsidR="009C290A" w:rsidRPr="00FA466C" w:rsidRDefault="009C290A" w:rsidP="00380E32">
            <w:pPr>
              <w:rPr>
                <w:b/>
                <w:sz w:val="22"/>
                <w:szCs w:val="22"/>
                <w:lang w:val="ro-RO"/>
              </w:rPr>
            </w:pPr>
            <w:r w:rsidRPr="00FA466C">
              <w:rPr>
                <w:b/>
                <w:sz w:val="22"/>
                <w:szCs w:val="22"/>
                <w:lang w:val="ro-RO"/>
              </w:rPr>
              <w:t>626</w:t>
            </w:r>
          </w:p>
        </w:tc>
        <w:tc>
          <w:tcPr>
            <w:tcW w:w="737" w:type="dxa"/>
          </w:tcPr>
          <w:p w:rsidR="009C290A" w:rsidRPr="00FA466C" w:rsidRDefault="009C290A" w:rsidP="00380E32">
            <w:pPr>
              <w:rPr>
                <w:b/>
                <w:sz w:val="22"/>
                <w:szCs w:val="22"/>
                <w:lang w:val="ro-RO"/>
              </w:rPr>
            </w:pPr>
          </w:p>
        </w:tc>
        <w:tc>
          <w:tcPr>
            <w:tcW w:w="747" w:type="dxa"/>
          </w:tcPr>
          <w:p w:rsidR="009C290A" w:rsidRPr="00FA466C" w:rsidRDefault="009C290A" w:rsidP="00380E32">
            <w:pPr>
              <w:rPr>
                <w:b/>
                <w:sz w:val="22"/>
                <w:szCs w:val="22"/>
                <w:lang w:val="ro-RO"/>
              </w:rPr>
            </w:pPr>
          </w:p>
        </w:tc>
        <w:tc>
          <w:tcPr>
            <w:tcW w:w="737" w:type="dxa"/>
          </w:tcPr>
          <w:p w:rsidR="009C290A" w:rsidRPr="00FA466C" w:rsidRDefault="009C290A" w:rsidP="00380E32">
            <w:pPr>
              <w:rPr>
                <w:b/>
                <w:sz w:val="22"/>
                <w:szCs w:val="22"/>
                <w:lang w:val="ro-RO"/>
              </w:rPr>
            </w:pPr>
          </w:p>
        </w:tc>
        <w:tc>
          <w:tcPr>
            <w:tcW w:w="728" w:type="dxa"/>
          </w:tcPr>
          <w:p w:rsidR="009C290A" w:rsidRPr="00FA466C" w:rsidRDefault="009C290A" w:rsidP="00380E32">
            <w:pPr>
              <w:rPr>
                <w:b/>
                <w:sz w:val="22"/>
                <w:szCs w:val="22"/>
                <w:lang w:val="ro-RO"/>
              </w:rPr>
            </w:pPr>
          </w:p>
        </w:tc>
        <w:tc>
          <w:tcPr>
            <w:tcW w:w="747" w:type="dxa"/>
          </w:tcPr>
          <w:p w:rsidR="009C290A" w:rsidRPr="00FA466C" w:rsidRDefault="009C290A" w:rsidP="00380E32">
            <w:pPr>
              <w:rPr>
                <w:b/>
                <w:sz w:val="22"/>
                <w:szCs w:val="22"/>
                <w:lang w:val="ro-RO"/>
              </w:rPr>
            </w:pPr>
          </w:p>
        </w:tc>
      </w:tr>
      <w:tr w:rsidR="009C290A" w:rsidRPr="00FA466C" w:rsidTr="0024753E">
        <w:trPr>
          <w:jc w:val="center"/>
        </w:trPr>
        <w:tc>
          <w:tcPr>
            <w:tcW w:w="567" w:type="dxa"/>
          </w:tcPr>
          <w:p w:rsidR="009C290A" w:rsidRPr="00FA466C" w:rsidRDefault="009C290A" w:rsidP="00380E32">
            <w:pPr>
              <w:rPr>
                <w:b/>
                <w:sz w:val="22"/>
                <w:szCs w:val="22"/>
                <w:lang w:val="ro-RO"/>
              </w:rPr>
            </w:pPr>
          </w:p>
        </w:tc>
        <w:tc>
          <w:tcPr>
            <w:tcW w:w="567" w:type="dxa"/>
          </w:tcPr>
          <w:p w:rsidR="009C290A" w:rsidRPr="00FA466C" w:rsidRDefault="009C290A" w:rsidP="00380E32">
            <w:pPr>
              <w:rPr>
                <w:b/>
                <w:sz w:val="22"/>
                <w:szCs w:val="22"/>
                <w:lang w:val="ro-RO"/>
              </w:rPr>
            </w:pPr>
          </w:p>
        </w:tc>
        <w:tc>
          <w:tcPr>
            <w:tcW w:w="527" w:type="dxa"/>
          </w:tcPr>
          <w:p w:rsidR="009C290A" w:rsidRPr="00FA466C" w:rsidRDefault="009C290A" w:rsidP="00380E32">
            <w:pPr>
              <w:rPr>
                <w:b/>
                <w:sz w:val="22"/>
                <w:szCs w:val="22"/>
                <w:lang w:val="ro-RO"/>
              </w:rPr>
            </w:pPr>
          </w:p>
        </w:tc>
        <w:tc>
          <w:tcPr>
            <w:tcW w:w="736" w:type="dxa"/>
          </w:tcPr>
          <w:p w:rsidR="009C290A" w:rsidRPr="00FA466C" w:rsidRDefault="009C290A" w:rsidP="00380E32">
            <w:pPr>
              <w:rPr>
                <w:b/>
                <w:sz w:val="22"/>
                <w:szCs w:val="22"/>
                <w:lang w:val="ro-RO"/>
              </w:rPr>
            </w:pPr>
          </w:p>
        </w:tc>
        <w:tc>
          <w:tcPr>
            <w:tcW w:w="727" w:type="dxa"/>
          </w:tcPr>
          <w:p w:rsidR="009C290A" w:rsidRPr="00FA466C" w:rsidRDefault="009C290A" w:rsidP="00380E32">
            <w:pPr>
              <w:rPr>
                <w:b/>
                <w:sz w:val="22"/>
                <w:szCs w:val="22"/>
                <w:lang w:val="ro-RO"/>
              </w:rPr>
            </w:pPr>
          </w:p>
        </w:tc>
        <w:tc>
          <w:tcPr>
            <w:tcW w:w="746" w:type="dxa"/>
          </w:tcPr>
          <w:p w:rsidR="009C290A" w:rsidRPr="00FA466C" w:rsidRDefault="009C290A" w:rsidP="00380E32">
            <w:pPr>
              <w:rPr>
                <w:b/>
                <w:sz w:val="22"/>
                <w:szCs w:val="22"/>
                <w:lang w:val="ro-RO"/>
              </w:rPr>
            </w:pPr>
          </w:p>
        </w:tc>
        <w:tc>
          <w:tcPr>
            <w:tcW w:w="727" w:type="dxa"/>
            <w:tcBorders>
              <w:right w:val="single" w:sz="4" w:space="0" w:color="auto"/>
            </w:tcBorders>
          </w:tcPr>
          <w:p w:rsidR="009C290A" w:rsidRPr="00FA466C" w:rsidRDefault="009C290A" w:rsidP="00380E32">
            <w:pPr>
              <w:rPr>
                <w:b/>
                <w:sz w:val="22"/>
                <w:szCs w:val="22"/>
                <w:lang w:val="ro-RO"/>
              </w:rPr>
            </w:pPr>
          </w:p>
        </w:tc>
        <w:tc>
          <w:tcPr>
            <w:tcW w:w="4443" w:type="dxa"/>
            <w:gridSpan w:val="6"/>
            <w:tcBorders>
              <w:left w:val="single" w:sz="4" w:space="0" w:color="auto"/>
            </w:tcBorders>
          </w:tcPr>
          <w:p w:rsidR="009C290A" w:rsidRPr="00FA466C" w:rsidRDefault="009C290A" w:rsidP="00380E32">
            <w:pPr>
              <w:rPr>
                <w:b/>
                <w:sz w:val="22"/>
                <w:szCs w:val="22"/>
                <w:lang w:val="ro-RO"/>
              </w:rPr>
            </w:pPr>
            <w:r w:rsidRPr="00FA466C">
              <w:rPr>
                <w:sz w:val="22"/>
                <w:szCs w:val="22"/>
                <w:lang w:val="ro-RO"/>
              </w:rPr>
              <w:t xml:space="preserve">Fişierul </w:t>
            </w:r>
            <w:r w:rsidRPr="00FA466C">
              <w:rPr>
                <w:b/>
                <w:sz w:val="22"/>
                <w:szCs w:val="22"/>
                <w:lang w:val="ro-RO"/>
              </w:rPr>
              <w:t xml:space="preserve">atestat.out </w:t>
            </w:r>
            <w:r w:rsidRPr="00FA466C">
              <w:rPr>
                <w:sz w:val="22"/>
                <w:szCs w:val="22"/>
                <w:lang w:val="ro-RO"/>
              </w:rPr>
              <w:t>conţine</w:t>
            </w:r>
            <w:r w:rsidRPr="00FA466C">
              <w:rPr>
                <w:b/>
                <w:sz w:val="22"/>
                <w:szCs w:val="22"/>
                <w:lang w:val="ro-RO"/>
              </w:rPr>
              <w:t>:</w:t>
            </w:r>
          </w:p>
        </w:tc>
      </w:tr>
      <w:tr w:rsidR="009C290A" w:rsidRPr="00FA466C" w:rsidTr="0024753E">
        <w:trPr>
          <w:jc w:val="center"/>
        </w:trPr>
        <w:tc>
          <w:tcPr>
            <w:tcW w:w="567" w:type="dxa"/>
          </w:tcPr>
          <w:p w:rsidR="009C290A" w:rsidRPr="00FA466C" w:rsidRDefault="009C290A" w:rsidP="00380E32">
            <w:pPr>
              <w:rPr>
                <w:b/>
                <w:sz w:val="22"/>
                <w:szCs w:val="22"/>
                <w:lang w:val="ro-RO"/>
              </w:rPr>
            </w:pPr>
          </w:p>
        </w:tc>
        <w:tc>
          <w:tcPr>
            <w:tcW w:w="567" w:type="dxa"/>
          </w:tcPr>
          <w:p w:rsidR="009C290A" w:rsidRPr="00FA466C" w:rsidRDefault="009C290A" w:rsidP="00380E32">
            <w:pPr>
              <w:rPr>
                <w:b/>
                <w:sz w:val="22"/>
                <w:szCs w:val="22"/>
                <w:lang w:val="ro-RO"/>
              </w:rPr>
            </w:pPr>
          </w:p>
        </w:tc>
        <w:tc>
          <w:tcPr>
            <w:tcW w:w="527" w:type="dxa"/>
          </w:tcPr>
          <w:p w:rsidR="009C290A" w:rsidRPr="00FA466C" w:rsidRDefault="009C290A" w:rsidP="00380E32">
            <w:pPr>
              <w:rPr>
                <w:b/>
                <w:sz w:val="22"/>
                <w:szCs w:val="22"/>
                <w:lang w:val="ro-RO"/>
              </w:rPr>
            </w:pPr>
          </w:p>
        </w:tc>
        <w:tc>
          <w:tcPr>
            <w:tcW w:w="736" w:type="dxa"/>
          </w:tcPr>
          <w:p w:rsidR="009C290A" w:rsidRPr="00FA466C" w:rsidRDefault="009C290A" w:rsidP="00380E32">
            <w:pPr>
              <w:rPr>
                <w:b/>
                <w:sz w:val="22"/>
                <w:szCs w:val="22"/>
                <w:lang w:val="ro-RO"/>
              </w:rPr>
            </w:pPr>
          </w:p>
        </w:tc>
        <w:tc>
          <w:tcPr>
            <w:tcW w:w="727" w:type="dxa"/>
          </w:tcPr>
          <w:p w:rsidR="009C290A" w:rsidRPr="00FA466C" w:rsidRDefault="009C290A" w:rsidP="00380E32">
            <w:pPr>
              <w:rPr>
                <w:b/>
                <w:sz w:val="22"/>
                <w:szCs w:val="22"/>
                <w:lang w:val="ro-RO"/>
              </w:rPr>
            </w:pPr>
          </w:p>
        </w:tc>
        <w:tc>
          <w:tcPr>
            <w:tcW w:w="746" w:type="dxa"/>
          </w:tcPr>
          <w:p w:rsidR="009C290A" w:rsidRPr="00FA466C" w:rsidRDefault="009C290A" w:rsidP="00380E32">
            <w:pPr>
              <w:rPr>
                <w:b/>
                <w:sz w:val="22"/>
                <w:szCs w:val="22"/>
                <w:lang w:val="ro-RO"/>
              </w:rPr>
            </w:pPr>
          </w:p>
        </w:tc>
        <w:tc>
          <w:tcPr>
            <w:tcW w:w="727" w:type="dxa"/>
            <w:tcBorders>
              <w:right w:val="single" w:sz="4" w:space="0" w:color="auto"/>
            </w:tcBorders>
          </w:tcPr>
          <w:p w:rsidR="009C290A" w:rsidRPr="00FA466C" w:rsidRDefault="009C290A" w:rsidP="00380E32">
            <w:pPr>
              <w:rPr>
                <w:b/>
                <w:sz w:val="22"/>
                <w:szCs w:val="22"/>
                <w:lang w:val="ro-RO"/>
              </w:rPr>
            </w:pPr>
            <w:r w:rsidRPr="00FA466C">
              <w:rPr>
                <w:b/>
                <w:sz w:val="22"/>
                <w:szCs w:val="22"/>
                <w:lang w:val="ro-RO"/>
              </w:rPr>
              <w:t>c)</w:t>
            </w:r>
          </w:p>
        </w:tc>
        <w:tc>
          <w:tcPr>
            <w:tcW w:w="747" w:type="dxa"/>
            <w:tcBorders>
              <w:left w:val="single" w:sz="4" w:space="0" w:color="auto"/>
            </w:tcBorders>
          </w:tcPr>
          <w:p w:rsidR="009C290A" w:rsidRPr="00FA466C" w:rsidRDefault="009C290A" w:rsidP="00380E32">
            <w:pPr>
              <w:rPr>
                <w:b/>
                <w:sz w:val="22"/>
                <w:szCs w:val="22"/>
                <w:lang w:val="ro-RO"/>
              </w:rPr>
            </w:pPr>
            <w:r w:rsidRPr="00FA466C">
              <w:rPr>
                <w:b/>
                <w:sz w:val="22"/>
                <w:szCs w:val="22"/>
                <w:lang w:val="ro-RO"/>
              </w:rPr>
              <w:t>2552</w:t>
            </w:r>
          </w:p>
        </w:tc>
        <w:tc>
          <w:tcPr>
            <w:tcW w:w="737" w:type="dxa"/>
          </w:tcPr>
          <w:p w:rsidR="009C290A" w:rsidRPr="00FA466C" w:rsidRDefault="009C290A" w:rsidP="00380E32">
            <w:pPr>
              <w:rPr>
                <w:b/>
                <w:sz w:val="22"/>
                <w:szCs w:val="22"/>
                <w:lang w:val="ro-RO"/>
              </w:rPr>
            </w:pPr>
            <w:r w:rsidRPr="00FA466C">
              <w:rPr>
                <w:b/>
                <w:sz w:val="22"/>
                <w:szCs w:val="22"/>
                <w:lang w:val="ro-RO"/>
              </w:rPr>
              <w:t>444</w:t>
            </w:r>
          </w:p>
        </w:tc>
        <w:tc>
          <w:tcPr>
            <w:tcW w:w="747" w:type="dxa"/>
          </w:tcPr>
          <w:p w:rsidR="009C290A" w:rsidRPr="00FA466C" w:rsidRDefault="009C290A" w:rsidP="00380E32">
            <w:pPr>
              <w:rPr>
                <w:b/>
                <w:sz w:val="22"/>
                <w:szCs w:val="22"/>
                <w:lang w:val="ro-RO"/>
              </w:rPr>
            </w:pPr>
            <w:r w:rsidRPr="00FA466C">
              <w:rPr>
                <w:b/>
                <w:sz w:val="22"/>
                <w:szCs w:val="22"/>
                <w:lang w:val="ro-RO"/>
              </w:rPr>
              <w:t>1221</w:t>
            </w:r>
          </w:p>
        </w:tc>
        <w:tc>
          <w:tcPr>
            <w:tcW w:w="737" w:type="dxa"/>
          </w:tcPr>
          <w:p w:rsidR="009C290A" w:rsidRPr="00FA466C" w:rsidRDefault="009C290A" w:rsidP="00380E32">
            <w:pPr>
              <w:rPr>
                <w:b/>
                <w:sz w:val="22"/>
                <w:szCs w:val="22"/>
                <w:lang w:val="ro-RO"/>
              </w:rPr>
            </w:pPr>
          </w:p>
        </w:tc>
        <w:tc>
          <w:tcPr>
            <w:tcW w:w="728" w:type="dxa"/>
          </w:tcPr>
          <w:p w:rsidR="009C290A" w:rsidRPr="00FA466C" w:rsidRDefault="009C290A" w:rsidP="00380E32">
            <w:pPr>
              <w:rPr>
                <w:b/>
                <w:sz w:val="22"/>
                <w:szCs w:val="22"/>
                <w:lang w:val="ro-RO"/>
              </w:rPr>
            </w:pPr>
          </w:p>
        </w:tc>
        <w:tc>
          <w:tcPr>
            <w:tcW w:w="747" w:type="dxa"/>
          </w:tcPr>
          <w:p w:rsidR="009C290A" w:rsidRPr="00FA466C" w:rsidRDefault="009C290A" w:rsidP="00380E32">
            <w:pPr>
              <w:rPr>
                <w:b/>
                <w:sz w:val="22"/>
                <w:szCs w:val="22"/>
                <w:lang w:val="ro-RO"/>
              </w:rPr>
            </w:pPr>
          </w:p>
        </w:tc>
      </w:tr>
    </w:tbl>
    <w:p w:rsidR="009C290A" w:rsidRPr="00FA466C" w:rsidRDefault="009C290A" w:rsidP="00380E32">
      <w:pPr>
        <w:pStyle w:val="Titlu"/>
        <w:jc w:val="both"/>
        <w:rPr>
          <w:sz w:val="22"/>
          <w:szCs w:val="22"/>
          <w:lang w:val="ro-RO"/>
        </w:rPr>
      </w:pPr>
    </w:p>
    <w:p w:rsidR="009C290A" w:rsidRPr="0024753E" w:rsidRDefault="00A01B24" w:rsidP="0024753E">
      <w:pPr>
        <w:pBdr>
          <w:top w:val="single" w:sz="12" w:space="1" w:color="auto"/>
        </w:pBdr>
        <w:autoSpaceDE w:val="0"/>
        <w:autoSpaceDN w:val="0"/>
        <w:adjustRightInd w:val="0"/>
        <w:jc w:val="both"/>
        <w:rPr>
          <w:b/>
          <w:bCs/>
          <w:i/>
          <w:iCs/>
          <w:sz w:val="22"/>
          <w:szCs w:val="22"/>
          <w:lang w:val="ro-RO"/>
        </w:rPr>
      </w:pPr>
      <w:r>
        <w:rPr>
          <w:b/>
          <w:bCs/>
          <w:i/>
          <w:iCs/>
          <w:sz w:val="22"/>
          <w:szCs w:val="22"/>
          <w:lang w:val="ro-RO"/>
        </w:rPr>
        <w:br w:type="page"/>
      </w:r>
      <w:r w:rsidR="009C290A" w:rsidRPr="0024753E">
        <w:rPr>
          <w:b/>
          <w:bCs/>
          <w:i/>
          <w:iCs/>
          <w:sz w:val="22"/>
          <w:szCs w:val="22"/>
          <w:lang w:val="ro-RO"/>
        </w:rPr>
        <w:lastRenderedPageBreak/>
        <w:t>Subiectul nr. 9</w:t>
      </w:r>
    </w:p>
    <w:p w:rsidR="0024753E" w:rsidRDefault="0024753E" w:rsidP="0024753E">
      <w:pPr>
        <w:jc w:val="both"/>
        <w:rPr>
          <w:sz w:val="22"/>
          <w:szCs w:val="22"/>
          <w:lang w:val="ro-RO"/>
        </w:rPr>
      </w:pPr>
    </w:p>
    <w:p w:rsidR="00FC067E" w:rsidRPr="00FA466C" w:rsidRDefault="009C290A" w:rsidP="0024753E">
      <w:pPr>
        <w:jc w:val="both"/>
        <w:rPr>
          <w:sz w:val="22"/>
          <w:szCs w:val="22"/>
          <w:lang w:val="ro-RO"/>
        </w:rPr>
      </w:pPr>
      <w:r w:rsidRPr="00FA466C">
        <w:rPr>
          <w:sz w:val="22"/>
          <w:szCs w:val="22"/>
          <w:lang w:val="ro-RO"/>
        </w:rPr>
        <w:t xml:space="preserve">Fişierul </w:t>
      </w:r>
      <w:r w:rsidRPr="00FA466C">
        <w:rPr>
          <w:b/>
          <w:sz w:val="22"/>
          <w:szCs w:val="22"/>
          <w:lang w:val="ro-RO"/>
        </w:rPr>
        <w:t>atestat.in</w:t>
      </w:r>
      <w:r w:rsidRPr="00FA466C">
        <w:rPr>
          <w:sz w:val="22"/>
          <w:szCs w:val="22"/>
          <w:lang w:val="ro-RO"/>
        </w:rPr>
        <w:t xml:space="preserve"> conţine două linii. </w:t>
      </w:r>
      <w:r w:rsidR="00FC067E" w:rsidRPr="00FA466C">
        <w:rPr>
          <w:sz w:val="22"/>
          <w:szCs w:val="22"/>
          <w:lang w:val="ro-RO"/>
        </w:rPr>
        <w:t xml:space="preserve">Pe prima linie se găsește un număr natural nenul </w:t>
      </w:r>
      <w:r w:rsidR="00FC067E" w:rsidRPr="00FA466C">
        <w:rPr>
          <w:b/>
          <w:sz w:val="22"/>
          <w:szCs w:val="22"/>
          <w:lang w:val="ro-RO"/>
        </w:rPr>
        <w:t>n</w:t>
      </w:r>
      <w:r w:rsidR="00FC067E" w:rsidRPr="00FA466C">
        <w:rPr>
          <w:sz w:val="22"/>
          <w:szCs w:val="22"/>
          <w:lang w:val="ro-RO"/>
        </w:rPr>
        <w:t xml:space="preserve"> (</w:t>
      </w:r>
      <w:r w:rsidR="00FC067E" w:rsidRPr="00FA466C">
        <w:rPr>
          <w:b/>
          <w:sz w:val="22"/>
          <w:szCs w:val="22"/>
          <w:lang w:val="ro-RO"/>
        </w:rPr>
        <w:t>n&lt;1000</w:t>
      </w:r>
      <w:r w:rsidR="00FC067E" w:rsidRPr="00FA466C">
        <w:rPr>
          <w:sz w:val="22"/>
          <w:szCs w:val="22"/>
          <w:lang w:val="ro-RO"/>
        </w:rPr>
        <w:t xml:space="preserve">), iar pe cea de-a doua linie un şir de </w:t>
      </w:r>
      <w:r w:rsidR="00FC067E" w:rsidRPr="00FA466C">
        <w:rPr>
          <w:b/>
          <w:sz w:val="22"/>
          <w:szCs w:val="22"/>
          <w:lang w:val="ro-RO"/>
        </w:rPr>
        <w:t>n</w:t>
      </w:r>
      <w:r w:rsidR="00FC067E" w:rsidRPr="00FA466C">
        <w:rPr>
          <w:sz w:val="22"/>
          <w:szCs w:val="22"/>
          <w:lang w:val="ro-RO"/>
        </w:rPr>
        <w:t xml:space="preserve"> numere naturale, de cel mult </w:t>
      </w:r>
      <w:r w:rsidR="00FC067E" w:rsidRPr="00FA466C">
        <w:rPr>
          <w:b/>
          <w:sz w:val="22"/>
          <w:szCs w:val="22"/>
          <w:lang w:val="ro-RO"/>
        </w:rPr>
        <w:t>4</w:t>
      </w:r>
      <w:r w:rsidR="00FC067E" w:rsidRPr="00FA466C">
        <w:rPr>
          <w:sz w:val="22"/>
          <w:szCs w:val="22"/>
          <w:lang w:val="ro-RO"/>
        </w:rPr>
        <w:t xml:space="preserve"> cifre fiecare, separate prin câte un spaţiu. Şirul conţine cel puţin două numere impare.</w:t>
      </w:r>
    </w:p>
    <w:p w:rsidR="009C290A" w:rsidRPr="00FA466C" w:rsidRDefault="009C290A" w:rsidP="001C70E6">
      <w:pPr>
        <w:jc w:val="both"/>
        <w:rPr>
          <w:sz w:val="22"/>
          <w:szCs w:val="22"/>
          <w:lang w:val="ro-RO"/>
        </w:rPr>
      </w:pPr>
      <w:r w:rsidRPr="00FA466C">
        <w:rPr>
          <w:sz w:val="22"/>
          <w:szCs w:val="22"/>
          <w:lang w:val="ro-RO"/>
        </w:rPr>
        <w:t>Să se scrie un program</w:t>
      </w:r>
      <w:r w:rsidR="00782FA9">
        <w:rPr>
          <w:sz w:val="22"/>
          <w:szCs w:val="22"/>
          <w:lang w:val="ro-RO"/>
        </w:rPr>
        <w:t xml:space="preserve"> </w:t>
      </w:r>
      <w:r w:rsidRPr="00FA466C">
        <w:rPr>
          <w:sz w:val="22"/>
          <w:szCs w:val="22"/>
          <w:lang w:val="ro-RO"/>
        </w:rPr>
        <w:t>care:</w:t>
      </w:r>
    </w:p>
    <w:p w:rsidR="009C290A" w:rsidRPr="00FA466C" w:rsidRDefault="009C290A" w:rsidP="001C70E6">
      <w:pPr>
        <w:numPr>
          <w:ilvl w:val="0"/>
          <w:numId w:val="16"/>
        </w:numPr>
        <w:tabs>
          <w:tab w:val="clear" w:pos="720"/>
          <w:tab w:val="num" w:pos="284"/>
        </w:tabs>
        <w:ind w:left="284" w:hanging="284"/>
        <w:jc w:val="both"/>
        <w:rPr>
          <w:sz w:val="22"/>
          <w:szCs w:val="22"/>
          <w:lang w:val="ro-RO"/>
        </w:rPr>
      </w:pPr>
      <w:r w:rsidRPr="00FA466C">
        <w:rPr>
          <w:sz w:val="22"/>
          <w:szCs w:val="22"/>
          <w:lang w:val="ro-RO"/>
        </w:rPr>
        <w:t xml:space="preserve">să afişeze pe ecran, </w:t>
      </w:r>
      <w:r w:rsidR="00FC067E" w:rsidRPr="00FA466C">
        <w:rPr>
          <w:sz w:val="22"/>
          <w:szCs w:val="22"/>
          <w:lang w:val="ro-RO"/>
        </w:rPr>
        <w:t>pe prima</w:t>
      </w:r>
      <w:r w:rsidRPr="00FA466C">
        <w:rPr>
          <w:sz w:val="22"/>
          <w:szCs w:val="22"/>
          <w:lang w:val="ro-RO"/>
        </w:rPr>
        <w:t xml:space="preserve"> linie, în ordinea inversă citirii, toate numerele din şir, separate prin câte un spaţiu;</w:t>
      </w:r>
    </w:p>
    <w:p w:rsidR="009C290A" w:rsidRPr="00FA466C" w:rsidRDefault="009C290A" w:rsidP="001C70E6">
      <w:pPr>
        <w:numPr>
          <w:ilvl w:val="0"/>
          <w:numId w:val="16"/>
        </w:numPr>
        <w:tabs>
          <w:tab w:val="clear" w:pos="720"/>
          <w:tab w:val="num" w:pos="284"/>
        </w:tabs>
        <w:ind w:left="284" w:hanging="284"/>
        <w:jc w:val="both"/>
        <w:rPr>
          <w:sz w:val="22"/>
          <w:szCs w:val="22"/>
          <w:lang w:val="ro-RO"/>
        </w:rPr>
      </w:pPr>
      <w:r w:rsidRPr="00FA466C">
        <w:rPr>
          <w:sz w:val="22"/>
          <w:szCs w:val="22"/>
          <w:lang w:val="ro-RO"/>
        </w:rPr>
        <w:t xml:space="preserve">să afişeze pe ecran, </w:t>
      </w:r>
      <w:r w:rsidR="00FC067E" w:rsidRPr="00FA466C">
        <w:rPr>
          <w:sz w:val="22"/>
          <w:szCs w:val="22"/>
          <w:lang w:val="ro-RO"/>
        </w:rPr>
        <w:t>pe a doua</w:t>
      </w:r>
      <w:r w:rsidRPr="00FA466C">
        <w:rPr>
          <w:sz w:val="22"/>
          <w:szCs w:val="22"/>
          <w:lang w:val="ro-RO"/>
        </w:rPr>
        <w:t xml:space="preserve"> linie, numărul de cifre din care este format fiecare număr din şirul iniţial, numerele </w:t>
      </w:r>
      <w:r w:rsidR="00FC067E" w:rsidRPr="00FA466C">
        <w:rPr>
          <w:sz w:val="22"/>
          <w:szCs w:val="22"/>
          <w:lang w:val="ro-RO"/>
        </w:rPr>
        <w:t xml:space="preserve">fiind </w:t>
      </w:r>
      <w:r w:rsidRPr="00FA466C">
        <w:rPr>
          <w:sz w:val="22"/>
          <w:szCs w:val="22"/>
          <w:lang w:val="ro-RO"/>
        </w:rPr>
        <w:t>separ</w:t>
      </w:r>
      <w:r w:rsidR="00FC067E" w:rsidRPr="00FA466C">
        <w:rPr>
          <w:sz w:val="22"/>
          <w:szCs w:val="22"/>
          <w:lang w:val="ro-RO"/>
        </w:rPr>
        <w:t>ate</w:t>
      </w:r>
      <w:r w:rsidRPr="00FA466C">
        <w:rPr>
          <w:sz w:val="22"/>
          <w:szCs w:val="22"/>
          <w:lang w:val="ro-RO"/>
        </w:rPr>
        <w:t xml:space="preserve"> prin câte un spaţiu;</w:t>
      </w:r>
    </w:p>
    <w:p w:rsidR="009C290A" w:rsidRPr="00FA466C" w:rsidRDefault="009C290A" w:rsidP="001C70E6">
      <w:pPr>
        <w:numPr>
          <w:ilvl w:val="0"/>
          <w:numId w:val="16"/>
        </w:numPr>
        <w:tabs>
          <w:tab w:val="clear" w:pos="720"/>
          <w:tab w:val="num" w:pos="284"/>
        </w:tabs>
        <w:ind w:left="284" w:hanging="284"/>
        <w:jc w:val="both"/>
        <w:rPr>
          <w:sz w:val="22"/>
          <w:szCs w:val="22"/>
          <w:lang w:val="ro-RO"/>
        </w:rPr>
      </w:pPr>
      <w:r w:rsidRPr="00FA466C">
        <w:rPr>
          <w:sz w:val="22"/>
          <w:szCs w:val="22"/>
          <w:lang w:val="ro-RO"/>
        </w:rPr>
        <w:t>să scrie în fişierul</w:t>
      </w:r>
      <w:r w:rsidRPr="00FA466C">
        <w:rPr>
          <w:b/>
          <w:sz w:val="22"/>
          <w:szCs w:val="22"/>
          <w:lang w:val="ro-RO"/>
        </w:rPr>
        <w:t xml:space="preserve"> atestat.out</w:t>
      </w:r>
      <w:r w:rsidRPr="00FA466C">
        <w:rPr>
          <w:sz w:val="22"/>
          <w:szCs w:val="22"/>
          <w:lang w:val="ro-RO"/>
        </w:rPr>
        <w:t xml:space="preserve"> suma tuturor numerelor impare din şir.</w:t>
      </w:r>
    </w:p>
    <w:p w:rsidR="009C290A" w:rsidRPr="00FA466C" w:rsidRDefault="009C290A" w:rsidP="001C70E6">
      <w:pPr>
        <w:rPr>
          <w:sz w:val="22"/>
          <w:szCs w:val="22"/>
          <w:lang w:val="ro-RO"/>
        </w:rPr>
      </w:pPr>
      <w:r w:rsidRPr="00FA466C">
        <w:rPr>
          <w:b/>
          <w:sz w:val="22"/>
          <w:szCs w:val="22"/>
          <w:lang w:val="ro-RO"/>
        </w:rPr>
        <w:t>Notă:</w:t>
      </w:r>
      <w:r w:rsidRPr="00FA466C">
        <w:rPr>
          <w:sz w:val="22"/>
          <w:szCs w:val="22"/>
          <w:lang w:val="ro-RO"/>
        </w:rPr>
        <w:t xml:space="preserve"> Programul va conţine cel puţin un subprogram util definit de utilizator.</w:t>
      </w:r>
    </w:p>
    <w:p w:rsidR="001C70E6" w:rsidRDefault="001C70E6" w:rsidP="00380E32">
      <w:pPr>
        <w:jc w:val="both"/>
        <w:rPr>
          <w:b/>
          <w:sz w:val="22"/>
          <w:szCs w:val="22"/>
          <w:lang w:val="ro-RO"/>
        </w:rPr>
      </w:pPr>
    </w:p>
    <w:p w:rsidR="009C290A" w:rsidRPr="00FA466C" w:rsidRDefault="009C290A" w:rsidP="00380E32">
      <w:pPr>
        <w:jc w:val="both"/>
        <w:rPr>
          <w:b/>
          <w:sz w:val="22"/>
          <w:szCs w:val="22"/>
          <w:lang w:val="ro-RO"/>
        </w:rPr>
      </w:pPr>
      <w:r w:rsidRPr="00FA466C">
        <w:rPr>
          <w:b/>
          <w:sz w:val="22"/>
          <w:szCs w:val="22"/>
          <w:lang w:val="ro-RO"/>
        </w:rPr>
        <w:t>Exemplu:</w:t>
      </w:r>
    </w:p>
    <w:tbl>
      <w:tblPr>
        <w:tblW w:w="0" w:type="auto"/>
        <w:jc w:val="center"/>
        <w:tblLook w:val="01E0" w:firstRow="1" w:lastRow="1" w:firstColumn="1" w:lastColumn="1" w:noHBand="0" w:noVBand="0"/>
      </w:tblPr>
      <w:tblGrid>
        <w:gridCol w:w="567"/>
        <w:gridCol w:w="709"/>
        <w:gridCol w:w="567"/>
        <w:gridCol w:w="394"/>
        <w:gridCol w:w="729"/>
        <w:gridCol w:w="810"/>
        <w:gridCol w:w="720"/>
        <w:gridCol w:w="747"/>
        <w:gridCol w:w="734"/>
        <w:gridCol w:w="723"/>
        <w:gridCol w:w="734"/>
        <w:gridCol w:w="737"/>
        <w:gridCol w:w="727"/>
      </w:tblGrid>
      <w:tr w:rsidR="009C290A" w:rsidRPr="00FA466C" w:rsidTr="001C70E6">
        <w:trPr>
          <w:jc w:val="center"/>
        </w:trPr>
        <w:tc>
          <w:tcPr>
            <w:tcW w:w="4496" w:type="dxa"/>
            <w:gridSpan w:val="7"/>
            <w:tcBorders>
              <w:bottom w:val="single" w:sz="4" w:space="0" w:color="auto"/>
              <w:right w:val="single" w:sz="4" w:space="0" w:color="auto"/>
            </w:tcBorders>
          </w:tcPr>
          <w:p w:rsidR="009C290A" w:rsidRPr="00FA466C" w:rsidRDefault="009C290A" w:rsidP="00380E32">
            <w:pPr>
              <w:jc w:val="both"/>
              <w:rPr>
                <w:sz w:val="22"/>
                <w:szCs w:val="22"/>
                <w:lang w:val="ro-RO"/>
              </w:rPr>
            </w:pPr>
            <w:r w:rsidRPr="00FA466C">
              <w:rPr>
                <w:b/>
                <w:sz w:val="22"/>
                <w:szCs w:val="22"/>
                <w:lang w:val="ro-RO"/>
              </w:rPr>
              <w:t>atestat.in</w:t>
            </w:r>
          </w:p>
        </w:tc>
        <w:tc>
          <w:tcPr>
            <w:tcW w:w="4402" w:type="dxa"/>
            <w:gridSpan w:val="6"/>
            <w:tcBorders>
              <w:left w:val="single" w:sz="4" w:space="0" w:color="auto"/>
              <w:bottom w:val="single" w:sz="4" w:space="0" w:color="auto"/>
            </w:tcBorders>
          </w:tcPr>
          <w:p w:rsidR="009C290A" w:rsidRPr="00FA466C" w:rsidRDefault="009C290A" w:rsidP="00380E32">
            <w:pPr>
              <w:jc w:val="both"/>
              <w:rPr>
                <w:sz w:val="22"/>
                <w:szCs w:val="22"/>
                <w:lang w:val="ro-RO"/>
              </w:rPr>
            </w:pPr>
            <w:r w:rsidRPr="00FA466C">
              <w:rPr>
                <w:b/>
                <w:sz w:val="22"/>
                <w:szCs w:val="22"/>
                <w:lang w:val="ro-RO"/>
              </w:rPr>
              <w:t>Date de ieşire:</w:t>
            </w:r>
          </w:p>
        </w:tc>
      </w:tr>
      <w:tr w:rsidR="009C290A" w:rsidRPr="00FA466C" w:rsidTr="001C70E6">
        <w:trPr>
          <w:jc w:val="center"/>
        </w:trPr>
        <w:tc>
          <w:tcPr>
            <w:tcW w:w="567"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6</w:t>
            </w:r>
          </w:p>
        </w:tc>
        <w:tc>
          <w:tcPr>
            <w:tcW w:w="709" w:type="dxa"/>
            <w:tcBorders>
              <w:top w:val="single" w:sz="4" w:space="0" w:color="auto"/>
            </w:tcBorders>
          </w:tcPr>
          <w:p w:rsidR="009C290A" w:rsidRPr="00FA466C" w:rsidRDefault="009C290A" w:rsidP="00380E32">
            <w:pPr>
              <w:rPr>
                <w:b/>
                <w:sz w:val="22"/>
                <w:szCs w:val="22"/>
                <w:lang w:val="ro-RO"/>
              </w:rPr>
            </w:pPr>
          </w:p>
        </w:tc>
        <w:tc>
          <w:tcPr>
            <w:tcW w:w="567" w:type="dxa"/>
            <w:tcBorders>
              <w:top w:val="single" w:sz="4" w:space="0" w:color="auto"/>
            </w:tcBorders>
          </w:tcPr>
          <w:p w:rsidR="009C290A" w:rsidRPr="00FA466C" w:rsidRDefault="009C290A" w:rsidP="00380E32">
            <w:pPr>
              <w:rPr>
                <w:b/>
                <w:sz w:val="22"/>
                <w:szCs w:val="22"/>
                <w:lang w:val="ro-RO"/>
              </w:rPr>
            </w:pPr>
          </w:p>
        </w:tc>
        <w:tc>
          <w:tcPr>
            <w:tcW w:w="394" w:type="dxa"/>
            <w:tcBorders>
              <w:top w:val="single" w:sz="4" w:space="0" w:color="auto"/>
            </w:tcBorders>
          </w:tcPr>
          <w:p w:rsidR="009C290A" w:rsidRPr="00FA466C" w:rsidRDefault="009C290A" w:rsidP="00380E32">
            <w:pPr>
              <w:rPr>
                <w:b/>
                <w:sz w:val="22"/>
                <w:szCs w:val="22"/>
                <w:lang w:val="ro-RO"/>
              </w:rPr>
            </w:pPr>
          </w:p>
        </w:tc>
        <w:tc>
          <w:tcPr>
            <w:tcW w:w="729" w:type="dxa"/>
            <w:tcBorders>
              <w:top w:val="single" w:sz="4" w:space="0" w:color="auto"/>
            </w:tcBorders>
          </w:tcPr>
          <w:p w:rsidR="009C290A" w:rsidRPr="00FA466C" w:rsidRDefault="009C290A" w:rsidP="00380E32">
            <w:pPr>
              <w:rPr>
                <w:b/>
                <w:sz w:val="22"/>
                <w:szCs w:val="22"/>
                <w:lang w:val="ro-RO"/>
              </w:rPr>
            </w:pPr>
          </w:p>
        </w:tc>
        <w:tc>
          <w:tcPr>
            <w:tcW w:w="810" w:type="dxa"/>
            <w:tcBorders>
              <w:top w:val="single" w:sz="4" w:space="0" w:color="auto"/>
            </w:tcBorders>
          </w:tcPr>
          <w:p w:rsidR="009C290A" w:rsidRPr="00FA466C" w:rsidRDefault="009C290A" w:rsidP="00380E32">
            <w:pPr>
              <w:rPr>
                <w:b/>
                <w:sz w:val="22"/>
                <w:szCs w:val="22"/>
                <w:lang w:val="ro-RO"/>
              </w:rPr>
            </w:pPr>
          </w:p>
        </w:tc>
        <w:tc>
          <w:tcPr>
            <w:tcW w:w="720" w:type="dxa"/>
            <w:tcBorders>
              <w:top w:val="single" w:sz="4" w:space="0" w:color="auto"/>
              <w:right w:val="single" w:sz="4" w:space="0" w:color="auto"/>
            </w:tcBorders>
          </w:tcPr>
          <w:p w:rsidR="009C290A" w:rsidRPr="00FA466C" w:rsidRDefault="009C290A" w:rsidP="00380E32">
            <w:pPr>
              <w:jc w:val="right"/>
              <w:rPr>
                <w:b/>
                <w:sz w:val="22"/>
                <w:szCs w:val="22"/>
                <w:lang w:val="ro-RO"/>
              </w:rPr>
            </w:pPr>
            <w:r w:rsidRPr="00FA466C">
              <w:rPr>
                <w:b/>
                <w:sz w:val="22"/>
                <w:szCs w:val="22"/>
                <w:lang w:val="ro-RO"/>
              </w:rPr>
              <w:t>a)</w:t>
            </w:r>
          </w:p>
        </w:tc>
        <w:tc>
          <w:tcPr>
            <w:tcW w:w="747" w:type="dxa"/>
            <w:tcBorders>
              <w:top w:val="single" w:sz="4" w:space="0" w:color="auto"/>
              <w:left w:val="single" w:sz="4" w:space="0" w:color="auto"/>
            </w:tcBorders>
          </w:tcPr>
          <w:p w:rsidR="009C290A" w:rsidRPr="00FA466C" w:rsidRDefault="009C290A" w:rsidP="00380E32">
            <w:pPr>
              <w:rPr>
                <w:b/>
                <w:sz w:val="22"/>
                <w:szCs w:val="22"/>
                <w:lang w:val="ro-RO"/>
              </w:rPr>
            </w:pPr>
            <w:r w:rsidRPr="00FA466C">
              <w:rPr>
                <w:b/>
                <w:sz w:val="22"/>
                <w:szCs w:val="22"/>
                <w:lang w:val="ro-RO"/>
              </w:rPr>
              <w:t>1001</w:t>
            </w:r>
          </w:p>
        </w:tc>
        <w:tc>
          <w:tcPr>
            <w:tcW w:w="734"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242</w:t>
            </w:r>
          </w:p>
        </w:tc>
        <w:tc>
          <w:tcPr>
            <w:tcW w:w="723"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2</w:t>
            </w:r>
          </w:p>
        </w:tc>
        <w:tc>
          <w:tcPr>
            <w:tcW w:w="734"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71</w:t>
            </w:r>
          </w:p>
        </w:tc>
        <w:tc>
          <w:tcPr>
            <w:tcW w:w="737"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555</w:t>
            </w:r>
          </w:p>
        </w:tc>
        <w:tc>
          <w:tcPr>
            <w:tcW w:w="727"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13</w:t>
            </w:r>
          </w:p>
        </w:tc>
      </w:tr>
      <w:tr w:rsidR="009C290A" w:rsidRPr="00FA466C" w:rsidTr="001C70E6">
        <w:trPr>
          <w:jc w:val="center"/>
        </w:trPr>
        <w:tc>
          <w:tcPr>
            <w:tcW w:w="567" w:type="dxa"/>
          </w:tcPr>
          <w:p w:rsidR="009C290A" w:rsidRPr="00FA466C" w:rsidRDefault="009C290A" w:rsidP="00380E32">
            <w:pPr>
              <w:rPr>
                <w:b/>
                <w:sz w:val="22"/>
                <w:szCs w:val="22"/>
                <w:lang w:val="ro-RO"/>
              </w:rPr>
            </w:pPr>
            <w:r w:rsidRPr="00FA466C">
              <w:rPr>
                <w:b/>
                <w:sz w:val="22"/>
                <w:szCs w:val="22"/>
                <w:lang w:val="ro-RO"/>
              </w:rPr>
              <w:t>13</w:t>
            </w:r>
          </w:p>
        </w:tc>
        <w:tc>
          <w:tcPr>
            <w:tcW w:w="709" w:type="dxa"/>
          </w:tcPr>
          <w:p w:rsidR="009C290A" w:rsidRPr="00FA466C" w:rsidRDefault="009C290A" w:rsidP="00380E32">
            <w:pPr>
              <w:rPr>
                <w:b/>
                <w:sz w:val="22"/>
                <w:szCs w:val="22"/>
                <w:lang w:val="ro-RO"/>
              </w:rPr>
            </w:pPr>
            <w:r w:rsidRPr="00FA466C">
              <w:rPr>
                <w:b/>
                <w:sz w:val="22"/>
                <w:szCs w:val="22"/>
                <w:lang w:val="ro-RO"/>
              </w:rPr>
              <w:t>555</w:t>
            </w:r>
          </w:p>
        </w:tc>
        <w:tc>
          <w:tcPr>
            <w:tcW w:w="567" w:type="dxa"/>
          </w:tcPr>
          <w:p w:rsidR="009C290A" w:rsidRPr="00FA466C" w:rsidRDefault="009C290A" w:rsidP="00380E32">
            <w:pPr>
              <w:rPr>
                <w:b/>
                <w:sz w:val="22"/>
                <w:szCs w:val="22"/>
                <w:lang w:val="ro-RO"/>
              </w:rPr>
            </w:pPr>
            <w:r w:rsidRPr="00FA466C">
              <w:rPr>
                <w:b/>
                <w:sz w:val="22"/>
                <w:szCs w:val="22"/>
                <w:lang w:val="ro-RO"/>
              </w:rPr>
              <w:t>71</w:t>
            </w:r>
          </w:p>
        </w:tc>
        <w:tc>
          <w:tcPr>
            <w:tcW w:w="394" w:type="dxa"/>
          </w:tcPr>
          <w:p w:rsidR="009C290A" w:rsidRPr="00FA466C" w:rsidRDefault="009C290A" w:rsidP="00380E32">
            <w:pPr>
              <w:rPr>
                <w:b/>
                <w:sz w:val="22"/>
                <w:szCs w:val="22"/>
                <w:lang w:val="ro-RO"/>
              </w:rPr>
            </w:pPr>
            <w:r w:rsidRPr="00FA466C">
              <w:rPr>
                <w:b/>
                <w:sz w:val="22"/>
                <w:szCs w:val="22"/>
                <w:lang w:val="ro-RO"/>
              </w:rPr>
              <w:t>2</w:t>
            </w:r>
          </w:p>
        </w:tc>
        <w:tc>
          <w:tcPr>
            <w:tcW w:w="729" w:type="dxa"/>
          </w:tcPr>
          <w:p w:rsidR="009C290A" w:rsidRPr="00FA466C" w:rsidRDefault="009C290A" w:rsidP="00380E32">
            <w:pPr>
              <w:rPr>
                <w:b/>
                <w:sz w:val="22"/>
                <w:szCs w:val="22"/>
                <w:lang w:val="ro-RO"/>
              </w:rPr>
            </w:pPr>
            <w:r w:rsidRPr="00FA466C">
              <w:rPr>
                <w:b/>
                <w:sz w:val="22"/>
                <w:szCs w:val="22"/>
                <w:lang w:val="ro-RO"/>
              </w:rPr>
              <w:softHyphen/>
              <w:t>242</w:t>
            </w:r>
          </w:p>
        </w:tc>
        <w:tc>
          <w:tcPr>
            <w:tcW w:w="810" w:type="dxa"/>
          </w:tcPr>
          <w:p w:rsidR="009C290A" w:rsidRPr="00FA466C" w:rsidRDefault="009C290A" w:rsidP="00380E32">
            <w:pPr>
              <w:rPr>
                <w:b/>
                <w:sz w:val="22"/>
                <w:szCs w:val="22"/>
                <w:lang w:val="ro-RO"/>
              </w:rPr>
            </w:pPr>
            <w:r w:rsidRPr="00FA466C">
              <w:rPr>
                <w:b/>
                <w:sz w:val="22"/>
                <w:szCs w:val="22"/>
                <w:lang w:val="ro-RO"/>
              </w:rPr>
              <w:t>1001</w:t>
            </w:r>
          </w:p>
        </w:tc>
        <w:tc>
          <w:tcPr>
            <w:tcW w:w="720" w:type="dxa"/>
            <w:tcBorders>
              <w:right w:val="single" w:sz="4" w:space="0" w:color="auto"/>
            </w:tcBorders>
          </w:tcPr>
          <w:p w:rsidR="009C290A" w:rsidRPr="00FA466C" w:rsidRDefault="009C290A" w:rsidP="00380E32">
            <w:pPr>
              <w:jc w:val="right"/>
              <w:rPr>
                <w:b/>
                <w:sz w:val="22"/>
                <w:szCs w:val="22"/>
                <w:lang w:val="ro-RO"/>
              </w:rPr>
            </w:pPr>
            <w:r w:rsidRPr="00FA466C">
              <w:rPr>
                <w:b/>
                <w:sz w:val="22"/>
                <w:szCs w:val="22"/>
                <w:lang w:val="ro-RO"/>
              </w:rPr>
              <w:t>b)</w:t>
            </w:r>
          </w:p>
        </w:tc>
        <w:tc>
          <w:tcPr>
            <w:tcW w:w="747" w:type="dxa"/>
            <w:tcBorders>
              <w:left w:val="single" w:sz="4" w:space="0" w:color="auto"/>
            </w:tcBorders>
          </w:tcPr>
          <w:p w:rsidR="009C290A" w:rsidRPr="00FA466C" w:rsidRDefault="009C290A" w:rsidP="00380E32">
            <w:pPr>
              <w:rPr>
                <w:b/>
                <w:sz w:val="22"/>
                <w:szCs w:val="22"/>
                <w:lang w:val="ro-RO"/>
              </w:rPr>
            </w:pPr>
            <w:r w:rsidRPr="00FA466C">
              <w:rPr>
                <w:b/>
                <w:sz w:val="22"/>
                <w:szCs w:val="22"/>
                <w:lang w:val="ro-RO"/>
              </w:rPr>
              <w:t>2</w:t>
            </w:r>
          </w:p>
        </w:tc>
        <w:tc>
          <w:tcPr>
            <w:tcW w:w="734" w:type="dxa"/>
          </w:tcPr>
          <w:p w:rsidR="009C290A" w:rsidRPr="00FA466C" w:rsidRDefault="009C290A" w:rsidP="00380E32">
            <w:pPr>
              <w:rPr>
                <w:b/>
                <w:sz w:val="22"/>
                <w:szCs w:val="22"/>
                <w:lang w:val="ro-RO"/>
              </w:rPr>
            </w:pPr>
            <w:r w:rsidRPr="00FA466C">
              <w:rPr>
                <w:b/>
                <w:sz w:val="22"/>
                <w:szCs w:val="22"/>
                <w:lang w:val="ro-RO"/>
              </w:rPr>
              <w:t>3</w:t>
            </w:r>
          </w:p>
        </w:tc>
        <w:tc>
          <w:tcPr>
            <w:tcW w:w="723" w:type="dxa"/>
          </w:tcPr>
          <w:p w:rsidR="009C290A" w:rsidRPr="00FA466C" w:rsidRDefault="009C290A" w:rsidP="00380E32">
            <w:pPr>
              <w:rPr>
                <w:b/>
                <w:sz w:val="22"/>
                <w:szCs w:val="22"/>
                <w:lang w:val="ro-RO"/>
              </w:rPr>
            </w:pPr>
            <w:r w:rsidRPr="00FA466C">
              <w:rPr>
                <w:b/>
                <w:sz w:val="22"/>
                <w:szCs w:val="22"/>
                <w:lang w:val="ro-RO"/>
              </w:rPr>
              <w:t>2</w:t>
            </w:r>
          </w:p>
        </w:tc>
        <w:tc>
          <w:tcPr>
            <w:tcW w:w="734" w:type="dxa"/>
          </w:tcPr>
          <w:p w:rsidR="009C290A" w:rsidRPr="00FA466C" w:rsidRDefault="009C290A" w:rsidP="00380E32">
            <w:pPr>
              <w:rPr>
                <w:b/>
                <w:sz w:val="22"/>
                <w:szCs w:val="22"/>
                <w:lang w:val="ro-RO"/>
              </w:rPr>
            </w:pPr>
            <w:r w:rsidRPr="00FA466C">
              <w:rPr>
                <w:b/>
                <w:sz w:val="22"/>
                <w:szCs w:val="22"/>
                <w:lang w:val="ro-RO"/>
              </w:rPr>
              <w:t>1</w:t>
            </w:r>
          </w:p>
        </w:tc>
        <w:tc>
          <w:tcPr>
            <w:tcW w:w="737" w:type="dxa"/>
          </w:tcPr>
          <w:p w:rsidR="009C290A" w:rsidRPr="00FA466C" w:rsidRDefault="009C290A" w:rsidP="00380E32">
            <w:pPr>
              <w:rPr>
                <w:b/>
                <w:sz w:val="22"/>
                <w:szCs w:val="22"/>
                <w:lang w:val="ro-RO"/>
              </w:rPr>
            </w:pPr>
            <w:r w:rsidRPr="00FA466C">
              <w:rPr>
                <w:b/>
                <w:sz w:val="22"/>
                <w:szCs w:val="22"/>
                <w:lang w:val="ro-RO"/>
              </w:rPr>
              <w:t>3</w:t>
            </w:r>
          </w:p>
        </w:tc>
        <w:tc>
          <w:tcPr>
            <w:tcW w:w="727" w:type="dxa"/>
          </w:tcPr>
          <w:p w:rsidR="009C290A" w:rsidRPr="00FA466C" w:rsidRDefault="009C290A" w:rsidP="00380E32">
            <w:pPr>
              <w:rPr>
                <w:b/>
                <w:sz w:val="22"/>
                <w:szCs w:val="22"/>
                <w:lang w:val="ro-RO"/>
              </w:rPr>
            </w:pPr>
            <w:r w:rsidRPr="00FA466C">
              <w:rPr>
                <w:b/>
                <w:sz w:val="22"/>
                <w:szCs w:val="22"/>
                <w:lang w:val="ro-RO"/>
              </w:rPr>
              <w:t>4</w:t>
            </w:r>
          </w:p>
        </w:tc>
      </w:tr>
      <w:tr w:rsidR="009C290A" w:rsidRPr="00FA466C" w:rsidTr="001C70E6">
        <w:trPr>
          <w:jc w:val="center"/>
        </w:trPr>
        <w:tc>
          <w:tcPr>
            <w:tcW w:w="567" w:type="dxa"/>
          </w:tcPr>
          <w:p w:rsidR="009C290A" w:rsidRPr="00FA466C" w:rsidRDefault="009C290A" w:rsidP="00380E32">
            <w:pPr>
              <w:rPr>
                <w:b/>
                <w:sz w:val="22"/>
                <w:szCs w:val="22"/>
                <w:lang w:val="ro-RO"/>
              </w:rPr>
            </w:pPr>
          </w:p>
        </w:tc>
        <w:tc>
          <w:tcPr>
            <w:tcW w:w="709" w:type="dxa"/>
          </w:tcPr>
          <w:p w:rsidR="009C290A" w:rsidRPr="00FA466C" w:rsidRDefault="009C290A" w:rsidP="00380E32">
            <w:pPr>
              <w:rPr>
                <w:b/>
                <w:sz w:val="22"/>
                <w:szCs w:val="22"/>
                <w:lang w:val="ro-RO"/>
              </w:rPr>
            </w:pPr>
          </w:p>
        </w:tc>
        <w:tc>
          <w:tcPr>
            <w:tcW w:w="567" w:type="dxa"/>
          </w:tcPr>
          <w:p w:rsidR="009C290A" w:rsidRPr="00FA466C" w:rsidRDefault="009C290A" w:rsidP="00380E32">
            <w:pPr>
              <w:rPr>
                <w:b/>
                <w:sz w:val="22"/>
                <w:szCs w:val="22"/>
                <w:lang w:val="ro-RO"/>
              </w:rPr>
            </w:pPr>
          </w:p>
        </w:tc>
        <w:tc>
          <w:tcPr>
            <w:tcW w:w="394" w:type="dxa"/>
          </w:tcPr>
          <w:p w:rsidR="009C290A" w:rsidRPr="00FA466C" w:rsidRDefault="009C290A" w:rsidP="00380E32">
            <w:pPr>
              <w:rPr>
                <w:b/>
                <w:sz w:val="22"/>
                <w:szCs w:val="22"/>
                <w:lang w:val="ro-RO"/>
              </w:rPr>
            </w:pPr>
          </w:p>
        </w:tc>
        <w:tc>
          <w:tcPr>
            <w:tcW w:w="729" w:type="dxa"/>
          </w:tcPr>
          <w:p w:rsidR="009C290A" w:rsidRPr="00FA466C" w:rsidRDefault="009C290A" w:rsidP="00380E32">
            <w:pPr>
              <w:rPr>
                <w:b/>
                <w:sz w:val="22"/>
                <w:szCs w:val="22"/>
                <w:lang w:val="ro-RO"/>
              </w:rPr>
            </w:pPr>
          </w:p>
        </w:tc>
        <w:tc>
          <w:tcPr>
            <w:tcW w:w="810" w:type="dxa"/>
          </w:tcPr>
          <w:p w:rsidR="009C290A" w:rsidRPr="00FA466C" w:rsidRDefault="009C290A" w:rsidP="00380E32">
            <w:pPr>
              <w:rPr>
                <w:b/>
                <w:sz w:val="22"/>
                <w:szCs w:val="22"/>
                <w:lang w:val="ro-RO"/>
              </w:rPr>
            </w:pPr>
          </w:p>
        </w:tc>
        <w:tc>
          <w:tcPr>
            <w:tcW w:w="720" w:type="dxa"/>
            <w:tcBorders>
              <w:right w:val="single" w:sz="4" w:space="0" w:color="auto"/>
            </w:tcBorders>
          </w:tcPr>
          <w:p w:rsidR="009C290A" w:rsidRPr="00FA466C" w:rsidRDefault="009C290A" w:rsidP="00380E32">
            <w:pPr>
              <w:jc w:val="right"/>
              <w:rPr>
                <w:b/>
                <w:sz w:val="22"/>
                <w:szCs w:val="22"/>
                <w:lang w:val="ro-RO"/>
              </w:rPr>
            </w:pPr>
          </w:p>
        </w:tc>
        <w:tc>
          <w:tcPr>
            <w:tcW w:w="4402" w:type="dxa"/>
            <w:gridSpan w:val="6"/>
            <w:tcBorders>
              <w:left w:val="single" w:sz="4" w:space="0" w:color="auto"/>
            </w:tcBorders>
          </w:tcPr>
          <w:p w:rsidR="009C290A" w:rsidRPr="00FA466C" w:rsidRDefault="009C290A" w:rsidP="00380E32">
            <w:pPr>
              <w:rPr>
                <w:b/>
                <w:sz w:val="22"/>
                <w:szCs w:val="22"/>
                <w:lang w:val="ro-RO"/>
              </w:rPr>
            </w:pPr>
            <w:r w:rsidRPr="00FA466C">
              <w:rPr>
                <w:sz w:val="22"/>
                <w:szCs w:val="22"/>
                <w:lang w:val="ro-RO"/>
              </w:rPr>
              <w:t xml:space="preserve">Fişierul </w:t>
            </w:r>
            <w:r w:rsidRPr="00FA466C">
              <w:rPr>
                <w:b/>
                <w:sz w:val="22"/>
                <w:szCs w:val="22"/>
                <w:lang w:val="ro-RO"/>
              </w:rPr>
              <w:t xml:space="preserve">atestat.out </w:t>
            </w:r>
            <w:r w:rsidRPr="00FA466C">
              <w:rPr>
                <w:sz w:val="22"/>
                <w:szCs w:val="22"/>
                <w:lang w:val="ro-RO"/>
              </w:rPr>
              <w:t>conţine</w:t>
            </w:r>
            <w:r w:rsidRPr="00FA466C">
              <w:rPr>
                <w:b/>
                <w:sz w:val="22"/>
                <w:szCs w:val="22"/>
                <w:lang w:val="ro-RO"/>
              </w:rPr>
              <w:t>:</w:t>
            </w:r>
          </w:p>
        </w:tc>
      </w:tr>
      <w:tr w:rsidR="009C290A" w:rsidRPr="00FA466C" w:rsidTr="001C70E6">
        <w:trPr>
          <w:jc w:val="center"/>
        </w:trPr>
        <w:tc>
          <w:tcPr>
            <w:tcW w:w="567" w:type="dxa"/>
          </w:tcPr>
          <w:p w:rsidR="009C290A" w:rsidRPr="00FA466C" w:rsidRDefault="009C290A" w:rsidP="00380E32">
            <w:pPr>
              <w:rPr>
                <w:b/>
                <w:sz w:val="22"/>
                <w:szCs w:val="22"/>
                <w:lang w:val="ro-RO"/>
              </w:rPr>
            </w:pPr>
          </w:p>
        </w:tc>
        <w:tc>
          <w:tcPr>
            <w:tcW w:w="709" w:type="dxa"/>
          </w:tcPr>
          <w:p w:rsidR="009C290A" w:rsidRPr="00FA466C" w:rsidRDefault="009C290A" w:rsidP="00380E32">
            <w:pPr>
              <w:rPr>
                <w:b/>
                <w:sz w:val="22"/>
                <w:szCs w:val="22"/>
                <w:lang w:val="ro-RO"/>
              </w:rPr>
            </w:pPr>
          </w:p>
        </w:tc>
        <w:tc>
          <w:tcPr>
            <w:tcW w:w="567" w:type="dxa"/>
          </w:tcPr>
          <w:p w:rsidR="009C290A" w:rsidRPr="00FA466C" w:rsidRDefault="009C290A" w:rsidP="00380E32">
            <w:pPr>
              <w:rPr>
                <w:b/>
                <w:sz w:val="22"/>
                <w:szCs w:val="22"/>
                <w:lang w:val="ro-RO"/>
              </w:rPr>
            </w:pPr>
          </w:p>
        </w:tc>
        <w:tc>
          <w:tcPr>
            <w:tcW w:w="394" w:type="dxa"/>
          </w:tcPr>
          <w:p w:rsidR="009C290A" w:rsidRPr="00FA466C" w:rsidRDefault="009C290A" w:rsidP="00380E32">
            <w:pPr>
              <w:rPr>
                <w:b/>
                <w:sz w:val="22"/>
                <w:szCs w:val="22"/>
                <w:lang w:val="ro-RO"/>
              </w:rPr>
            </w:pPr>
          </w:p>
        </w:tc>
        <w:tc>
          <w:tcPr>
            <w:tcW w:w="729" w:type="dxa"/>
          </w:tcPr>
          <w:p w:rsidR="009C290A" w:rsidRPr="00FA466C" w:rsidRDefault="009C290A" w:rsidP="00380E32">
            <w:pPr>
              <w:rPr>
                <w:b/>
                <w:sz w:val="22"/>
                <w:szCs w:val="22"/>
                <w:lang w:val="ro-RO"/>
              </w:rPr>
            </w:pPr>
          </w:p>
        </w:tc>
        <w:tc>
          <w:tcPr>
            <w:tcW w:w="810" w:type="dxa"/>
          </w:tcPr>
          <w:p w:rsidR="009C290A" w:rsidRPr="00FA466C" w:rsidRDefault="009C290A" w:rsidP="00380E32">
            <w:pPr>
              <w:rPr>
                <w:b/>
                <w:sz w:val="22"/>
                <w:szCs w:val="22"/>
                <w:lang w:val="ro-RO"/>
              </w:rPr>
            </w:pPr>
          </w:p>
        </w:tc>
        <w:tc>
          <w:tcPr>
            <w:tcW w:w="720" w:type="dxa"/>
            <w:tcBorders>
              <w:right w:val="single" w:sz="4" w:space="0" w:color="auto"/>
            </w:tcBorders>
          </w:tcPr>
          <w:p w:rsidR="009C290A" w:rsidRPr="00FA466C" w:rsidRDefault="009C290A" w:rsidP="00380E32">
            <w:pPr>
              <w:jc w:val="right"/>
              <w:rPr>
                <w:b/>
                <w:sz w:val="22"/>
                <w:szCs w:val="22"/>
                <w:lang w:val="ro-RO"/>
              </w:rPr>
            </w:pPr>
            <w:r w:rsidRPr="00FA466C">
              <w:rPr>
                <w:b/>
                <w:sz w:val="22"/>
                <w:szCs w:val="22"/>
                <w:lang w:val="ro-RO"/>
              </w:rPr>
              <w:t>C)</w:t>
            </w:r>
          </w:p>
        </w:tc>
        <w:tc>
          <w:tcPr>
            <w:tcW w:w="747" w:type="dxa"/>
            <w:tcBorders>
              <w:left w:val="single" w:sz="4" w:space="0" w:color="auto"/>
            </w:tcBorders>
          </w:tcPr>
          <w:p w:rsidR="009C290A" w:rsidRPr="00FA466C" w:rsidRDefault="009C290A" w:rsidP="00380E32">
            <w:pPr>
              <w:rPr>
                <w:b/>
                <w:sz w:val="22"/>
                <w:szCs w:val="22"/>
                <w:lang w:val="ro-RO"/>
              </w:rPr>
            </w:pPr>
            <w:r w:rsidRPr="00FA466C">
              <w:rPr>
                <w:b/>
                <w:sz w:val="22"/>
                <w:szCs w:val="22"/>
                <w:lang w:val="ro-RO"/>
              </w:rPr>
              <w:t>1640</w:t>
            </w:r>
          </w:p>
        </w:tc>
        <w:tc>
          <w:tcPr>
            <w:tcW w:w="734" w:type="dxa"/>
          </w:tcPr>
          <w:p w:rsidR="009C290A" w:rsidRPr="00FA466C" w:rsidRDefault="009C290A" w:rsidP="00380E32">
            <w:pPr>
              <w:rPr>
                <w:b/>
                <w:sz w:val="22"/>
                <w:szCs w:val="22"/>
                <w:lang w:val="ro-RO"/>
              </w:rPr>
            </w:pPr>
          </w:p>
        </w:tc>
        <w:tc>
          <w:tcPr>
            <w:tcW w:w="723" w:type="dxa"/>
          </w:tcPr>
          <w:p w:rsidR="009C290A" w:rsidRPr="00FA466C" w:rsidRDefault="009C290A" w:rsidP="00380E32">
            <w:pPr>
              <w:rPr>
                <w:b/>
                <w:sz w:val="22"/>
                <w:szCs w:val="22"/>
                <w:lang w:val="ro-RO"/>
              </w:rPr>
            </w:pPr>
          </w:p>
        </w:tc>
        <w:tc>
          <w:tcPr>
            <w:tcW w:w="734" w:type="dxa"/>
          </w:tcPr>
          <w:p w:rsidR="009C290A" w:rsidRPr="00FA466C" w:rsidRDefault="009C290A" w:rsidP="00380E32">
            <w:pPr>
              <w:rPr>
                <w:b/>
                <w:sz w:val="22"/>
                <w:szCs w:val="22"/>
                <w:lang w:val="ro-RO"/>
              </w:rPr>
            </w:pPr>
          </w:p>
        </w:tc>
        <w:tc>
          <w:tcPr>
            <w:tcW w:w="737" w:type="dxa"/>
          </w:tcPr>
          <w:p w:rsidR="009C290A" w:rsidRPr="00FA466C" w:rsidRDefault="009C290A" w:rsidP="00380E32">
            <w:pPr>
              <w:rPr>
                <w:b/>
                <w:sz w:val="22"/>
                <w:szCs w:val="22"/>
                <w:lang w:val="ro-RO"/>
              </w:rPr>
            </w:pPr>
          </w:p>
        </w:tc>
        <w:tc>
          <w:tcPr>
            <w:tcW w:w="727" w:type="dxa"/>
          </w:tcPr>
          <w:p w:rsidR="009C290A" w:rsidRPr="00FA466C" w:rsidRDefault="009C290A" w:rsidP="00380E32">
            <w:pPr>
              <w:rPr>
                <w:b/>
                <w:sz w:val="22"/>
                <w:szCs w:val="22"/>
                <w:lang w:val="ro-RO"/>
              </w:rPr>
            </w:pPr>
          </w:p>
        </w:tc>
      </w:tr>
    </w:tbl>
    <w:p w:rsidR="009C290A" w:rsidRPr="00FA466C" w:rsidRDefault="009C290A" w:rsidP="00380E32">
      <w:pPr>
        <w:jc w:val="both"/>
        <w:rPr>
          <w:b/>
          <w:sz w:val="22"/>
          <w:szCs w:val="22"/>
          <w:lang w:val="ro-RO"/>
        </w:rPr>
      </w:pPr>
    </w:p>
    <w:p w:rsidR="000E7BCD" w:rsidRPr="00FA466C" w:rsidRDefault="000E7BCD" w:rsidP="00380E32">
      <w:pPr>
        <w:jc w:val="both"/>
        <w:rPr>
          <w:b/>
          <w:sz w:val="22"/>
          <w:szCs w:val="22"/>
          <w:lang w:val="ro-RO"/>
        </w:rPr>
      </w:pPr>
    </w:p>
    <w:p w:rsidR="00941F19" w:rsidRPr="00FA466C" w:rsidRDefault="00941F19" w:rsidP="00380E32">
      <w:pPr>
        <w:jc w:val="both"/>
        <w:rPr>
          <w:b/>
          <w:sz w:val="22"/>
          <w:szCs w:val="22"/>
          <w:lang w:val="ro-RO"/>
        </w:rPr>
      </w:pPr>
    </w:p>
    <w:p w:rsidR="009C290A" w:rsidRPr="001C70E6" w:rsidRDefault="009C290A" w:rsidP="001C70E6">
      <w:pPr>
        <w:pBdr>
          <w:top w:val="single" w:sz="12" w:space="1" w:color="auto"/>
        </w:pBdr>
        <w:autoSpaceDE w:val="0"/>
        <w:autoSpaceDN w:val="0"/>
        <w:adjustRightInd w:val="0"/>
        <w:jc w:val="both"/>
        <w:rPr>
          <w:b/>
          <w:bCs/>
          <w:i/>
          <w:iCs/>
          <w:sz w:val="22"/>
          <w:szCs w:val="22"/>
          <w:lang w:val="ro-RO"/>
        </w:rPr>
      </w:pPr>
      <w:r w:rsidRPr="001C70E6">
        <w:rPr>
          <w:b/>
          <w:bCs/>
          <w:i/>
          <w:iCs/>
          <w:sz w:val="22"/>
          <w:szCs w:val="22"/>
          <w:lang w:val="ro-RO"/>
        </w:rPr>
        <w:t>Subiectul nr. 10</w:t>
      </w:r>
    </w:p>
    <w:p w:rsidR="001C70E6" w:rsidRDefault="001C70E6" w:rsidP="001C70E6">
      <w:pPr>
        <w:jc w:val="both"/>
        <w:rPr>
          <w:sz w:val="22"/>
          <w:szCs w:val="22"/>
          <w:lang w:val="ro-RO"/>
        </w:rPr>
      </w:pPr>
    </w:p>
    <w:p w:rsidR="00FC067E" w:rsidRPr="00FA466C" w:rsidRDefault="009C290A" w:rsidP="001C70E6">
      <w:pPr>
        <w:jc w:val="both"/>
        <w:rPr>
          <w:sz w:val="22"/>
          <w:szCs w:val="22"/>
          <w:lang w:val="ro-RO"/>
        </w:rPr>
      </w:pPr>
      <w:r w:rsidRPr="00FA466C">
        <w:rPr>
          <w:sz w:val="22"/>
          <w:szCs w:val="22"/>
          <w:lang w:val="ro-RO"/>
        </w:rPr>
        <w:t xml:space="preserve">Fişierul </w:t>
      </w:r>
      <w:r w:rsidRPr="00FA466C">
        <w:rPr>
          <w:b/>
          <w:sz w:val="22"/>
          <w:szCs w:val="22"/>
          <w:lang w:val="ro-RO"/>
        </w:rPr>
        <w:t>atestat.in</w:t>
      </w:r>
      <w:r w:rsidRPr="00FA466C">
        <w:rPr>
          <w:sz w:val="22"/>
          <w:szCs w:val="22"/>
          <w:lang w:val="ro-RO"/>
        </w:rPr>
        <w:t xml:space="preserve"> conţine două linii. </w:t>
      </w:r>
      <w:r w:rsidR="00FC067E" w:rsidRPr="00FA466C">
        <w:rPr>
          <w:sz w:val="22"/>
          <w:szCs w:val="22"/>
          <w:lang w:val="ro-RO"/>
        </w:rPr>
        <w:t xml:space="preserve">Pe prima linie se găsește un număr natural nenul </w:t>
      </w:r>
      <w:r w:rsidR="00FC067E" w:rsidRPr="00FA466C">
        <w:rPr>
          <w:b/>
          <w:sz w:val="22"/>
          <w:szCs w:val="22"/>
          <w:lang w:val="ro-RO"/>
        </w:rPr>
        <w:t>n,</w:t>
      </w:r>
      <w:r w:rsidR="00FC067E" w:rsidRPr="00FA466C">
        <w:rPr>
          <w:sz w:val="22"/>
          <w:szCs w:val="22"/>
          <w:lang w:val="ro-RO"/>
        </w:rPr>
        <w:t xml:space="preserve"> (</w:t>
      </w:r>
      <w:r w:rsidR="00FC067E" w:rsidRPr="00FA466C">
        <w:rPr>
          <w:b/>
          <w:sz w:val="22"/>
          <w:szCs w:val="22"/>
          <w:lang w:val="ro-RO"/>
        </w:rPr>
        <w:t>n&lt;1000</w:t>
      </w:r>
      <w:r w:rsidR="00FC067E" w:rsidRPr="00FA466C">
        <w:rPr>
          <w:sz w:val="22"/>
          <w:szCs w:val="22"/>
          <w:lang w:val="ro-RO"/>
        </w:rPr>
        <w:t xml:space="preserve">), iar pe cea de-a doua linie un şir de </w:t>
      </w:r>
      <w:r w:rsidR="00FC067E" w:rsidRPr="00FA466C">
        <w:rPr>
          <w:b/>
          <w:sz w:val="22"/>
          <w:szCs w:val="22"/>
          <w:lang w:val="ro-RO"/>
        </w:rPr>
        <w:t>n</w:t>
      </w:r>
      <w:r w:rsidR="00FC067E" w:rsidRPr="00FA466C">
        <w:rPr>
          <w:sz w:val="22"/>
          <w:szCs w:val="22"/>
          <w:lang w:val="ro-RO"/>
        </w:rPr>
        <w:t xml:space="preserve"> numere </w:t>
      </w:r>
      <w:r w:rsidR="00C036CC" w:rsidRPr="00FA466C">
        <w:rPr>
          <w:sz w:val="22"/>
          <w:szCs w:val="22"/>
          <w:lang w:val="ro-RO"/>
        </w:rPr>
        <w:t>naturale</w:t>
      </w:r>
      <w:r w:rsidR="00FC067E" w:rsidRPr="00FA466C">
        <w:rPr>
          <w:sz w:val="22"/>
          <w:szCs w:val="22"/>
          <w:lang w:val="ro-RO"/>
        </w:rPr>
        <w:t xml:space="preserve">, de cel mult </w:t>
      </w:r>
      <w:r w:rsidR="00FC067E" w:rsidRPr="00FA466C">
        <w:rPr>
          <w:b/>
          <w:sz w:val="22"/>
          <w:szCs w:val="22"/>
          <w:lang w:val="ro-RO"/>
        </w:rPr>
        <w:t>4</w:t>
      </w:r>
      <w:r w:rsidR="00FC067E" w:rsidRPr="00FA466C">
        <w:rPr>
          <w:sz w:val="22"/>
          <w:szCs w:val="22"/>
          <w:lang w:val="ro-RO"/>
        </w:rPr>
        <w:t xml:space="preserve"> cifre fiecare, separate prin câte un spaţiu.</w:t>
      </w:r>
    </w:p>
    <w:p w:rsidR="001C70E6" w:rsidRPr="00FA466C" w:rsidRDefault="001C70E6" w:rsidP="001C70E6">
      <w:pPr>
        <w:jc w:val="both"/>
        <w:rPr>
          <w:sz w:val="22"/>
          <w:szCs w:val="22"/>
          <w:lang w:val="ro-RO"/>
        </w:rPr>
      </w:pPr>
      <w:r w:rsidRPr="00FA466C">
        <w:rPr>
          <w:sz w:val="22"/>
          <w:szCs w:val="22"/>
          <w:lang w:val="ro-RO"/>
        </w:rPr>
        <w:t>Să se scrie un program</w:t>
      </w:r>
      <w:r>
        <w:rPr>
          <w:sz w:val="22"/>
          <w:szCs w:val="22"/>
          <w:lang w:val="ro-RO"/>
        </w:rPr>
        <w:t xml:space="preserve"> </w:t>
      </w:r>
      <w:r w:rsidRPr="00FA466C">
        <w:rPr>
          <w:sz w:val="22"/>
          <w:szCs w:val="22"/>
          <w:lang w:val="ro-RO"/>
        </w:rPr>
        <w:t>care:</w:t>
      </w:r>
    </w:p>
    <w:p w:rsidR="009C290A" w:rsidRPr="00FA466C" w:rsidRDefault="00727870" w:rsidP="001C70E6">
      <w:pPr>
        <w:numPr>
          <w:ilvl w:val="0"/>
          <w:numId w:val="42"/>
        </w:numPr>
        <w:tabs>
          <w:tab w:val="clear" w:pos="720"/>
          <w:tab w:val="num" w:pos="284"/>
        </w:tabs>
        <w:ind w:left="284" w:hanging="284"/>
        <w:jc w:val="both"/>
        <w:rPr>
          <w:sz w:val="22"/>
          <w:szCs w:val="22"/>
          <w:lang w:val="ro-RO"/>
        </w:rPr>
      </w:pPr>
      <w:r w:rsidRPr="00FA466C">
        <w:rPr>
          <w:sz w:val="22"/>
          <w:szCs w:val="22"/>
          <w:lang w:val="ro-RO"/>
        </w:rPr>
        <w:t xml:space="preserve">să afişeze pe ecran, </w:t>
      </w:r>
      <w:r w:rsidR="00FC067E" w:rsidRPr="00FA466C">
        <w:rPr>
          <w:sz w:val="22"/>
          <w:szCs w:val="22"/>
          <w:lang w:val="ro-RO"/>
        </w:rPr>
        <w:t>pe prima</w:t>
      </w:r>
      <w:r w:rsidRPr="00FA466C">
        <w:rPr>
          <w:sz w:val="22"/>
          <w:szCs w:val="22"/>
          <w:lang w:val="ro-RO"/>
        </w:rPr>
        <w:t xml:space="preserve"> linie, în ordinea inversă citirii, </w:t>
      </w:r>
      <w:r w:rsidR="009C290A" w:rsidRPr="00FA466C">
        <w:rPr>
          <w:sz w:val="22"/>
          <w:szCs w:val="22"/>
          <w:lang w:val="ro-RO"/>
        </w:rPr>
        <w:t>toate numerele din şir, separate prin câte un spaţiu;</w:t>
      </w:r>
    </w:p>
    <w:p w:rsidR="009C290A" w:rsidRPr="00FA466C" w:rsidRDefault="009C290A" w:rsidP="001C70E6">
      <w:pPr>
        <w:numPr>
          <w:ilvl w:val="0"/>
          <w:numId w:val="42"/>
        </w:numPr>
        <w:tabs>
          <w:tab w:val="clear" w:pos="720"/>
          <w:tab w:val="num" w:pos="284"/>
        </w:tabs>
        <w:ind w:left="284" w:hanging="284"/>
        <w:jc w:val="both"/>
        <w:rPr>
          <w:sz w:val="22"/>
          <w:szCs w:val="22"/>
          <w:lang w:val="ro-RO"/>
        </w:rPr>
      </w:pPr>
      <w:r w:rsidRPr="00FA466C">
        <w:rPr>
          <w:sz w:val="22"/>
          <w:szCs w:val="22"/>
          <w:lang w:val="ro-RO"/>
        </w:rPr>
        <w:t xml:space="preserve">să afişeze pe ecran, </w:t>
      </w:r>
      <w:r w:rsidR="00FC067E" w:rsidRPr="00FA466C">
        <w:rPr>
          <w:sz w:val="22"/>
          <w:szCs w:val="22"/>
          <w:lang w:val="ro-RO"/>
        </w:rPr>
        <w:t>pe a doua</w:t>
      </w:r>
      <w:r w:rsidRPr="00FA466C">
        <w:rPr>
          <w:sz w:val="22"/>
          <w:szCs w:val="22"/>
          <w:lang w:val="ro-RO"/>
        </w:rPr>
        <w:t xml:space="preserve"> linie, separate prin câte un spaţiu, toate numerele prime din şir (dacă nu există numere prime în şir, se va afişa pe ecran </w:t>
      </w:r>
      <w:r w:rsidR="00FC067E" w:rsidRPr="00FA466C">
        <w:rPr>
          <w:sz w:val="22"/>
          <w:szCs w:val="22"/>
          <w:lang w:val="ro-RO"/>
        </w:rPr>
        <w:t>mesajul „</w:t>
      </w:r>
      <w:r w:rsidR="00FC067E" w:rsidRPr="00FA466C">
        <w:rPr>
          <w:b/>
          <w:sz w:val="22"/>
          <w:szCs w:val="22"/>
          <w:lang w:val="ro-RO"/>
        </w:rPr>
        <w:t>NU EXISTA</w:t>
      </w:r>
      <w:r w:rsidR="00FC067E" w:rsidRPr="00FA466C">
        <w:rPr>
          <w:sz w:val="22"/>
          <w:szCs w:val="22"/>
          <w:lang w:val="ro-RO"/>
        </w:rPr>
        <w:t>”</w:t>
      </w:r>
      <w:r w:rsidRPr="00FA466C">
        <w:rPr>
          <w:sz w:val="22"/>
          <w:szCs w:val="22"/>
          <w:lang w:val="ro-RO"/>
        </w:rPr>
        <w:t>);</w:t>
      </w:r>
    </w:p>
    <w:p w:rsidR="009C290A" w:rsidRPr="00FA466C" w:rsidRDefault="009C290A" w:rsidP="001C70E6">
      <w:pPr>
        <w:numPr>
          <w:ilvl w:val="0"/>
          <w:numId w:val="42"/>
        </w:numPr>
        <w:tabs>
          <w:tab w:val="clear" w:pos="720"/>
          <w:tab w:val="num" w:pos="284"/>
        </w:tabs>
        <w:ind w:left="284" w:hanging="284"/>
        <w:jc w:val="both"/>
        <w:rPr>
          <w:sz w:val="22"/>
          <w:szCs w:val="22"/>
          <w:lang w:val="ro-RO"/>
        </w:rPr>
      </w:pPr>
      <w:r w:rsidRPr="00FA466C">
        <w:rPr>
          <w:sz w:val="22"/>
          <w:szCs w:val="22"/>
          <w:lang w:val="ro-RO"/>
        </w:rPr>
        <w:t>să scrie în fişierul</w:t>
      </w:r>
      <w:r w:rsidRPr="00FA466C">
        <w:rPr>
          <w:b/>
          <w:sz w:val="22"/>
          <w:szCs w:val="22"/>
          <w:lang w:val="ro-RO"/>
        </w:rPr>
        <w:t xml:space="preserve"> atestat.out</w:t>
      </w:r>
      <w:r w:rsidRPr="00FA466C">
        <w:rPr>
          <w:sz w:val="22"/>
          <w:szCs w:val="22"/>
          <w:lang w:val="ro-RO"/>
        </w:rPr>
        <w:t xml:space="preserve"> suma tuturor numerelor </w:t>
      </w:r>
      <w:r w:rsidR="00C036CC" w:rsidRPr="00FA466C">
        <w:rPr>
          <w:sz w:val="22"/>
          <w:szCs w:val="22"/>
          <w:lang w:val="ro-RO"/>
        </w:rPr>
        <w:t>divizibile cu 3</w:t>
      </w:r>
      <w:r w:rsidRPr="00FA466C">
        <w:rPr>
          <w:sz w:val="22"/>
          <w:szCs w:val="22"/>
          <w:lang w:val="ro-RO"/>
        </w:rPr>
        <w:t xml:space="preserve"> din şir (dacă nu există se va scrie în fişierul</w:t>
      </w:r>
      <w:r w:rsidRPr="00FA466C">
        <w:rPr>
          <w:b/>
          <w:sz w:val="22"/>
          <w:szCs w:val="22"/>
          <w:lang w:val="ro-RO"/>
        </w:rPr>
        <w:t xml:space="preserve"> atestat.out </w:t>
      </w:r>
      <w:r w:rsidRPr="00FA466C">
        <w:rPr>
          <w:sz w:val="22"/>
          <w:szCs w:val="22"/>
          <w:lang w:val="ro-RO"/>
        </w:rPr>
        <w:t>mesaj</w:t>
      </w:r>
      <w:r w:rsidR="00FC067E" w:rsidRPr="00FA466C">
        <w:rPr>
          <w:sz w:val="22"/>
          <w:szCs w:val="22"/>
          <w:lang w:val="ro-RO"/>
        </w:rPr>
        <w:t>ul mesajul „</w:t>
      </w:r>
      <w:r w:rsidR="00FC067E" w:rsidRPr="00FA466C">
        <w:rPr>
          <w:b/>
          <w:sz w:val="22"/>
          <w:szCs w:val="22"/>
          <w:lang w:val="ro-RO"/>
        </w:rPr>
        <w:t xml:space="preserve">NU EXISTA NUMERE </w:t>
      </w:r>
      <w:r w:rsidR="00C036CC" w:rsidRPr="00FA466C">
        <w:rPr>
          <w:b/>
          <w:sz w:val="22"/>
          <w:szCs w:val="22"/>
          <w:lang w:val="ro-RO"/>
        </w:rPr>
        <w:t>DIVIZIBILE CU 3</w:t>
      </w:r>
      <w:r w:rsidR="00FC067E" w:rsidRPr="00FA466C">
        <w:rPr>
          <w:sz w:val="22"/>
          <w:szCs w:val="22"/>
          <w:lang w:val="ro-RO"/>
        </w:rPr>
        <w:t>”</w:t>
      </w:r>
      <w:r w:rsidR="003F67FE" w:rsidRPr="00FA466C">
        <w:rPr>
          <w:sz w:val="22"/>
          <w:szCs w:val="22"/>
          <w:lang w:val="ro-RO"/>
        </w:rPr>
        <w:t>)</w:t>
      </w:r>
      <w:r w:rsidRPr="00FA466C">
        <w:rPr>
          <w:sz w:val="22"/>
          <w:szCs w:val="22"/>
          <w:lang w:val="ro-RO"/>
        </w:rPr>
        <w:t>.</w:t>
      </w:r>
    </w:p>
    <w:p w:rsidR="009C290A" w:rsidRPr="00FA466C" w:rsidRDefault="009C290A" w:rsidP="001C70E6">
      <w:pPr>
        <w:jc w:val="both"/>
        <w:rPr>
          <w:sz w:val="22"/>
          <w:szCs w:val="22"/>
          <w:lang w:val="ro-RO"/>
        </w:rPr>
      </w:pPr>
      <w:r w:rsidRPr="00FA466C">
        <w:rPr>
          <w:b/>
          <w:sz w:val="22"/>
          <w:szCs w:val="22"/>
          <w:lang w:val="ro-RO"/>
        </w:rPr>
        <w:t>Notă:</w:t>
      </w:r>
      <w:r w:rsidRPr="00FA466C">
        <w:rPr>
          <w:sz w:val="22"/>
          <w:szCs w:val="22"/>
          <w:lang w:val="ro-RO"/>
        </w:rPr>
        <w:t xml:space="preserve"> Programul va conţine cel puţin un subprogram definit de utilizator.</w:t>
      </w:r>
    </w:p>
    <w:p w:rsidR="009C290A" w:rsidRPr="00FA466C" w:rsidRDefault="009C290A" w:rsidP="00380E32">
      <w:pPr>
        <w:jc w:val="both"/>
        <w:rPr>
          <w:b/>
          <w:sz w:val="22"/>
          <w:szCs w:val="22"/>
          <w:lang w:val="ro-RO"/>
        </w:rPr>
      </w:pPr>
    </w:p>
    <w:p w:rsidR="009C290A" w:rsidRPr="00FA466C" w:rsidRDefault="009C290A" w:rsidP="00380E32">
      <w:pPr>
        <w:jc w:val="both"/>
        <w:rPr>
          <w:b/>
          <w:sz w:val="22"/>
          <w:szCs w:val="22"/>
          <w:lang w:val="ro-RO"/>
        </w:rPr>
      </w:pPr>
      <w:r w:rsidRPr="00FA466C">
        <w:rPr>
          <w:b/>
          <w:sz w:val="22"/>
          <w:szCs w:val="22"/>
          <w:lang w:val="ro-RO"/>
        </w:rPr>
        <w:t>Exemplu:</w:t>
      </w:r>
    </w:p>
    <w:tbl>
      <w:tblPr>
        <w:tblW w:w="0" w:type="auto"/>
        <w:jc w:val="center"/>
        <w:tblLook w:val="01E0" w:firstRow="1" w:lastRow="1" w:firstColumn="1" w:lastColumn="1" w:noHBand="0" w:noVBand="0"/>
      </w:tblPr>
      <w:tblGrid>
        <w:gridCol w:w="851"/>
        <w:gridCol w:w="562"/>
        <w:gridCol w:w="436"/>
        <w:gridCol w:w="567"/>
        <w:gridCol w:w="709"/>
        <w:gridCol w:w="610"/>
        <w:gridCol w:w="731"/>
        <w:gridCol w:w="747"/>
        <w:gridCol w:w="740"/>
        <w:gridCol w:w="732"/>
        <w:gridCol w:w="732"/>
        <w:gridCol w:w="740"/>
        <w:gridCol w:w="747"/>
      </w:tblGrid>
      <w:tr w:rsidR="009C290A" w:rsidRPr="00FA466C" w:rsidTr="00806098">
        <w:trPr>
          <w:jc w:val="center"/>
        </w:trPr>
        <w:tc>
          <w:tcPr>
            <w:tcW w:w="4466" w:type="dxa"/>
            <w:gridSpan w:val="7"/>
            <w:tcBorders>
              <w:bottom w:val="single" w:sz="4" w:space="0" w:color="auto"/>
              <w:right w:val="single" w:sz="4" w:space="0" w:color="auto"/>
            </w:tcBorders>
          </w:tcPr>
          <w:p w:rsidR="009C290A" w:rsidRPr="00FA466C" w:rsidRDefault="009C290A" w:rsidP="00380E32">
            <w:pPr>
              <w:jc w:val="both"/>
              <w:rPr>
                <w:sz w:val="22"/>
                <w:szCs w:val="22"/>
                <w:lang w:val="ro-RO"/>
              </w:rPr>
            </w:pPr>
            <w:r w:rsidRPr="00FA466C">
              <w:rPr>
                <w:b/>
                <w:sz w:val="22"/>
                <w:szCs w:val="22"/>
                <w:lang w:val="ro-RO"/>
              </w:rPr>
              <w:t>atestat.in</w:t>
            </w:r>
          </w:p>
        </w:tc>
        <w:tc>
          <w:tcPr>
            <w:tcW w:w="4438" w:type="dxa"/>
            <w:gridSpan w:val="6"/>
            <w:tcBorders>
              <w:left w:val="single" w:sz="4" w:space="0" w:color="auto"/>
              <w:bottom w:val="single" w:sz="4" w:space="0" w:color="auto"/>
            </w:tcBorders>
          </w:tcPr>
          <w:p w:rsidR="009C290A" w:rsidRPr="00FA466C" w:rsidRDefault="009C290A" w:rsidP="00380E32">
            <w:pPr>
              <w:jc w:val="both"/>
              <w:rPr>
                <w:sz w:val="22"/>
                <w:szCs w:val="22"/>
                <w:lang w:val="ro-RO"/>
              </w:rPr>
            </w:pPr>
            <w:r w:rsidRPr="00FA466C">
              <w:rPr>
                <w:b/>
                <w:sz w:val="22"/>
                <w:szCs w:val="22"/>
                <w:lang w:val="ro-RO"/>
              </w:rPr>
              <w:t>Date de ieşire:</w:t>
            </w:r>
          </w:p>
        </w:tc>
      </w:tr>
      <w:tr w:rsidR="009C290A" w:rsidRPr="00FA466C" w:rsidTr="00806098">
        <w:trPr>
          <w:jc w:val="center"/>
        </w:trPr>
        <w:tc>
          <w:tcPr>
            <w:tcW w:w="851"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6</w:t>
            </w:r>
          </w:p>
        </w:tc>
        <w:tc>
          <w:tcPr>
            <w:tcW w:w="562" w:type="dxa"/>
            <w:tcBorders>
              <w:top w:val="single" w:sz="4" w:space="0" w:color="auto"/>
            </w:tcBorders>
          </w:tcPr>
          <w:p w:rsidR="009C290A" w:rsidRPr="00FA466C" w:rsidRDefault="009C290A" w:rsidP="00380E32">
            <w:pPr>
              <w:rPr>
                <w:b/>
                <w:sz w:val="22"/>
                <w:szCs w:val="22"/>
                <w:lang w:val="ro-RO"/>
              </w:rPr>
            </w:pPr>
          </w:p>
        </w:tc>
        <w:tc>
          <w:tcPr>
            <w:tcW w:w="436" w:type="dxa"/>
            <w:tcBorders>
              <w:top w:val="single" w:sz="4" w:space="0" w:color="auto"/>
            </w:tcBorders>
          </w:tcPr>
          <w:p w:rsidR="009C290A" w:rsidRPr="00FA466C" w:rsidRDefault="009C290A" w:rsidP="00380E32">
            <w:pPr>
              <w:rPr>
                <w:b/>
                <w:sz w:val="22"/>
                <w:szCs w:val="22"/>
                <w:lang w:val="ro-RO"/>
              </w:rPr>
            </w:pPr>
          </w:p>
        </w:tc>
        <w:tc>
          <w:tcPr>
            <w:tcW w:w="567" w:type="dxa"/>
            <w:tcBorders>
              <w:top w:val="single" w:sz="4" w:space="0" w:color="auto"/>
            </w:tcBorders>
          </w:tcPr>
          <w:p w:rsidR="009C290A" w:rsidRPr="00FA466C" w:rsidRDefault="009C290A" w:rsidP="00380E32">
            <w:pPr>
              <w:rPr>
                <w:b/>
                <w:sz w:val="22"/>
                <w:szCs w:val="22"/>
                <w:lang w:val="ro-RO"/>
              </w:rPr>
            </w:pPr>
          </w:p>
        </w:tc>
        <w:tc>
          <w:tcPr>
            <w:tcW w:w="709" w:type="dxa"/>
            <w:tcBorders>
              <w:top w:val="single" w:sz="4" w:space="0" w:color="auto"/>
            </w:tcBorders>
          </w:tcPr>
          <w:p w:rsidR="009C290A" w:rsidRPr="00FA466C" w:rsidRDefault="009C290A" w:rsidP="00380E32">
            <w:pPr>
              <w:rPr>
                <w:b/>
                <w:sz w:val="22"/>
                <w:szCs w:val="22"/>
                <w:lang w:val="ro-RO"/>
              </w:rPr>
            </w:pPr>
          </w:p>
        </w:tc>
        <w:tc>
          <w:tcPr>
            <w:tcW w:w="610" w:type="dxa"/>
            <w:tcBorders>
              <w:top w:val="single" w:sz="4" w:space="0" w:color="auto"/>
            </w:tcBorders>
          </w:tcPr>
          <w:p w:rsidR="009C290A" w:rsidRPr="00FA466C" w:rsidRDefault="009C290A" w:rsidP="00380E32">
            <w:pPr>
              <w:rPr>
                <w:b/>
                <w:sz w:val="22"/>
                <w:szCs w:val="22"/>
                <w:lang w:val="ro-RO"/>
              </w:rPr>
            </w:pPr>
          </w:p>
        </w:tc>
        <w:tc>
          <w:tcPr>
            <w:tcW w:w="731" w:type="dxa"/>
            <w:tcBorders>
              <w:top w:val="single" w:sz="4" w:space="0" w:color="auto"/>
              <w:right w:val="single" w:sz="4" w:space="0" w:color="auto"/>
            </w:tcBorders>
          </w:tcPr>
          <w:p w:rsidR="009C290A" w:rsidRPr="00FA466C" w:rsidRDefault="009C290A" w:rsidP="00380E32">
            <w:pPr>
              <w:jc w:val="right"/>
              <w:rPr>
                <w:b/>
                <w:sz w:val="22"/>
                <w:szCs w:val="22"/>
                <w:lang w:val="ro-RO"/>
              </w:rPr>
            </w:pPr>
            <w:r w:rsidRPr="00FA466C">
              <w:rPr>
                <w:b/>
                <w:sz w:val="22"/>
                <w:szCs w:val="22"/>
                <w:lang w:val="ro-RO"/>
              </w:rPr>
              <w:t>a)</w:t>
            </w:r>
          </w:p>
        </w:tc>
        <w:tc>
          <w:tcPr>
            <w:tcW w:w="747" w:type="dxa"/>
            <w:tcBorders>
              <w:top w:val="single" w:sz="4" w:space="0" w:color="auto"/>
              <w:left w:val="single" w:sz="4" w:space="0" w:color="auto"/>
            </w:tcBorders>
          </w:tcPr>
          <w:p w:rsidR="009C290A" w:rsidRPr="00FA466C" w:rsidRDefault="009C290A" w:rsidP="00380E32">
            <w:pPr>
              <w:rPr>
                <w:b/>
                <w:sz w:val="22"/>
                <w:szCs w:val="22"/>
                <w:lang w:val="ro-RO"/>
              </w:rPr>
            </w:pPr>
            <w:r w:rsidRPr="00FA466C">
              <w:rPr>
                <w:b/>
                <w:sz w:val="22"/>
                <w:szCs w:val="22"/>
                <w:lang w:val="ro-RO"/>
              </w:rPr>
              <w:t>11</w:t>
            </w:r>
          </w:p>
        </w:tc>
        <w:tc>
          <w:tcPr>
            <w:tcW w:w="740"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242</w:t>
            </w:r>
          </w:p>
        </w:tc>
        <w:tc>
          <w:tcPr>
            <w:tcW w:w="732"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2</w:t>
            </w:r>
          </w:p>
        </w:tc>
        <w:tc>
          <w:tcPr>
            <w:tcW w:w="732"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41</w:t>
            </w:r>
          </w:p>
        </w:tc>
        <w:tc>
          <w:tcPr>
            <w:tcW w:w="740"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555</w:t>
            </w:r>
          </w:p>
        </w:tc>
        <w:tc>
          <w:tcPr>
            <w:tcW w:w="747" w:type="dxa"/>
            <w:tcBorders>
              <w:top w:val="single" w:sz="4" w:space="0" w:color="auto"/>
            </w:tcBorders>
          </w:tcPr>
          <w:p w:rsidR="009C290A" w:rsidRPr="00FA466C" w:rsidRDefault="009C290A" w:rsidP="00380E32">
            <w:pPr>
              <w:rPr>
                <w:b/>
                <w:sz w:val="22"/>
                <w:szCs w:val="22"/>
                <w:lang w:val="ro-RO"/>
              </w:rPr>
            </w:pPr>
            <w:r w:rsidRPr="00FA466C">
              <w:rPr>
                <w:b/>
                <w:sz w:val="22"/>
                <w:szCs w:val="22"/>
                <w:lang w:val="ro-RO"/>
              </w:rPr>
              <w:t>1234</w:t>
            </w:r>
          </w:p>
        </w:tc>
      </w:tr>
      <w:tr w:rsidR="009C290A" w:rsidRPr="00FA466C" w:rsidTr="00806098">
        <w:trPr>
          <w:jc w:val="center"/>
        </w:trPr>
        <w:tc>
          <w:tcPr>
            <w:tcW w:w="851" w:type="dxa"/>
          </w:tcPr>
          <w:p w:rsidR="009C290A" w:rsidRPr="00FA466C" w:rsidRDefault="009C290A" w:rsidP="00380E32">
            <w:pPr>
              <w:rPr>
                <w:b/>
                <w:sz w:val="22"/>
                <w:szCs w:val="22"/>
                <w:lang w:val="ro-RO"/>
              </w:rPr>
            </w:pPr>
            <w:r w:rsidRPr="00FA466C">
              <w:rPr>
                <w:b/>
                <w:sz w:val="22"/>
                <w:szCs w:val="22"/>
                <w:lang w:val="ro-RO"/>
              </w:rPr>
              <w:t>1234</w:t>
            </w:r>
          </w:p>
        </w:tc>
        <w:tc>
          <w:tcPr>
            <w:tcW w:w="562" w:type="dxa"/>
          </w:tcPr>
          <w:p w:rsidR="009C290A" w:rsidRPr="00FA466C" w:rsidRDefault="009C290A" w:rsidP="00380E32">
            <w:pPr>
              <w:rPr>
                <w:b/>
                <w:sz w:val="22"/>
                <w:szCs w:val="22"/>
                <w:lang w:val="ro-RO"/>
              </w:rPr>
            </w:pPr>
            <w:r w:rsidRPr="00FA466C">
              <w:rPr>
                <w:b/>
                <w:sz w:val="22"/>
                <w:szCs w:val="22"/>
                <w:lang w:val="ro-RO"/>
              </w:rPr>
              <w:t>555</w:t>
            </w:r>
          </w:p>
        </w:tc>
        <w:tc>
          <w:tcPr>
            <w:tcW w:w="436" w:type="dxa"/>
          </w:tcPr>
          <w:p w:rsidR="009C290A" w:rsidRPr="00FA466C" w:rsidRDefault="009C290A" w:rsidP="00380E32">
            <w:pPr>
              <w:rPr>
                <w:b/>
                <w:sz w:val="22"/>
                <w:szCs w:val="22"/>
                <w:lang w:val="ro-RO"/>
              </w:rPr>
            </w:pPr>
            <w:r w:rsidRPr="00FA466C">
              <w:rPr>
                <w:b/>
                <w:sz w:val="22"/>
                <w:szCs w:val="22"/>
                <w:lang w:val="ro-RO"/>
              </w:rPr>
              <w:t>41</w:t>
            </w:r>
          </w:p>
        </w:tc>
        <w:tc>
          <w:tcPr>
            <w:tcW w:w="567" w:type="dxa"/>
          </w:tcPr>
          <w:p w:rsidR="009C290A" w:rsidRPr="00FA466C" w:rsidRDefault="009C290A" w:rsidP="00380E32">
            <w:pPr>
              <w:rPr>
                <w:b/>
                <w:sz w:val="22"/>
                <w:szCs w:val="22"/>
                <w:lang w:val="ro-RO"/>
              </w:rPr>
            </w:pPr>
            <w:r w:rsidRPr="00FA466C">
              <w:rPr>
                <w:b/>
                <w:sz w:val="22"/>
                <w:szCs w:val="22"/>
                <w:lang w:val="ro-RO"/>
              </w:rPr>
              <w:t>2</w:t>
            </w:r>
          </w:p>
        </w:tc>
        <w:tc>
          <w:tcPr>
            <w:tcW w:w="709" w:type="dxa"/>
          </w:tcPr>
          <w:p w:rsidR="009C290A" w:rsidRPr="00FA466C" w:rsidRDefault="009C290A" w:rsidP="00380E32">
            <w:pPr>
              <w:rPr>
                <w:b/>
                <w:sz w:val="22"/>
                <w:szCs w:val="22"/>
                <w:lang w:val="ro-RO"/>
              </w:rPr>
            </w:pPr>
            <w:r w:rsidRPr="00FA466C">
              <w:rPr>
                <w:b/>
                <w:sz w:val="22"/>
                <w:szCs w:val="22"/>
                <w:lang w:val="ro-RO"/>
              </w:rPr>
              <w:t>242</w:t>
            </w:r>
          </w:p>
        </w:tc>
        <w:tc>
          <w:tcPr>
            <w:tcW w:w="610" w:type="dxa"/>
          </w:tcPr>
          <w:p w:rsidR="009C290A" w:rsidRPr="00FA466C" w:rsidRDefault="009C290A" w:rsidP="00380E32">
            <w:pPr>
              <w:rPr>
                <w:b/>
                <w:sz w:val="22"/>
                <w:szCs w:val="22"/>
                <w:lang w:val="ro-RO"/>
              </w:rPr>
            </w:pPr>
            <w:r w:rsidRPr="00FA466C">
              <w:rPr>
                <w:b/>
                <w:sz w:val="22"/>
                <w:szCs w:val="22"/>
                <w:lang w:val="ro-RO"/>
              </w:rPr>
              <w:t>11</w:t>
            </w:r>
          </w:p>
        </w:tc>
        <w:tc>
          <w:tcPr>
            <w:tcW w:w="731" w:type="dxa"/>
            <w:tcBorders>
              <w:right w:val="single" w:sz="4" w:space="0" w:color="auto"/>
            </w:tcBorders>
          </w:tcPr>
          <w:p w:rsidR="009C290A" w:rsidRPr="00FA466C" w:rsidRDefault="009C290A" w:rsidP="00380E32">
            <w:pPr>
              <w:jc w:val="right"/>
              <w:rPr>
                <w:b/>
                <w:sz w:val="22"/>
                <w:szCs w:val="22"/>
                <w:lang w:val="ro-RO"/>
              </w:rPr>
            </w:pPr>
            <w:r w:rsidRPr="00FA466C">
              <w:rPr>
                <w:b/>
                <w:sz w:val="22"/>
                <w:szCs w:val="22"/>
                <w:lang w:val="ro-RO"/>
              </w:rPr>
              <w:t>b)</w:t>
            </w:r>
          </w:p>
        </w:tc>
        <w:tc>
          <w:tcPr>
            <w:tcW w:w="747" w:type="dxa"/>
            <w:tcBorders>
              <w:left w:val="single" w:sz="4" w:space="0" w:color="auto"/>
            </w:tcBorders>
          </w:tcPr>
          <w:p w:rsidR="009C290A" w:rsidRPr="00FA466C" w:rsidRDefault="009C290A" w:rsidP="00380E32">
            <w:pPr>
              <w:rPr>
                <w:b/>
                <w:sz w:val="22"/>
                <w:szCs w:val="22"/>
                <w:lang w:val="ro-RO"/>
              </w:rPr>
            </w:pPr>
            <w:r w:rsidRPr="00FA466C">
              <w:rPr>
                <w:b/>
                <w:sz w:val="22"/>
                <w:szCs w:val="22"/>
                <w:lang w:val="ro-RO"/>
              </w:rPr>
              <w:t>41</w:t>
            </w:r>
          </w:p>
        </w:tc>
        <w:tc>
          <w:tcPr>
            <w:tcW w:w="740" w:type="dxa"/>
          </w:tcPr>
          <w:p w:rsidR="009C290A" w:rsidRPr="00FA466C" w:rsidRDefault="009C290A" w:rsidP="00380E32">
            <w:pPr>
              <w:rPr>
                <w:b/>
                <w:sz w:val="22"/>
                <w:szCs w:val="22"/>
                <w:lang w:val="ro-RO"/>
              </w:rPr>
            </w:pPr>
            <w:r w:rsidRPr="00FA466C">
              <w:rPr>
                <w:b/>
                <w:sz w:val="22"/>
                <w:szCs w:val="22"/>
                <w:lang w:val="ro-RO"/>
              </w:rPr>
              <w:t>2</w:t>
            </w:r>
          </w:p>
        </w:tc>
        <w:tc>
          <w:tcPr>
            <w:tcW w:w="732" w:type="dxa"/>
          </w:tcPr>
          <w:p w:rsidR="009C290A" w:rsidRPr="00FA466C" w:rsidRDefault="009C290A" w:rsidP="00380E32">
            <w:pPr>
              <w:rPr>
                <w:b/>
                <w:sz w:val="22"/>
                <w:szCs w:val="22"/>
                <w:lang w:val="ro-RO"/>
              </w:rPr>
            </w:pPr>
            <w:r w:rsidRPr="00FA466C">
              <w:rPr>
                <w:b/>
                <w:sz w:val="22"/>
                <w:szCs w:val="22"/>
                <w:lang w:val="ro-RO"/>
              </w:rPr>
              <w:t>11</w:t>
            </w:r>
          </w:p>
        </w:tc>
        <w:tc>
          <w:tcPr>
            <w:tcW w:w="732" w:type="dxa"/>
          </w:tcPr>
          <w:p w:rsidR="009C290A" w:rsidRPr="00FA466C" w:rsidRDefault="009C290A" w:rsidP="00380E32">
            <w:pPr>
              <w:rPr>
                <w:b/>
                <w:sz w:val="22"/>
                <w:szCs w:val="22"/>
                <w:lang w:val="ro-RO"/>
              </w:rPr>
            </w:pPr>
          </w:p>
        </w:tc>
        <w:tc>
          <w:tcPr>
            <w:tcW w:w="740" w:type="dxa"/>
          </w:tcPr>
          <w:p w:rsidR="009C290A" w:rsidRPr="00FA466C" w:rsidRDefault="009C290A" w:rsidP="00380E32">
            <w:pPr>
              <w:rPr>
                <w:b/>
                <w:sz w:val="22"/>
                <w:szCs w:val="22"/>
                <w:lang w:val="ro-RO"/>
              </w:rPr>
            </w:pPr>
          </w:p>
        </w:tc>
        <w:tc>
          <w:tcPr>
            <w:tcW w:w="747" w:type="dxa"/>
          </w:tcPr>
          <w:p w:rsidR="009C290A" w:rsidRPr="00FA466C" w:rsidRDefault="009C290A" w:rsidP="00380E32">
            <w:pPr>
              <w:rPr>
                <w:b/>
                <w:sz w:val="22"/>
                <w:szCs w:val="22"/>
                <w:lang w:val="ro-RO"/>
              </w:rPr>
            </w:pPr>
          </w:p>
        </w:tc>
      </w:tr>
      <w:tr w:rsidR="009C290A" w:rsidRPr="00FA466C" w:rsidTr="00806098">
        <w:trPr>
          <w:jc w:val="center"/>
        </w:trPr>
        <w:tc>
          <w:tcPr>
            <w:tcW w:w="851" w:type="dxa"/>
          </w:tcPr>
          <w:p w:rsidR="009C290A" w:rsidRPr="00FA466C" w:rsidRDefault="009C290A" w:rsidP="00380E32">
            <w:pPr>
              <w:rPr>
                <w:b/>
                <w:sz w:val="22"/>
                <w:szCs w:val="22"/>
                <w:lang w:val="ro-RO"/>
              </w:rPr>
            </w:pPr>
          </w:p>
        </w:tc>
        <w:tc>
          <w:tcPr>
            <w:tcW w:w="562" w:type="dxa"/>
          </w:tcPr>
          <w:p w:rsidR="009C290A" w:rsidRPr="00FA466C" w:rsidRDefault="009C290A" w:rsidP="00380E32">
            <w:pPr>
              <w:rPr>
                <w:b/>
                <w:sz w:val="22"/>
                <w:szCs w:val="22"/>
                <w:lang w:val="ro-RO"/>
              </w:rPr>
            </w:pPr>
          </w:p>
        </w:tc>
        <w:tc>
          <w:tcPr>
            <w:tcW w:w="436" w:type="dxa"/>
          </w:tcPr>
          <w:p w:rsidR="009C290A" w:rsidRPr="00FA466C" w:rsidRDefault="009C290A" w:rsidP="00380E32">
            <w:pPr>
              <w:rPr>
                <w:b/>
                <w:sz w:val="22"/>
                <w:szCs w:val="22"/>
                <w:lang w:val="ro-RO"/>
              </w:rPr>
            </w:pPr>
          </w:p>
        </w:tc>
        <w:tc>
          <w:tcPr>
            <w:tcW w:w="567" w:type="dxa"/>
          </w:tcPr>
          <w:p w:rsidR="009C290A" w:rsidRPr="00FA466C" w:rsidRDefault="009C290A" w:rsidP="00380E32">
            <w:pPr>
              <w:rPr>
                <w:b/>
                <w:sz w:val="22"/>
                <w:szCs w:val="22"/>
                <w:lang w:val="ro-RO"/>
              </w:rPr>
            </w:pPr>
          </w:p>
        </w:tc>
        <w:tc>
          <w:tcPr>
            <w:tcW w:w="709" w:type="dxa"/>
          </w:tcPr>
          <w:p w:rsidR="009C290A" w:rsidRPr="00FA466C" w:rsidRDefault="009C290A" w:rsidP="00380E32">
            <w:pPr>
              <w:rPr>
                <w:b/>
                <w:sz w:val="22"/>
                <w:szCs w:val="22"/>
                <w:lang w:val="ro-RO"/>
              </w:rPr>
            </w:pPr>
          </w:p>
        </w:tc>
        <w:tc>
          <w:tcPr>
            <w:tcW w:w="610" w:type="dxa"/>
          </w:tcPr>
          <w:p w:rsidR="009C290A" w:rsidRPr="00FA466C" w:rsidRDefault="009C290A" w:rsidP="00380E32">
            <w:pPr>
              <w:rPr>
                <w:b/>
                <w:sz w:val="22"/>
                <w:szCs w:val="22"/>
                <w:lang w:val="ro-RO"/>
              </w:rPr>
            </w:pPr>
          </w:p>
        </w:tc>
        <w:tc>
          <w:tcPr>
            <w:tcW w:w="731" w:type="dxa"/>
            <w:tcBorders>
              <w:right w:val="single" w:sz="4" w:space="0" w:color="auto"/>
            </w:tcBorders>
          </w:tcPr>
          <w:p w:rsidR="009C290A" w:rsidRPr="00FA466C" w:rsidRDefault="009C290A" w:rsidP="00380E32">
            <w:pPr>
              <w:jc w:val="right"/>
              <w:rPr>
                <w:b/>
                <w:sz w:val="22"/>
                <w:szCs w:val="22"/>
                <w:lang w:val="ro-RO"/>
              </w:rPr>
            </w:pPr>
          </w:p>
        </w:tc>
        <w:tc>
          <w:tcPr>
            <w:tcW w:w="4438" w:type="dxa"/>
            <w:gridSpan w:val="6"/>
            <w:tcBorders>
              <w:left w:val="single" w:sz="4" w:space="0" w:color="auto"/>
            </w:tcBorders>
          </w:tcPr>
          <w:p w:rsidR="009C290A" w:rsidRPr="00FA466C" w:rsidRDefault="009C290A" w:rsidP="00380E32">
            <w:pPr>
              <w:rPr>
                <w:b/>
                <w:sz w:val="22"/>
                <w:szCs w:val="22"/>
                <w:lang w:val="ro-RO"/>
              </w:rPr>
            </w:pPr>
            <w:r w:rsidRPr="00FA466C">
              <w:rPr>
                <w:sz w:val="22"/>
                <w:szCs w:val="22"/>
                <w:lang w:val="ro-RO"/>
              </w:rPr>
              <w:t xml:space="preserve">Fişierul </w:t>
            </w:r>
            <w:r w:rsidRPr="00FA466C">
              <w:rPr>
                <w:b/>
                <w:sz w:val="22"/>
                <w:szCs w:val="22"/>
                <w:lang w:val="ro-RO"/>
              </w:rPr>
              <w:t xml:space="preserve">atestat.out </w:t>
            </w:r>
            <w:r w:rsidRPr="00FA466C">
              <w:rPr>
                <w:sz w:val="22"/>
                <w:szCs w:val="22"/>
                <w:lang w:val="ro-RO"/>
              </w:rPr>
              <w:t>conţine</w:t>
            </w:r>
            <w:r w:rsidRPr="00FA466C">
              <w:rPr>
                <w:b/>
                <w:sz w:val="22"/>
                <w:szCs w:val="22"/>
                <w:lang w:val="ro-RO"/>
              </w:rPr>
              <w:t>:</w:t>
            </w:r>
          </w:p>
        </w:tc>
      </w:tr>
      <w:tr w:rsidR="009C290A" w:rsidRPr="00FA466C" w:rsidTr="00806098">
        <w:trPr>
          <w:jc w:val="center"/>
        </w:trPr>
        <w:tc>
          <w:tcPr>
            <w:tcW w:w="851" w:type="dxa"/>
          </w:tcPr>
          <w:p w:rsidR="009C290A" w:rsidRPr="00FA466C" w:rsidRDefault="009C290A" w:rsidP="00380E32">
            <w:pPr>
              <w:rPr>
                <w:b/>
                <w:sz w:val="22"/>
                <w:szCs w:val="22"/>
                <w:lang w:val="ro-RO"/>
              </w:rPr>
            </w:pPr>
          </w:p>
        </w:tc>
        <w:tc>
          <w:tcPr>
            <w:tcW w:w="562" w:type="dxa"/>
          </w:tcPr>
          <w:p w:rsidR="009C290A" w:rsidRPr="00FA466C" w:rsidRDefault="009C290A" w:rsidP="00380E32">
            <w:pPr>
              <w:rPr>
                <w:b/>
                <w:sz w:val="22"/>
                <w:szCs w:val="22"/>
                <w:lang w:val="ro-RO"/>
              </w:rPr>
            </w:pPr>
          </w:p>
        </w:tc>
        <w:tc>
          <w:tcPr>
            <w:tcW w:w="436" w:type="dxa"/>
          </w:tcPr>
          <w:p w:rsidR="009C290A" w:rsidRPr="00FA466C" w:rsidRDefault="009C290A" w:rsidP="00380E32">
            <w:pPr>
              <w:rPr>
                <w:b/>
                <w:sz w:val="22"/>
                <w:szCs w:val="22"/>
                <w:lang w:val="ro-RO"/>
              </w:rPr>
            </w:pPr>
          </w:p>
        </w:tc>
        <w:tc>
          <w:tcPr>
            <w:tcW w:w="567" w:type="dxa"/>
          </w:tcPr>
          <w:p w:rsidR="009C290A" w:rsidRPr="00FA466C" w:rsidRDefault="009C290A" w:rsidP="00380E32">
            <w:pPr>
              <w:rPr>
                <w:b/>
                <w:sz w:val="22"/>
                <w:szCs w:val="22"/>
                <w:lang w:val="ro-RO"/>
              </w:rPr>
            </w:pPr>
          </w:p>
        </w:tc>
        <w:tc>
          <w:tcPr>
            <w:tcW w:w="709" w:type="dxa"/>
          </w:tcPr>
          <w:p w:rsidR="009C290A" w:rsidRPr="00FA466C" w:rsidRDefault="009C290A" w:rsidP="00380E32">
            <w:pPr>
              <w:rPr>
                <w:b/>
                <w:sz w:val="22"/>
                <w:szCs w:val="22"/>
                <w:lang w:val="ro-RO"/>
              </w:rPr>
            </w:pPr>
          </w:p>
        </w:tc>
        <w:tc>
          <w:tcPr>
            <w:tcW w:w="610" w:type="dxa"/>
          </w:tcPr>
          <w:p w:rsidR="009C290A" w:rsidRPr="00FA466C" w:rsidRDefault="009C290A" w:rsidP="00380E32">
            <w:pPr>
              <w:rPr>
                <w:b/>
                <w:sz w:val="22"/>
                <w:szCs w:val="22"/>
                <w:lang w:val="ro-RO"/>
              </w:rPr>
            </w:pPr>
          </w:p>
        </w:tc>
        <w:tc>
          <w:tcPr>
            <w:tcW w:w="731" w:type="dxa"/>
            <w:tcBorders>
              <w:right w:val="single" w:sz="4" w:space="0" w:color="auto"/>
            </w:tcBorders>
          </w:tcPr>
          <w:p w:rsidR="009C290A" w:rsidRPr="00FA466C" w:rsidRDefault="009C290A" w:rsidP="00380E32">
            <w:pPr>
              <w:jc w:val="right"/>
              <w:rPr>
                <w:b/>
                <w:sz w:val="22"/>
                <w:szCs w:val="22"/>
                <w:lang w:val="ro-RO"/>
              </w:rPr>
            </w:pPr>
            <w:r w:rsidRPr="00FA466C">
              <w:rPr>
                <w:b/>
                <w:sz w:val="22"/>
                <w:szCs w:val="22"/>
                <w:lang w:val="ro-RO"/>
              </w:rPr>
              <w:t>c)</w:t>
            </w:r>
          </w:p>
        </w:tc>
        <w:tc>
          <w:tcPr>
            <w:tcW w:w="747" w:type="dxa"/>
            <w:tcBorders>
              <w:left w:val="single" w:sz="4" w:space="0" w:color="auto"/>
            </w:tcBorders>
          </w:tcPr>
          <w:p w:rsidR="009C290A" w:rsidRPr="00FA466C" w:rsidRDefault="00C036CC" w:rsidP="00380E32">
            <w:pPr>
              <w:rPr>
                <w:b/>
                <w:sz w:val="22"/>
                <w:szCs w:val="22"/>
                <w:lang w:val="ro-RO"/>
              </w:rPr>
            </w:pPr>
            <w:r w:rsidRPr="00FA466C">
              <w:rPr>
                <w:b/>
                <w:sz w:val="22"/>
                <w:szCs w:val="22"/>
                <w:lang w:val="ro-RO"/>
              </w:rPr>
              <w:t>555</w:t>
            </w:r>
          </w:p>
        </w:tc>
        <w:tc>
          <w:tcPr>
            <w:tcW w:w="740" w:type="dxa"/>
          </w:tcPr>
          <w:p w:rsidR="009C290A" w:rsidRPr="00FA466C" w:rsidRDefault="009C290A" w:rsidP="00380E32">
            <w:pPr>
              <w:rPr>
                <w:b/>
                <w:sz w:val="22"/>
                <w:szCs w:val="22"/>
                <w:lang w:val="ro-RO"/>
              </w:rPr>
            </w:pPr>
          </w:p>
        </w:tc>
        <w:tc>
          <w:tcPr>
            <w:tcW w:w="732" w:type="dxa"/>
          </w:tcPr>
          <w:p w:rsidR="009C290A" w:rsidRPr="00FA466C" w:rsidRDefault="009C290A" w:rsidP="00380E32">
            <w:pPr>
              <w:rPr>
                <w:b/>
                <w:sz w:val="22"/>
                <w:szCs w:val="22"/>
                <w:lang w:val="ro-RO"/>
              </w:rPr>
            </w:pPr>
          </w:p>
        </w:tc>
        <w:tc>
          <w:tcPr>
            <w:tcW w:w="732" w:type="dxa"/>
          </w:tcPr>
          <w:p w:rsidR="009C290A" w:rsidRPr="00FA466C" w:rsidRDefault="009C290A" w:rsidP="00380E32">
            <w:pPr>
              <w:rPr>
                <w:b/>
                <w:sz w:val="22"/>
                <w:szCs w:val="22"/>
                <w:lang w:val="ro-RO"/>
              </w:rPr>
            </w:pPr>
          </w:p>
        </w:tc>
        <w:tc>
          <w:tcPr>
            <w:tcW w:w="740" w:type="dxa"/>
          </w:tcPr>
          <w:p w:rsidR="009C290A" w:rsidRPr="00FA466C" w:rsidRDefault="009C290A" w:rsidP="00380E32">
            <w:pPr>
              <w:rPr>
                <w:b/>
                <w:sz w:val="22"/>
                <w:szCs w:val="22"/>
                <w:lang w:val="ro-RO"/>
              </w:rPr>
            </w:pPr>
          </w:p>
        </w:tc>
        <w:tc>
          <w:tcPr>
            <w:tcW w:w="747" w:type="dxa"/>
          </w:tcPr>
          <w:p w:rsidR="009C290A" w:rsidRPr="00FA466C" w:rsidRDefault="009C290A" w:rsidP="00380E32">
            <w:pPr>
              <w:rPr>
                <w:b/>
                <w:sz w:val="22"/>
                <w:szCs w:val="22"/>
                <w:lang w:val="ro-RO"/>
              </w:rPr>
            </w:pPr>
          </w:p>
        </w:tc>
      </w:tr>
    </w:tbl>
    <w:p w:rsidR="009C290A" w:rsidRPr="00FA466C" w:rsidRDefault="009C290A" w:rsidP="00380E32">
      <w:pPr>
        <w:pStyle w:val="Titlu"/>
        <w:jc w:val="both"/>
        <w:rPr>
          <w:sz w:val="22"/>
          <w:szCs w:val="22"/>
          <w:lang w:val="ro-RO"/>
        </w:rPr>
      </w:pPr>
    </w:p>
    <w:p w:rsidR="009C290A" w:rsidRPr="001C70E6" w:rsidRDefault="00A01B24" w:rsidP="001C70E6">
      <w:pPr>
        <w:pBdr>
          <w:top w:val="single" w:sz="12" w:space="1" w:color="auto"/>
        </w:pBdr>
        <w:autoSpaceDE w:val="0"/>
        <w:autoSpaceDN w:val="0"/>
        <w:adjustRightInd w:val="0"/>
        <w:jc w:val="both"/>
        <w:rPr>
          <w:b/>
          <w:bCs/>
          <w:i/>
          <w:iCs/>
          <w:sz w:val="22"/>
          <w:szCs w:val="22"/>
          <w:lang w:val="ro-RO"/>
        </w:rPr>
      </w:pPr>
      <w:r>
        <w:rPr>
          <w:b/>
          <w:bCs/>
          <w:i/>
          <w:iCs/>
          <w:sz w:val="22"/>
          <w:szCs w:val="22"/>
          <w:lang w:val="ro-RO"/>
        </w:rPr>
        <w:br w:type="page"/>
      </w:r>
      <w:r w:rsidR="009C290A" w:rsidRPr="001C70E6">
        <w:rPr>
          <w:b/>
          <w:bCs/>
          <w:i/>
          <w:iCs/>
          <w:sz w:val="22"/>
          <w:szCs w:val="22"/>
          <w:lang w:val="ro-RO"/>
        </w:rPr>
        <w:lastRenderedPageBreak/>
        <w:t>Subiectul nr. 11</w:t>
      </w:r>
    </w:p>
    <w:p w:rsidR="001C70E6" w:rsidRDefault="001C70E6" w:rsidP="001C70E6">
      <w:pPr>
        <w:jc w:val="both"/>
        <w:rPr>
          <w:sz w:val="22"/>
          <w:szCs w:val="22"/>
          <w:lang w:val="ro-RO"/>
        </w:rPr>
      </w:pPr>
    </w:p>
    <w:p w:rsidR="009C290A" w:rsidRPr="00FA466C" w:rsidRDefault="009C290A" w:rsidP="001C70E6">
      <w:pPr>
        <w:jc w:val="both"/>
        <w:rPr>
          <w:sz w:val="22"/>
          <w:szCs w:val="22"/>
          <w:lang w:val="ro-RO"/>
        </w:rPr>
      </w:pPr>
      <w:r w:rsidRPr="00FA466C">
        <w:rPr>
          <w:sz w:val="22"/>
          <w:szCs w:val="22"/>
          <w:lang w:val="ro-RO"/>
        </w:rPr>
        <w:t xml:space="preserve">Fişierul </w:t>
      </w:r>
      <w:r w:rsidRPr="00FA466C">
        <w:rPr>
          <w:b/>
          <w:sz w:val="22"/>
          <w:szCs w:val="22"/>
          <w:lang w:val="ro-RO"/>
        </w:rPr>
        <w:t>atestat.in</w:t>
      </w:r>
      <w:r w:rsidRPr="00FA466C">
        <w:rPr>
          <w:sz w:val="22"/>
          <w:szCs w:val="22"/>
          <w:lang w:val="ro-RO"/>
        </w:rPr>
        <w:t xml:space="preserve"> conţine pe prima linie numărul </w:t>
      </w:r>
      <w:r w:rsidRPr="00FA466C">
        <w:rPr>
          <w:b/>
          <w:sz w:val="22"/>
          <w:szCs w:val="22"/>
          <w:lang w:val="ro-RO"/>
        </w:rPr>
        <w:t>n,</w:t>
      </w:r>
      <w:r w:rsidRPr="00FA466C">
        <w:rPr>
          <w:sz w:val="22"/>
          <w:szCs w:val="22"/>
          <w:lang w:val="ro-RO"/>
        </w:rPr>
        <w:t xml:space="preserve"> natural nenul (</w:t>
      </w:r>
      <w:r w:rsidRPr="00FA466C">
        <w:rPr>
          <w:b/>
          <w:sz w:val="22"/>
          <w:szCs w:val="22"/>
          <w:lang w:val="ro-RO"/>
        </w:rPr>
        <w:t>2&lt;n&lt;20</w:t>
      </w:r>
      <w:r w:rsidRPr="00FA466C">
        <w:rPr>
          <w:sz w:val="22"/>
          <w:szCs w:val="22"/>
          <w:lang w:val="ro-RO"/>
        </w:rPr>
        <w:t xml:space="preserve">), ce reprezintă numărul de linii ale unei matrice pătratice </w:t>
      </w:r>
      <w:r w:rsidRPr="00FA466C">
        <w:rPr>
          <w:b/>
          <w:sz w:val="22"/>
          <w:szCs w:val="22"/>
          <w:lang w:val="ro-RO"/>
        </w:rPr>
        <w:t>A</w:t>
      </w:r>
      <w:r w:rsidRPr="00FA466C">
        <w:rPr>
          <w:sz w:val="22"/>
          <w:szCs w:val="22"/>
          <w:lang w:val="ro-RO"/>
        </w:rPr>
        <w:t xml:space="preserve">. Pe fiecare din următoarele </w:t>
      </w:r>
      <w:r w:rsidRPr="00FA466C">
        <w:rPr>
          <w:b/>
          <w:sz w:val="22"/>
          <w:szCs w:val="22"/>
          <w:lang w:val="ro-RO"/>
        </w:rPr>
        <w:t>n</w:t>
      </w:r>
      <w:r w:rsidRPr="00FA466C">
        <w:rPr>
          <w:sz w:val="22"/>
          <w:szCs w:val="22"/>
          <w:lang w:val="ro-RO"/>
        </w:rPr>
        <w:t xml:space="preserve"> linii, sunt scrise câte </w:t>
      </w:r>
      <w:r w:rsidRPr="00FA466C">
        <w:rPr>
          <w:b/>
          <w:sz w:val="22"/>
          <w:szCs w:val="22"/>
          <w:lang w:val="ro-RO"/>
        </w:rPr>
        <w:t>n</w:t>
      </w:r>
      <w:r w:rsidRPr="00FA466C">
        <w:rPr>
          <w:sz w:val="22"/>
          <w:szCs w:val="22"/>
          <w:lang w:val="ro-RO"/>
        </w:rPr>
        <w:t xml:space="preserve"> numere naturale, formate din exact </w:t>
      </w:r>
      <w:r w:rsidRPr="00FA466C">
        <w:rPr>
          <w:b/>
          <w:sz w:val="22"/>
          <w:szCs w:val="22"/>
          <w:lang w:val="ro-RO"/>
        </w:rPr>
        <w:t>2</w:t>
      </w:r>
      <w:r w:rsidRPr="00FA466C">
        <w:rPr>
          <w:sz w:val="22"/>
          <w:szCs w:val="22"/>
          <w:lang w:val="ro-RO"/>
        </w:rPr>
        <w:t xml:space="preserve"> cifre fiecare, separate prin câte un spaţiu, reprezentând valorile elementelor matricei pătratice </w:t>
      </w:r>
      <w:r w:rsidRPr="00FA466C">
        <w:rPr>
          <w:b/>
          <w:sz w:val="22"/>
          <w:szCs w:val="22"/>
          <w:lang w:val="ro-RO"/>
        </w:rPr>
        <w:t>A</w:t>
      </w:r>
      <w:r w:rsidRPr="00FA466C">
        <w:rPr>
          <w:sz w:val="22"/>
          <w:szCs w:val="22"/>
          <w:lang w:val="ro-RO"/>
        </w:rPr>
        <w:t>.</w:t>
      </w:r>
    </w:p>
    <w:p w:rsidR="001C70E6" w:rsidRPr="00FA466C" w:rsidRDefault="001C70E6" w:rsidP="001C70E6">
      <w:pPr>
        <w:jc w:val="both"/>
        <w:rPr>
          <w:sz w:val="22"/>
          <w:szCs w:val="22"/>
          <w:lang w:val="ro-RO"/>
        </w:rPr>
      </w:pPr>
      <w:r w:rsidRPr="00FA466C">
        <w:rPr>
          <w:sz w:val="22"/>
          <w:szCs w:val="22"/>
          <w:lang w:val="ro-RO"/>
        </w:rPr>
        <w:t>Să se scrie un program</w:t>
      </w:r>
      <w:r>
        <w:rPr>
          <w:sz w:val="22"/>
          <w:szCs w:val="22"/>
          <w:lang w:val="ro-RO"/>
        </w:rPr>
        <w:t xml:space="preserve"> </w:t>
      </w:r>
      <w:r w:rsidRPr="00FA466C">
        <w:rPr>
          <w:sz w:val="22"/>
          <w:szCs w:val="22"/>
          <w:lang w:val="ro-RO"/>
        </w:rPr>
        <w:t>care:</w:t>
      </w:r>
    </w:p>
    <w:p w:rsidR="009C290A" w:rsidRPr="00FA466C" w:rsidRDefault="009C290A" w:rsidP="001C70E6">
      <w:pPr>
        <w:numPr>
          <w:ilvl w:val="0"/>
          <w:numId w:val="41"/>
        </w:numPr>
        <w:tabs>
          <w:tab w:val="clear" w:pos="720"/>
          <w:tab w:val="num" w:pos="284"/>
        </w:tabs>
        <w:ind w:left="284" w:hanging="284"/>
        <w:jc w:val="both"/>
        <w:rPr>
          <w:sz w:val="22"/>
          <w:szCs w:val="22"/>
          <w:lang w:val="ro-RO"/>
        </w:rPr>
      </w:pPr>
      <w:r w:rsidRPr="00FA466C">
        <w:rPr>
          <w:sz w:val="22"/>
          <w:szCs w:val="22"/>
          <w:lang w:val="ro-RO"/>
        </w:rPr>
        <w:t xml:space="preserve">să afişeze pe ecran </w:t>
      </w:r>
      <w:r w:rsidR="005374DF" w:rsidRPr="00FA466C">
        <w:rPr>
          <w:sz w:val="22"/>
          <w:szCs w:val="22"/>
          <w:lang w:val="ro-RO"/>
        </w:rPr>
        <w:t>matricea</w:t>
      </w:r>
      <w:r w:rsidRPr="00FA466C">
        <w:rPr>
          <w:sz w:val="22"/>
          <w:szCs w:val="22"/>
          <w:lang w:val="ro-RO"/>
        </w:rPr>
        <w:t xml:space="preserve"> </w:t>
      </w:r>
      <w:r w:rsidRPr="00FA466C">
        <w:rPr>
          <w:b/>
          <w:sz w:val="22"/>
          <w:szCs w:val="22"/>
          <w:lang w:val="ro-RO"/>
        </w:rPr>
        <w:t>A</w:t>
      </w:r>
      <w:r w:rsidR="005374DF" w:rsidRPr="00FA466C">
        <w:rPr>
          <w:b/>
          <w:sz w:val="22"/>
          <w:szCs w:val="22"/>
          <w:lang w:val="ro-RO"/>
        </w:rPr>
        <w:t>,</w:t>
      </w:r>
      <w:r w:rsidRPr="00FA466C">
        <w:rPr>
          <w:b/>
          <w:sz w:val="22"/>
          <w:szCs w:val="22"/>
          <w:lang w:val="ro-RO"/>
        </w:rPr>
        <w:t xml:space="preserve"> </w:t>
      </w:r>
      <w:r w:rsidRPr="00FA466C">
        <w:rPr>
          <w:sz w:val="22"/>
          <w:szCs w:val="22"/>
          <w:lang w:val="ro-RO"/>
        </w:rPr>
        <w:t>elementele de pe aceeaşi linie fiind separate prin câte un spaţiu;</w:t>
      </w:r>
    </w:p>
    <w:p w:rsidR="009C290A" w:rsidRPr="00FA466C" w:rsidRDefault="009C290A" w:rsidP="001C70E6">
      <w:pPr>
        <w:numPr>
          <w:ilvl w:val="0"/>
          <w:numId w:val="41"/>
        </w:numPr>
        <w:tabs>
          <w:tab w:val="clear" w:pos="720"/>
          <w:tab w:val="num" w:pos="284"/>
        </w:tabs>
        <w:ind w:left="284" w:hanging="284"/>
        <w:jc w:val="both"/>
        <w:rPr>
          <w:sz w:val="22"/>
          <w:szCs w:val="22"/>
          <w:lang w:val="ro-RO"/>
        </w:rPr>
      </w:pPr>
      <w:r w:rsidRPr="00FA466C">
        <w:rPr>
          <w:sz w:val="22"/>
          <w:szCs w:val="22"/>
          <w:lang w:val="ro-RO"/>
        </w:rPr>
        <w:t xml:space="preserve">să modifice matricea </w:t>
      </w:r>
      <w:r w:rsidRPr="00FA466C">
        <w:rPr>
          <w:b/>
          <w:sz w:val="22"/>
          <w:szCs w:val="22"/>
          <w:lang w:val="ro-RO"/>
        </w:rPr>
        <w:t>A</w:t>
      </w:r>
      <w:r w:rsidRPr="00FA466C">
        <w:rPr>
          <w:sz w:val="22"/>
          <w:szCs w:val="22"/>
          <w:lang w:val="ro-RO"/>
        </w:rPr>
        <w:t xml:space="preserve"> astfel încât toate elementele situate pe diagonala principală să aibă valoarea </w:t>
      </w:r>
      <w:r w:rsidRPr="00FA466C">
        <w:rPr>
          <w:b/>
          <w:sz w:val="22"/>
          <w:szCs w:val="22"/>
          <w:lang w:val="ro-RO"/>
        </w:rPr>
        <w:t>22</w:t>
      </w:r>
      <w:r w:rsidR="00782FA9">
        <w:rPr>
          <w:sz w:val="22"/>
          <w:szCs w:val="22"/>
          <w:lang w:val="ro-RO"/>
        </w:rPr>
        <w:t xml:space="preserve"> </w:t>
      </w:r>
      <w:r w:rsidRPr="00FA466C">
        <w:rPr>
          <w:sz w:val="22"/>
          <w:szCs w:val="22"/>
          <w:lang w:val="ro-RO"/>
        </w:rPr>
        <w:t>şi să se afişeze matricea rezultată pe ecran;</w:t>
      </w:r>
    </w:p>
    <w:p w:rsidR="009C290A" w:rsidRPr="00FA466C" w:rsidRDefault="009C290A" w:rsidP="001C70E6">
      <w:pPr>
        <w:numPr>
          <w:ilvl w:val="0"/>
          <w:numId w:val="41"/>
        </w:numPr>
        <w:tabs>
          <w:tab w:val="clear" w:pos="720"/>
          <w:tab w:val="num" w:pos="284"/>
        </w:tabs>
        <w:ind w:left="284" w:hanging="284"/>
        <w:jc w:val="both"/>
        <w:rPr>
          <w:sz w:val="22"/>
          <w:szCs w:val="22"/>
          <w:lang w:val="ro-RO"/>
        </w:rPr>
      </w:pPr>
      <w:r w:rsidRPr="00FA466C">
        <w:rPr>
          <w:sz w:val="22"/>
          <w:szCs w:val="22"/>
          <w:lang w:val="ro-RO"/>
        </w:rPr>
        <w:t xml:space="preserve">să se scrie în fişierul </w:t>
      </w:r>
      <w:r w:rsidRPr="00FA466C">
        <w:rPr>
          <w:b/>
          <w:sz w:val="22"/>
          <w:szCs w:val="22"/>
          <w:lang w:val="ro-RO"/>
        </w:rPr>
        <w:t>atestat.out</w:t>
      </w:r>
      <w:r w:rsidRPr="00FA466C">
        <w:rPr>
          <w:sz w:val="22"/>
          <w:szCs w:val="22"/>
          <w:lang w:val="ro-RO"/>
        </w:rPr>
        <w:t xml:space="preserve"> separate prin câte un spaţiu, toate numerele prime din matricea modificată. Dacă nu există se va scrie mesajul “</w:t>
      </w:r>
      <w:r w:rsidRPr="00FA466C">
        <w:rPr>
          <w:b/>
          <w:sz w:val="22"/>
          <w:szCs w:val="22"/>
          <w:lang w:val="ro-RO"/>
        </w:rPr>
        <w:t>NU EXISTĂ NUMERE PRIME</w:t>
      </w:r>
      <w:r w:rsidRPr="00FA466C">
        <w:rPr>
          <w:sz w:val="22"/>
          <w:szCs w:val="22"/>
          <w:lang w:val="ro-RO"/>
        </w:rPr>
        <w:t>”.</w:t>
      </w:r>
    </w:p>
    <w:p w:rsidR="009C290A" w:rsidRPr="00FA466C" w:rsidRDefault="009C290A" w:rsidP="001C70E6">
      <w:pPr>
        <w:jc w:val="both"/>
        <w:rPr>
          <w:sz w:val="22"/>
          <w:szCs w:val="22"/>
          <w:lang w:val="ro-RO"/>
        </w:rPr>
      </w:pPr>
      <w:r w:rsidRPr="00FA466C">
        <w:rPr>
          <w:b/>
          <w:sz w:val="22"/>
          <w:szCs w:val="22"/>
          <w:lang w:val="ro-RO"/>
        </w:rPr>
        <w:t>Notă:</w:t>
      </w:r>
      <w:r w:rsidRPr="00FA466C">
        <w:rPr>
          <w:sz w:val="22"/>
          <w:szCs w:val="22"/>
          <w:lang w:val="ro-RO"/>
        </w:rPr>
        <w:t xml:space="preserve"> Programul va conţine cel puţin un subprogram definit de utilizator. </w:t>
      </w:r>
    </w:p>
    <w:p w:rsidR="001C70E6" w:rsidRDefault="001C70E6" w:rsidP="00380E32">
      <w:pPr>
        <w:rPr>
          <w:b/>
          <w:sz w:val="22"/>
          <w:szCs w:val="22"/>
          <w:lang w:val="ro-RO"/>
        </w:rPr>
      </w:pPr>
    </w:p>
    <w:p w:rsidR="009C290A" w:rsidRPr="00FA466C" w:rsidRDefault="009C290A" w:rsidP="00380E32">
      <w:pPr>
        <w:rPr>
          <w:b/>
          <w:sz w:val="22"/>
          <w:szCs w:val="22"/>
          <w:lang w:val="ro-RO"/>
        </w:rPr>
      </w:pPr>
      <w:r w:rsidRPr="00FA466C">
        <w:rPr>
          <w:b/>
          <w:sz w:val="22"/>
          <w:szCs w:val="22"/>
          <w:lang w:val="ro-RO"/>
        </w:rPr>
        <w:t>Exemplu:</w:t>
      </w:r>
    </w:p>
    <w:tbl>
      <w:tblPr>
        <w:tblW w:w="8083" w:type="dxa"/>
        <w:jc w:val="center"/>
        <w:tblLayout w:type="fixed"/>
        <w:tblLook w:val="01E0" w:firstRow="1" w:lastRow="1" w:firstColumn="1" w:lastColumn="1" w:noHBand="0" w:noVBand="0"/>
      </w:tblPr>
      <w:tblGrid>
        <w:gridCol w:w="708"/>
        <w:gridCol w:w="284"/>
        <w:gridCol w:w="567"/>
        <w:gridCol w:w="283"/>
        <w:gridCol w:w="567"/>
        <w:gridCol w:w="1448"/>
        <w:gridCol w:w="593"/>
        <w:gridCol w:w="298"/>
        <w:gridCol w:w="593"/>
        <w:gridCol w:w="298"/>
        <w:gridCol w:w="565"/>
        <w:gridCol w:w="1879"/>
      </w:tblGrid>
      <w:tr w:rsidR="009C290A" w:rsidRPr="00FA466C" w:rsidTr="00806098">
        <w:trPr>
          <w:jc w:val="center"/>
        </w:trPr>
        <w:tc>
          <w:tcPr>
            <w:tcW w:w="3857" w:type="dxa"/>
            <w:gridSpan w:val="6"/>
            <w:tcBorders>
              <w:bottom w:val="single" w:sz="4" w:space="0" w:color="auto"/>
              <w:right w:val="single" w:sz="4" w:space="0" w:color="auto"/>
            </w:tcBorders>
          </w:tcPr>
          <w:p w:rsidR="009C290A" w:rsidRPr="00FA466C" w:rsidRDefault="009C290A" w:rsidP="00380E32">
            <w:pPr>
              <w:jc w:val="both"/>
              <w:rPr>
                <w:b/>
                <w:sz w:val="22"/>
                <w:szCs w:val="22"/>
                <w:lang w:val="ro-RO"/>
              </w:rPr>
            </w:pPr>
            <w:r w:rsidRPr="00FA466C">
              <w:rPr>
                <w:b/>
                <w:sz w:val="22"/>
                <w:szCs w:val="22"/>
                <w:lang w:val="ro-RO"/>
              </w:rPr>
              <w:t>atestat.in</w:t>
            </w:r>
          </w:p>
        </w:tc>
        <w:tc>
          <w:tcPr>
            <w:tcW w:w="4226" w:type="dxa"/>
            <w:gridSpan w:val="6"/>
            <w:tcBorders>
              <w:left w:val="single" w:sz="4" w:space="0" w:color="auto"/>
              <w:bottom w:val="single" w:sz="4" w:space="0" w:color="auto"/>
            </w:tcBorders>
          </w:tcPr>
          <w:p w:rsidR="009C290A" w:rsidRPr="00FA466C" w:rsidRDefault="009C290A" w:rsidP="00380E32">
            <w:pPr>
              <w:jc w:val="both"/>
              <w:rPr>
                <w:b/>
                <w:sz w:val="22"/>
                <w:szCs w:val="22"/>
                <w:lang w:val="ro-RO"/>
              </w:rPr>
            </w:pPr>
            <w:r w:rsidRPr="00FA466C">
              <w:rPr>
                <w:b/>
                <w:sz w:val="22"/>
                <w:szCs w:val="22"/>
                <w:lang w:val="ro-RO"/>
              </w:rPr>
              <w:t>Date de ieşire:</w:t>
            </w:r>
          </w:p>
        </w:tc>
      </w:tr>
      <w:tr w:rsidR="009C290A" w:rsidRPr="00FA466C" w:rsidTr="00806098">
        <w:trPr>
          <w:jc w:val="center"/>
        </w:trPr>
        <w:tc>
          <w:tcPr>
            <w:tcW w:w="708" w:type="dxa"/>
            <w:tcBorders>
              <w:top w:val="single" w:sz="4" w:space="0" w:color="auto"/>
            </w:tcBorders>
          </w:tcPr>
          <w:p w:rsidR="009C290A" w:rsidRPr="00FA466C" w:rsidRDefault="009C290A" w:rsidP="00380E32">
            <w:pPr>
              <w:rPr>
                <w:b/>
                <w:sz w:val="22"/>
                <w:szCs w:val="22"/>
                <w:lang w:val="ro-RO" w:eastAsia="ro-RO"/>
              </w:rPr>
            </w:pPr>
            <w:r w:rsidRPr="00FA466C">
              <w:rPr>
                <w:b/>
                <w:sz w:val="22"/>
                <w:szCs w:val="22"/>
                <w:lang w:val="ro-RO" w:eastAsia="ro-RO"/>
              </w:rPr>
              <w:t>3</w:t>
            </w:r>
          </w:p>
        </w:tc>
        <w:tc>
          <w:tcPr>
            <w:tcW w:w="284" w:type="dxa"/>
            <w:tcBorders>
              <w:top w:val="single" w:sz="4" w:space="0" w:color="auto"/>
            </w:tcBorders>
          </w:tcPr>
          <w:p w:rsidR="009C290A" w:rsidRPr="00FA466C" w:rsidRDefault="009C290A" w:rsidP="00380E32">
            <w:pPr>
              <w:rPr>
                <w:b/>
                <w:sz w:val="22"/>
                <w:szCs w:val="22"/>
                <w:lang w:val="ro-RO" w:eastAsia="ro-RO"/>
              </w:rPr>
            </w:pPr>
          </w:p>
        </w:tc>
        <w:tc>
          <w:tcPr>
            <w:tcW w:w="567" w:type="dxa"/>
            <w:tcBorders>
              <w:top w:val="single" w:sz="4" w:space="0" w:color="auto"/>
            </w:tcBorders>
          </w:tcPr>
          <w:p w:rsidR="009C290A" w:rsidRPr="00FA466C" w:rsidRDefault="009C290A" w:rsidP="00380E32">
            <w:pPr>
              <w:rPr>
                <w:b/>
                <w:sz w:val="22"/>
                <w:szCs w:val="22"/>
                <w:lang w:val="ro-RO" w:eastAsia="ro-RO"/>
              </w:rPr>
            </w:pPr>
          </w:p>
        </w:tc>
        <w:tc>
          <w:tcPr>
            <w:tcW w:w="283" w:type="dxa"/>
            <w:tcBorders>
              <w:top w:val="single" w:sz="4" w:space="0" w:color="auto"/>
            </w:tcBorders>
          </w:tcPr>
          <w:p w:rsidR="009C290A" w:rsidRPr="00FA466C" w:rsidRDefault="009C290A" w:rsidP="00380E32">
            <w:pPr>
              <w:rPr>
                <w:b/>
                <w:sz w:val="22"/>
                <w:szCs w:val="22"/>
                <w:lang w:val="ro-RO" w:eastAsia="ro-RO"/>
              </w:rPr>
            </w:pPr>
          </w:p>
        </w:tc>
        <w:tc>
          <w:tcPr>
            <w:tcW w:w="567" w:type="dxa"/>
            <w:tcBorders>
              <w:top w:val="single" w:sz="4" w:space="0" w:color="auto"/>
            </w:tcBorders>
          </w:tcPr>
          <w:p w:rsidR="009C290A" w:rsidRPr="00FA466C" w:rsidRDefault="009C290A" w:rsidP="00380E32">
            <w:pPr>
              <w:rPr>
                <w:b/>
                <w:sz w:val="22"/>
                <w:szCs w:val="22"/>
                <w:lang w:val="ro-RO" w:eastAsia="ro-RO"/>
              </w:rPr>
            </w:pPr>
          </w:p>
        </w:tc>
        <w:tc>
          <w:tcPr>
            <w:tcW w:w="1448" w:type="dxa"/>
            <w:tcBorders>
              <w:top w:val="single" w:sz="4" w:space="0" w:color="auto"/>
              <w:right w:val="single" w:sz="4" w:space="0" w:color="auto"/>
            </w:tcBorders>
          </w:tcPr>
          <w:p w:rsidR="009C290A" w:rsidRPr="00FA466C" w:rsidRDefault="009C290A" w:rsidP="00380E32">
            <w:pPr>
              <w:jc w:val="right"/>
              <w:rPr>
                <w:b/>
                <w:sz w:val="22"/>
                <w:szCs w:val="22"/>
                <w:lang w:val="ro-RO" w:eastAsia="ro-RO"/>
              </w:rPr>
            </w:pPr>
            <w:r w:rsidRPr="00FA466C">
              <w:rPr>
                <w:b/>
                <w:sz w:val="22"/>
                <w:szCs w:val="22"/>
                <w:lang w:val="ro-RO" w:eastAsia="ro-RO"/>
              </w:rPr>
              <w:t>a)</w:t>
            </w:r>
          </w:p>
        </w:tc>
        <w:tc>
          <w:tcPr>
            <w:tcW w:w="593" w:type="dxa"/>
            <w:tcBorders>
              <w:top w:val="single" w:sz="4" w:space="0" w:color="auto"/>
              <w:left w:val="single" w:sz="4" w:space="0" w:color="auto"/>
            </w:tcBorders>
          </w:tcPr>
          <w:p w:rsidR="009C290A" w:rsidRPr="00FA466C" w:rsidRDefault="009C290A" w:rsidP="00380E32">
            <w:pPr>
              <w:rPr>
                <w:b/>
                <w:sz w:val="22"/>
                <w:szCs w:val="22"/>
                <w:lang w:val="ro-RO" w:eastAsia="ro-RO"/>
              </w:rPr>
            </w:pPr>
            <w:r w:rsidRPr="00FA466C">
              <w:rPr>
                <w:b/>
                <w:sz w:val="22"/>
                <w:szCs w:val="22"/>
                <w:lang w:val="ro-RO" w:eastAsia="ro-RO"/>
              </w:rPr>
              <w:t>12</w:t>
            </w:r>
          </w:p>
        </w:tc>
        <w:tc>
          <w:tcPr>
            <w:tcW w:w="298" w:type="dxa"/>
            <w:tcBorders>
              <w:top w:val="single" w:sz="4" w:space="0" w:color="auto"/>
            </w:tcBorders>
          </w:tcPr>
          <w:p w:rsidR="009C290A" w:rsidRPr="00FA466C" w:rsidRDefault="009C290A" w:rsidP="00380E32">
            <w:pPr>
              <w:rPr>
                <w:b/>
                <w:sz w:val="22"/>
                <w:szCs w:val="22"/>
                <w:lang w:val="ro-RO" w:eastAsia="ro-RO"/>
              </w:rPr>
            </w:pPr>
          </w:p>
        </w:tc>
        <w:tc>
          <w:tcPr>
            <w:tcW w:w="593" w:type="dxa"/>
            <w:tcBorders>
              <w:top w:val="single" w:sz="4" w:space="0" w:color="auto"/>
            </w:tcBorders>
          </w:tcPr>
          <w:p w:rsidR="009C290A" w:rsidRPr="00FA466C" w:rsidRDefault="009C290A" w:rsidP="00380E32">
            <w:pPr>
              <w:rPr>
                <w:b/>
                <w:sz w:val="22"/>
                <w:szCs w:val="22"/>
                <w:lang w:val="ro-RO" w:eastAsia="ro-RO"/>
              </w:rPr>
            </w:pPr>
            <w:r w:rsidRPr="00FA466C">
              <w:rPr>
                <w:b/>
                <w:sz w:val="22"/>
                <w:szCs w:val="22"/>
                <w:lang w:val="ro-RO" w:eastAsia="ro-RO"/>
              </w:rPr>
              <w:t>31</w:t>
            </w:r>
          </w:p>
        </w:tc>
        <w:tc>
          <w:tcPr>
            <w:tcW w:w="298" w:type="dxa"/>
            <w:tcBorders>
              <w:top w:val="single" w:sz="4" w:space="0" w:color="auto"/>
            </w:tcBorders>
          </w:tcPr>
          <w:p w:rsidR="009C290A" w:rsidRPr="00FA466C" w:rsidRDefault="009C290A" w:rsidP="00380E32">
            <w:pPr>
              <w:rPr>
                <w:b/>
                <w:sz w:val="22"/>
                <w:szCs w:val="22"/>
                <w:lang w:val="ro-RO" w:eastAsia="ro-RO"/>
              </w:rPr>
            </w:pPr>
          </w:p>
        </w:tc>
        <w:tc>
          <w:tcPr>
            <w:tcW w:w="565" w:type="dxa"/>
            <w:tcBorders>
              <w:top w:val="single" w:sz="4" w:space="0" w:color="auto"/>
            </w:tcBorders>
          </w:tcPr>
          <w:p w:rsidR="009C290A" w:rsidRPr="00FA466C" w:rsidRDefault="009C290A" w:rsidP="00380E32">
            <w:pPr>
              <w:rPr>
                <w:b/>
                <w:sz w:val="22"/>
                <w:szCs w:val="22"/>
                <w:lang w:val="ro-RO" w:eastAsia="ro-RO"/>
              </w:rPr>
            </w:pPr>
            <w:r w:rsidRPr="00FA466C">
              <w:rPr>
                <w:b/>
                <w:sz w:val="22"/>
                <w:szCs w:val="22"/>
                <w:lang w:val="ro-RO" w:eastAsia="ro-RO"/>
              </w:rPr>
              <w:t>24</w:t>
            </w:r>
          </w:p>
        </w:tc>
        <w:tc>
          <w:tcPr>
            <w:tcW w:w="1879" w:type="dxa"/>
            <w:tcBorders>
              <w:top w:val="single" w:sz="4" w:space="0" w:color="auto"/>
            </w:tcBorders>
          </w:tcPr>
          <w:p w:rsidR="009C290A" w:rsidRPr="00FA466C" w:rsidRDefault="009C290A" w:rsidP="00380E32">
            <w:pPr>
              <w:rPr>
                <w:b/>
                <w:sz w:val="22"/>
                <w:szCs w:val="22"/>
                <w:lang w:val="ro-RO" w:eastAsia="ro-RO"/>
              </w:rPr>
            </w:pPr>
          </w:p>
        </w:tc>
      </w:tr>
      <w:tr w:rsidR="009C290A" w:rsidRPr="00FA466C" w:rsidTr="00806098">
        <w:trPr>
          <w:jc w:val="center"/>
        </w:trPr>
        <w:tc>
          <w:tcPr>
            <w:tcW w:w="708" w:type="dxa"/>
          </w:tcPr>
          <w:p w:rsidR="009C290A" w:rsidRPr="00FA466C" w:rsidRDefault="009C290A" w:rsidP="00380E32">
            <w:pPr>
              <w:rPr>
                <w:b/>
                <w:sz w:val="22"/>
                <w:szCs w:val="22"/>
                <w:lang w:val="ro-RO" w:eastAsia="ro-RO"/>
              </w:rPr>
            </w:pPr>
            <w:r w:rsidRPr="00FA466C">
              <w:rPr>
                <w:b/>
                <w:sz w:val="22"/>
                <w:szCs w:val="22"/>
                <w:lang w:val="ro-RO" w:eastAsia="ro-RO"/>
              </w:rPr>
              <w:t>12</w:t>
            </w:r>
          </w:p>
        </w:tc>
        <w:tc>
          <w:tcPr>
            <w:tcW w:w="284" w:type="dxa"/>
          </w:tcPr>
          <w:p w:rsidR="009C290A" w:rsidRPr="00FA466C" w:rsidRDefault="009C290A" w:rsidP="00380E32">
            <w:pPr>
              <w:rPr>
                <w:b/>
                <w:sz w:val="22"/>
                <w:szCs w:val="22"/>
                <w:lang w:val="ro-RO" w:eastAsia="ro-RO"/>
              </w:rPr>
            </w:pPr>
          </w:p>
        </w:tc>
        <w:tc>
          <w:tcPr>
            <w:tcW w:w="567" w:type="dxa"/>
          </w:tcPr>
          <w:p w:rsidR="009C290A" w:rsidRPr="00FA466C" w:rsidRDefault="009C290A" w:rsidP="00380E32">
            <w:pPr>
              <w:rPr>
                <w:b/>
                <w:sz w:val="22"/>
                <w:szCs w:val="22"/>
                <w:lang w:val="ro-RO" w:eastAsia="ro-RO"/>
              </w:rPr>
            </w:pPr>
            <w:r w:rsidRPr="00FA466C">
              <w:rPr>
                <w:b/>
                <w:sz w:val="22"/>
                <w:szCs w:val="22"/>
                <w:lang w:val="ro-RO" w:eastAsia="ro-RO"/>
              </w:rPr>
              <w:t>31</w:t>
            </w:r>
          </w:p>
        </w:tc>
        <w:tc>
          <w:tcPr>
            <w:tcW w:w="283" w:type="dxa"/>
          </w:tcPr>
          <w:p w:rsidR="009C290A" w:rsidRPr="00FA466C" w:rsidRDefault="009C290A" w:rsidP="00380E32">
            <w:pPr>
              <w:rPr>
                <w:b/>
                <w:sz w:val="22"/>
                <w:szCs w:val="22"/>
                <w:lang w:val="ro-RO" w:eastAsia="ro-RO"/>
              </w:rPr>
            </w:pPr>
          </w:p>
        </w:tc>
        <w:tc>
          <w:tcPr>
            <w:tcW w:w="567" w:type="dxa"/>
          </w:tcPr>
          <w:p w:rsidR="009C290A" w:rsidRPr="00FA466C" w:rsidRDefault="009C290A" w:rsidP="00380E32">
            <w:pPr>
              <w:rPr>
                <w:b/>
                <w:sz w:val="22"/>
                <w:szCs w:val="22"/>
                <w:lang w:val="ro-RO" w:eastAsia="ro-RO"/>
              </w:rPr>
            </w:pPr>
            <w:r w:rsidRPr="00FA466C">
              <w:rPr>
                <w:b/>
                <w:sz w:val="22"/>
                <w:szCs w:val="22"/>
                <w:lang w:val="ro-RO" w:eastAsia="ro-RO"/>
              </w:rPr>
              <w:t>24</w:t>
            </w:r>
          </w:p>
        </w:tc>
        <w:tc>
          <w:tcPr>
            <w:tcW w:w="1448" w:type="dxa"/>
            <w:tcBorders>
              <w:right w:val="single" w:sz="4" w:space="0" w:color="auto"/>
            </w:tcBorders>
          </w:tcPr>
          <w:p w:rsidR="009C290A" w:rsidRPr="00FA466C" w:rsidRDefault="009C290A" w:rsidP="00380E32">
            <w:pPr>
              <w:rPr>
                <w:b/>
                <w:sz w:val="22"/>
                <w:szCs w:val="22"/>
                <w:lang w:val="ro-RO" w:eastAsia="ro-RO"/>
              </w:rPr>
            </w:pPr>
          </w:p>
        </w:tc>
        <w:tc>
          <w:tcPr>
            <w:tcW w:w="593" w:type="dxa"/>
            <w:tcBorders>
              <w:left w:val="single" w:sz="4" w:space="0" w:color="auto"/>
            </w:tcBorders>
          </w:tcPr>
          <w:p w:rsidR="009C290A" w:rsidRPr="00FA466C" w:rsidRDefault="009C290A" w:rsidP="00380E32">
            <w:pPr>
              <w:rPr>
                <w:b/>
                <w:sz w:val="22"/>
                <w:szCs w:val="22"/>
                <w:lang w:val="ro-RO" w:eastAsia="ro-RO"/>
              </w:rPr>
            </w:pPr>
            <w:r w:rsidRPr="00FA466C">
              <w:rPr>
                <w:b/>
                <w:sz w:val="22"/>
                <w:szCs w:val="22"/>
                <w:lang w:val="ro-RO" w:eastAsia="ro-RO"/>
              </w:rPr>
              <w:t>35</w:t>
            </w:r>
          </w:p>
        </w:tc>
        <w:tc>
          <w:tcPr>
            <w:tcW w:w="298" w:type="dxa"/>
          </w:tcPr>
          <w:p w:rsidR="009C290A" w:rsidRPr="00FA466C" w:rsidRDefault="009C290A" w:rsidP="00380E32">
            <w:pPr>
              <w:rPr>
                <w:b/>
                <w:sz w:val="22"/>
                <w:szCs w:val="22"/>
                <w:lang w:val="ro-RO" w:eastAsia="ro-RO"/>
              </w:rPr>
            </w:pPr>
          </w:p>
        </w:tc>
        <w:tc>
          <w:tcPr>
            <w:tcW w:w="593" w:type="dxa"/>
          </w:tcPr>
          <w:p w:rsidR="009C290A" w:rsidRPr="00FA466C" w:rsidRDefault="009C290A" w:rsidP="00380E32">
            <w:pPr>
              <w:rPr>
                <w:b/>
                <w:sz w:val="22"/>
                <w:szCs w:val="22"/>
                <w:lang w:val="ro-RO" w:eastAsia="ro-RO"/>
              </w:rPr>
            </w:pPr>
            <w:r w:rsidRPr="00FA466C">
              <w:rPr>
                <w:b/>
                <w:sz w:val="22"/>
                <w:szCs w:val="22"/>
                <w:lang w:val="ro-RO" w:eastAsia="ro-RO"/>
              </w:rPr>
              <w:t>67</w:t>
            </w:r>
          </w:p>
        </w:tc>
        <w:tc>
          <w:tcPr>
            <w:tcW w:w="298" w:type="dxa"/>
          </w:tcPr>
          <w:p w:rsidR="009C290A" w:rsidRPr="00FA466C" w:rsidRDefault="009C290A" w:rsidP="00380E32">
            <w:pPr>
              <w:rPr>
                <w:b/>
                <w:sz w:val="22"/>
                <w:szCs w:val="22"/>
                <w:lang w:val="ro-RO" w:eastAsia="ro-RO"/>
              </w:rPr>
            </w:pPr>
          </w:p>
        </w:tc>
        <w:tc>
          <w:tcPr>
            <w:tcW w:w="565" w:type="dxa"/>
          </w:tcPr>
          <w:p w:rsidR="009C290A" w:rsidRPr="00FA466C" w:rsidRDefault="009C290A" w:rsidP="00380E32">
            <w:pPr>
              <w:rPr>
                <w:b/>
                <w:sz w:val="22"/>
                <w:szCs w:val="22"/>
                <w:lang w:val="ro-RO" w:eastAsia="ro-RO"/>
              </w:rPr>
            </w:pPr>
            <w:r w:rsidRPr="00FA466C">
              <w:rPr>
                <w:b/>
                <w:sz w:val="22"/>
                <w:szCs w:val="22"/>
                <w:lang w:val="ro-RO" w:eastAsia="ro-RO"/>
              </w:rPr>
              <w:t>10</w:t>
            </w:r>
          </w:p>
        </w:tc>
        <w:tc>
          <w:tcPr>
            <w:tcW w:w="1879" w:type="dxa"/>
          </w:tcPr>
          <w:p w:rsidR="009C290A" w:rsidRPr="00FA466C" w:rsidRDefault="009C290A" w:rsidP="00380E32">
            <w:pPr>
              <w:rPr>
                <w:b/>
                <w:sz w:val="22"/>
                <w:szCs w:val="22"/>
                <w:lang w:val="ro-RO" w:eastAsia="ro-RO"/>
              </w:rPr>
            </w:pPr>
          </w:p>
        </w:tc>
      </w:tr>
      <w:tr w:rsidR="009C290A" w:rsidRPr="00FA466C" w:rsidTr="00806098">
        <w:trPr>
          <w:jc w:val="center"/>
        </w:trPr>
        <w:tc>
          <w:tcPr>
            <w:tcW w:w="708" w:type="dxa"/>
          </w:tcPr>
          <w:p w:rsidR="009C290A" w:rsidRPr="00FA466C" w:rsidRDefault="009C290A" w:rsidP="00380E32">
            <w:pPr>
              <w:rPr>
                <w:b/>
                <w:sz w:val="22"/>
                <w:szCs w:val="22"/>
                <w:lang w:val="ro-RO" w:eastAsia="ro-RO"/>
              </w:rPr>
            </w:pPr>
            <w:r w:rsidRPr="00FA466C">
              <w:rPr>
                <w:b/>
                <w:sz w:val="22"/>
                <w:szCs w:val="22"/>
                <w:lang w:val="ro-RO" w:eastAsia="ro-RO"/>
              </w:rPr>
              <w:t>35</w:t>
            </w:r>
          </w:p>
        </w:tc>
        <w:tc>
          <w:tcPr>
            <w:tcW w:w="284" w:type="dxa"/>
          </w:tcPr>
          <w:p w:rsidR="009C290A" w:rsidRPr="00FA466C" w:rsidRDefault="009C290A" w:rsidP="00380E32">
            <w:pPr>
              <w:rPr>
                <w:b/>
                <w:sz w:val="22"/>
                <w:szCs w:val="22"/>
                <w:lang w:val="ro-RO" w:eastAsia="ro-RO"/>
              </w:rPr>
            </w:pPr>
          </w:p>
        </w:tc>
        <w:tc>
          <w:tcPr>
            <w:tcW w:w="567" w:type="dxa"/>
          </w:tcPr>
          <w:p w:rsidR="009C290A" w:rsidRPr="00FA466C" w:rsidRDefault="009C290A" w:rsidP="00380E32">
            <w:pPr>
              <w:rPr>
                <w:b/>
                <w:sz w:val="22"/>
                <w:szCs w:val="22"/>
                <w:lang w:val="ro-RO" w:eastAsia="ro-RO"/>
              </w:rPr>
            </w:pPr>
            <w:r w:rsidRPr="00FA466C">
              <w:rPr>
                <w:b/>
                <w:sz w:val="22"/>
                <w:szCs w:val="22"/>
                <w:lang w:val="ro-RO" w:eastAsia="ro-RO"/>
              </w:rPr>
              <w:t>67</w:t>
            </w:r>
          </w:p>
        </w:tc>
        <w:tc>
          <w:tcPr>
            <w:tcW w:w="283" w:type="dxa"/>
          </w:tcPr>
          <w:p w:rsidR="009C290A" w:rsidRPr="00FA466C" w:rsidRDefault="009C290A" w:rsidP="00380E32">
            <w:pPr>
              <w:rPr>
                <w:b/>
                <w:sz w:val="22"/>
                <w:szCs w:val="22"/>
                <w:lang w:val="ro-RO" w:eastAsia="ro-RO"/>
              </w:rPr>
            </w:pPr>
          </w:p>
        </w:tc>
        <w:tc>
          <w:tcPr>
            <w:tcW w:w="567" w:type="dxa"/>
          </w:tcPr>
          <w:p w:rsidR="009C290A" w:rsidRPr="00FA466C" w:rsidRDefault="009C290A" w:rsidP="00380E32">
            <w:pPr>
              <w:rPr>
                <w:b/>
                <w:sz w:val="22"/>
                <w:szCs w:val="22"/>
                <w:lang w:val="ro-RO" w:eastAsia="ro-RO"/>
              </w:rPr>
            </w:pPr>
            <w:r w:rsidRPr="00FA466C">
              <w:rPr>
                <w:b/>
                <w:sz w:val="22"/>
                <w:szCs w:val="22"/>
                <w:lang w:val="ro-RO" w:eastAsia="ro-RO"/>
              </w:rPr>
              <w:t>10</w:t>
            </w:r>
          </w:p>
        </w:tc>
        <w:tc>
          <w:tcPr>
            <w:tcW w:w="1448" w:type="dxa"/>
            <w:tcBorders>
              <w:right w:val="single" w:sz="4" w:space="0" w:color="auto"/>
            </w:tcBorders>
          </w:tcPr>
          <w:p w:rsidR="009C290A" w:rsidRPr="00FA466C" w:rsidRDefault="009C290A" w:rsidP="00380E32">
            <w:pPr>
              <w:rPr>
                <w:b/>
                <w:sz w:val="22"/>
                <w:szCs w:val="22"/>
                <w:lang w:val="ro-RO" w:eastAsia="ro-RO"/>
              </w:rPr>
            </w:pPr>
          </w:p>
        </w:tc>
        <w:tc>
          <w:tcPr>
            <w:tcW w:w="593" w:type="dxa"/>
            <w:tcBorders>
              <w:left w:val="single" w:sz="4" w:space="0" w:color="auto"/>
            </w:tcBorders>
          </w:tcPr>
          <w:p w:rsidR="009C290A" w:rsidRPr="00FA466C" w:rsidRDefault="009C290A" w:rsidP="00380E32">
            <w:pPr>
              <w:rPr>
                <w:b/>
                <w:sz w:val="22"/>
                <w:szCs w:val="22"/>
                <w:lang w:val="ro-RO" w:eastAsia="ro-RO"/>
              </w:rPr>
            </w:pPr>
            <w:r w:rsidRPr="00FA466C">
              <w:rPr>
                <w:b/>
                <w:sz w:val="22"/>
                <w:szCs w:val="22"/>
                <w:lang w:val="ro-RO" w:eastAsia="ro-RO"/>
              </w:rPr>
              <w:t>41</w:t>
            </w:r>
          </w:p>
        </w:tc>
        <w:tc>
          <w:tcPr>
            <w:tcW w:w="298" w:type="dxa"/>
          </w:tcPr>
          <w:p w:rsidR="009C290A" w:rsidRPr="00FA466C" w:rsidRDefault="009C290A" w:rsidP="00380E32">
            <w:pPr>
              <w:rPr>
                <w:b/>
                <w:sz w:val="22"/>
                <w:szCs w:val="22"/>
                <w:lang w:val="ro-RO" w:eastAsia="ro-RO"/>
              </w:rPr>
            </w:pPr>
          </w:p>
        </w:tc>
        <w:tc>
          <w:tcPr>
            <w:tcW w:w="593" w:type="dxa"/>
          </w:tcPr>
          <w:p w:rsidR="009C290A" w:rsidRPr="00FA466C" w:rsidRDefault="009C290A" w:rsidP="00380E32">
            <w:pPr>
              <w:rPr>
                <w:b/>
                <w:sz w:val="22"/>
                <w:szCs w:val="22"/>
                <w:lang w:val="ro-RO" w:eastAsia="ro-RO"/>
              </w:rPr>
            </w:pPr>
            <w:r w:rsidRPr="00FA466C">
              <w:rPr>
                <w:b/>
                <w:sz w:val="22"/>
                <w:szCs w:val="22"/>
                <w:lang w:val="ro-RO" w:eastAsia="ro-RO"/>
              </w:rPr>
              <w:t>18</w:t>
            </w:r>
          </w:p>
        </w:tc>
        <w:tc>
          <w:tcPr>
            <w:tcW w:w="298" w:type="dxa"/>
          </w:tcPr>
          <w:p w:rsidR="009C290A" w:rsidRPr="00FA466C" w:rsidRDefault="009C290A" w:rsidP="00380E32">
            <w:pPr>
              <w:rPr>
                <w:b/>
                <w:sz w:val="22"/>
                <w:szCs w:val="22"/>
                <w:lang w:val="ro-RO" w:eastAsia="ro-RO"/>
              </w:rPr>
            </w:pPr>
          </w:p>
        </w:tc>
        <w:tc>
          <w:tcPr>
            <w:tcW w:w="565" w:type="dxa"/>
          </w:tcPr>
          <w:p w:rsidR="009C290A" w:rsidRPr="00FA466C" w:rsidRDefault="009C290A" w:rsidP="00380E32">
            <w:pPr>
              <w:rPr>
                <w:b/>
                <w:sz w:val="22"/>
                <w:szCs w:val="22"/>
                <w:lang w:val="ro-RO" w:eastAsia="ro-RO"/>
              </w:rPr>
            </w:pPr>
            <w:r w:rsidRPr="00FA466C">
              <w:rPr>
                <w:b/>
                <w:sz w:val="22"/>
                <w:szCs w:val="22"/>
                <w:lang w:val="ro-RO" w:eastAsia="ro-RO"/>
              </w:rPr>
              <w:t>97</w:t>
            </w:r>
          </w:p>
        </w:tc>
        <w:tc>
          <w:tcPr>
            <w:tcW w:w="1879" w:type="dxa"/>
          </w:tcPr>
          <w:p w:rsidR="009C290A" w:rsidRPr="00FA466C" w:rsidRDefault="009C290A" w:rsidP="00380E32">
            <w:pPr>
              <w:rPr>
                <w:b/>
                <w:sz w:val="22"/>
                <w:szCs w:val="22"/>
                <w:lang w:val="ro-RO" w:eastAsia="ro-RO"/>
              </w:rPr>
            </w:pPr>
          </w:p>
        </w:tc>
      </w:tr>
      <w:tr w:rsidR="009C290A" w:rsidRPr="00FA466C" w:rsidTr="00806098">
        <w:trPr>
          <w:jc w:val="center"/>
        </w:trPr>
        <w:tc>
          <w:tcPr>
            <w:tcW w:w="708" w:type="dxa"/>
          </w:tcPr>
          <w:p w:rsidR="009C290A" w:rsidRPr="00FA466C" w:rsidRDefault="009C290A" w:rsidP="00380E32">
            <w:pPr>
              <w:rPr>
                <w:b/>
                <w:sz w:val="22"/>
                <w:szCs w:val="22"/>
                <w:lang w:val="ro-RO" w:eastAsia="ro-RO"/>
              </w:rPr>
            </w:pPr>
            <w:r w:rsidRPr="00FA466C">
              <w:rPr>
                <w:b/>
                <w:sz w:val="22"/>
                <w:szCs w:val="22"/>
                <w:lang w:val="ro-RO" w:eastAsia="ro-RO"/>
              </w:rPr>
              <w:t>41</w:t>
            </w:r>
          </w:p>
        </w:tc>
        <w:tc>
          <w:tcPr>
            <w:tcW w:w="284" w:type="dxa"/>
          </w:tcPr>
          <w:p w:rsidR="009C290A" w:rsidRPr="00FA466C" w:rsidRDefault="009C290A" w:rsidP="00380E32">
            <w:pPr>
              <w:rPr>
                <w:b/>
                <w:sz w:val="22"/>
                <w:szCs w:val="22"/>
                <w:lang w:val="ro-RO" w:eastAsia="ro-RO"/>
              </w:rPr>
            </w:pPr>
          </w:p>
        </w:tc>
        <w:tc>
          <w:tcPr>
            <w:tcW w:w="567" w:type="dxa"/>
          </w:tcPr>
          <w:p w:rsidR="009C290A" w:rsidRPr="00FA466C" w:rsidRDefault="009C290A" w:rsidP="00380E32">
            <w:pPr>
              <w:rPr>
                <w:b/>
                <w:sz w:val="22"/>
                <w:szCs w:val="22"/>
                <w:lang w:val="ro-RO" w:eastAsia="ro-RO"/>
              </w:rPr>
            </w:pPr>
            <w:r w:rsidRPr="00FA466C">
              <w:rPr>
                <w:b/>
                <w:sz w:val="22"/>
                <w:szCs w:val="22"/>
                <w:lang w:val="ro-RO" w:eastAsia="ro-RO"/>
              </w:rPr>
              <w:t>18</w:t>
            </w:r>
          </w:p>
        </w:tc>
        <w:tc>
          <w:tcPr>
            <w:tcW w:w="283" w:type="dxa"/>
          </w:tcPr>
          <w:p w:rsidR="009C290A" w:rsidRPr="00FA466C" w:rsidRDefault="009C290A" w:rsidP="00380E32">
            <w:pPr>
              <w:rPr>
                <w:b/>
                <w:sz w:val="22"/>
                <w:szCs w:val="22"/>
                <w:lang w:val="ro-RO" w:eastAsia="ro-RO"/>
              </w:rPr>
            </w:pPr>
          </w:p>
        </w:tc>
        <w:tc>
          <w:tcPr>
            <w:tcW w:w="567" w:type="dxa"/>
          </w:tcPr>
          <w:p w:rsidR="009C290A" w:rsidRPr="00FA466C" w:rsidRDefault="009C290A" w:rsidP="00380E32">
            <w:pPr>
              <w:rPr>
                <w:b/>
                <w:sz w:val="22"/>
                <w:szCs w:val="22"/>
                <w:lang w:val="ro-RO" w:eastAsia="ro-RO"/>
              </w:rPr>
            </w:pPr>
            <w:r w:rsidRPr="00FA466C">
              <w:rPr>
                <w:b/>
                <w:sz w:val="22"/>
                <w:szCs w:val="22"/>
                <w:lang w:val="ro-RO" w:eastAsia="ro-RO"/>
              </w:rPr>
              <w:t>97</w:t>
            </w:r>
          </w:p>
        </w:tc>
        <w:tc>
          <w:tcPr>
            <w:tcW w:w="1448" w:type="dxa"/>
            <w:tcBorders>
              <w:right w:val="single" w:sz="4" w:space="0" w:color="auto"/>
            </w:tcBorders>
          </w:tcPr>
          <w:p w:rsidR="009C290A" w:rsidRPr="00FA466C" w:rsidRDefault="009C290A" w:rsidP="00380E32">
            <w:pPr>
              <w:rPr>
                <w:b/>
                <w:sz w:val="22"/>
                <w:szCs w:val="22"/>
                <w:lang w:val="ro-RO" w:eastAsia="ro-RO"/>
              </w:rPr>
            </w:pPr>
          </w:p>
        </w:tc>
        <w:tc>
          <w:tcPr>
            <w:tcW w:w="593" w:type="dxa"/>
            <w:tcBorders>
              <w:left w:val="single" w:sz="4" w:space="0" w:color="auto"/>
            </w:tcBorders>
          </w:tcPr>
          <w:p w:rsidR="009C290A" w:rsidRPr="00FA466C" w:rsidRDefault="009C290A" w:rsidP="00380E32">
            <w:pPr>
              <w:rPr>
                <w:b/>
                <w:sz w:val="22"/>
                <w:szCs w:val="22"/>
                <w:lang w:val="ro-RO" w:eastAsia="ro-RO"/>
              </w:rPr>
            </w:pPr>
          </w:p>
        </w:tc>
        <w:tc>
          <w:tcPr>
            <w:tcW w:w="298" w:type="dxa"/>
          </w:tcPr>
          <w:p w:rsidR="009C290A" w:rsidRPr="00FA466C" w:rsidRDefault="009C290A" w:rsidP="00380E32">
            <w:pPr>
              <w:rPr>
                <w:b/>
                <w:sz w:val="22"/>
                <w:szCs w:val="22"/>
                <w:lang w:val="ro-RO" w:eastAsia="ro-RO"/>
              </w:rPr>
            </w:pPr>
          </w:p>
        </w:tc>
        <w:tc>
          <w:tcPr>
            <w:tcW w:w="593" w:type="dxa"/>
          </w:tcPr>
          <w:p w:rsidR="009C290A" w:rsidRPr="00FA466C" w:rsidRDefault="009C290A" w:rsidP="00380E32">
            <w:pPr>
              <w:rPr>
                <w:b/>
                <w:sz w:val="22"/>
                <w:szCs w:val="22"/>
                <w:lang w:val="ro-RO" w:eastAsia="ro-RO"/>
              </w:rPr>
            </w:pPr>
          </w:p>
        </w:tc>
        <w:tc>
          <w:tcPr>
            <w:tcW w:w="298" w:type="dxa"/>
          </w:tcPr>
          <w:p w:rsidR="009C290A" w:rsidRPr="00FA466C" w:rsidRDefault="009C290A" w:rsidP="00380E32">
            <w:pPr>
              <w:rPr>
                <w:b/>
                <w:sz w:val="22"/>
                <w:szCs w:val="22"/>
                <w:lang w:val="ro-RO" w:eastAsia="ro-RO"/>
              </w:rPr>
            </w:pPr>
          </w:p>
        </w:tc>
        <w:tc>
          <w:tcPr>
            <w:tcW w:w="565" w:type="dxa"/>
          </w:tcPr>
          <w:p w:rsidR="009C290A" w:rsidRPr="00FA466C" w:rsidRDefault="009C290A" w:rsidP="00380E32">
            <w:pPr>
              <w:rPr>
                <w:b/>
                <w:sz w:val="22"/>
                <w:szCs w:val="22"/>
                <w:lang w:val="ro-RO" w:eastAsia="ro-RO"/>
              </w:rPr>
            </w:pPr>
          </w:p>
        </w:tc>
        <w:tc>
          <w:tcPr>
            <w:tcW w:w="1879" w:type="dxa"/>
          </w:tcPr>
          <w:p w:rsidR="009C290A" w:rsidRPr="00FA466C" w:rsidRDefault="009C290A" w:rsidP="00380E32">
            <w:pPr>
              <w:rPr>
                <w:b/>
                <w:sz w:val="22"/>
                <w:szCs w:val="22"/>
                <w:lang w:val="ro-RO" w:eastAsia="ro-RO"/>
              </w:rPr>
            </w:pPr>
          </w:p>
        </w:tc>
      </w:tr>
      <w:tr w:rsidR="009C290A" w:rsidRPr="00FA466C" w:rsidTr="00806098">
        <w:trPr>
          <w:jc w:val="center"/>
        </w:trPr>
        <w:tc>
          <w:tcPr>
            <w:tcW w:w="708" w:type="dxa"/>
          </w:tcPr>
          <w:p w:rsidR="009C290A" w:rsidRPr="00FA466C" w:rsidRDefault="009C290A" w:rsidP="00380E32">
            <w:pPr>
              <w:rPr>
                <w:b/>
                <w:sz w:val="22"/>
                <w:szCs w:val="22"/>
                <w:lang w:val="ro-RO" w:eastAsia="ro-RO"/>
              </w:rPr>
            </w:pPr>
          </w:p>
        </w:tc>
        <w:tc>
          <w:tcPr>
            <w:tcW w:w="284" w:type="dxa"/>
          </w:tcPr>
          <w:p w:rsidR="009C290A" w:rsidRPr="00FA466C" w:rsidRDefault="009C290A" w:rsidP="00380E32">
            <w:pPr>
              <w:rPr>
                <w:b/>
                <w:sz w:val="22"/>
                <w:szCs w:val="22"/>
                <w:lang w:val="ro-RO" w:eastAsia="ro-RO"/>
              </w:rPr>
            </w:pPr>
          </w:p>
        </w:tc>
        <w:tc>
          <w:tcPr>
            <w:tcW w:w="567" w:type="dxa"/>
          </w:tcPr>
          <w:p w:rsidR="009C290A" w:rsidRPr="00FA466C" w:rsidRDefault="009C290A" w:rsidP="00380E32">
            <w:pPr>
              <w:rPr>
                <w:b/>
                <w:sz w:val="22"/>
                <w:szCs w:val="22"/>
                <w:lang w:val="ro-RO" w:eastAsia="ro-RO"/>
              </w:rPr>
            </w:pPr>
          </w:p>
        </w:tc>
        <w:tc>
          <w:tcPr>
            <w:tcW w:w="283" w:type="dxa"/>
          </w:tcPr>
          <w:p w:rsidR="009C290A" w:rsidRPr="00FA466C" w:rsidRDefault="009C290A" w:rsidP="00380E32">
            <w:pPr>
              <w:rPr>
                <w:b/>
                <w:sz w:val="22"/>
                <w:szCs w:val="22"/>
                <w:lang w:val="ro-RO" w:eastAsia="ro-RO"/>
              </w:rPr>
            </w:pPr>
          </w:p>
        </w:tc>
        <w:tc>
          <w:tcPr>
            <w:tcW w:w="567" w:type="dxa"/>
          </w:tcPr>
          <w:p w:rsidR="009C290A" w:rsidRPr="00FA466C" w:rsidRDefault="009C290A" w:rsidP="00380E32">
            <w:pPr>
              <w:rPr>
                <w:b/>
                <w:sz w:val="22"/>
                <w:szCs w:val="22"/>
                <w:lang w:val="ro-RO" w:eastAsia="ro-RO"/>
              </w:rPr>
            </w:pPr>
          </w:p>
        </w:tc>
        <w:tc>
          <w:tcPr>
            <w:tcW w:w="1448" w:type="dxa"/>
            <w:tcBorders>
              <w:right w:val="single" w:sz="4" w:space="0" w:color="auto"/>
            </w:tcBorders>
          </w:tcPr>
          <w:p w:rsidR="009C290A" w:rsidRPr="00FA466C" w:rsidRDefault="009C290A" w:rsidP="00380E32">
            <w:pPr>
              <w:jc w:val="right"/>
              <w:rPr>
                <w:b/>
                <w:sz w:val="22"/>
                <w:szCs w:val="22"/>
                <w:lang w:val="ro-RO" w:eastAsia="ro-RO"/>
              </w:rPr>
            </w:pPr>
            <w:r w:rsidRPr="00FA466C">
              <w:rPr>
                <w:b/>
                <w:sz w:val="22"/>
                <w:szCs w:val="22"/>
                <w:lang w:val="ro-RO" w:eastAsia="ro-RO"/>
              </w:rPr>
              <w:t>b)</w:t>
            </w:r>
          </w:p>
        </w:tc>
        <w:tc>
          <w:tcPr>
            <w:tcW w:w="593" w:type="dxa"/>
            <w:tcBorders>
              <w:left w:val="single" w:sz="4" w:space="0" w:color="auto"/>
            </w:tcBorders>
          </w:tcPr>
          <w:p w:rsidR="009C290A" w:rsidRPr="00FA466C" w:rsidRDefault="009C290A" w:rsidP="00380E32">
            <w:pPr>
              <w:rPr>
                <w:b/>
                <w:sz w:val="22"/>
                <w:szCs w:val="22"/>
                <w:lang w:val="ro-RO" w:eastAsia="ro-RO"/>
              </w:rPr>
            </w:pPr>
            <w:r w:rsidRPr="00FA466C">
              <w:rPr>
                <w:b/>
                <w:sz w:val="22"/>
                <w:szCs w:val="22"/>
                <w:lang w:val="ro-RO" w:eastAsia="ro-RO"/>
              </w:rPr>
              <w:t>22</w:t>
            </w:r>
          </w:p>
        </w:tc>
        <w:tc>
          <w:tcPr>
            <w:tcW w:w="298" w:type="dxa"/>
          </w:tcPr>
          <w:p w:rsidR="009C290A" w:rsidRPr="00FA466C" w:rsidRDefault="009C290A" w:rsidP="00380E32">
            <w:pPr>
              <w:rPr>
                <w:b/>
                <w:sz w:val="22"/>
                <w:szCs w:val="22"/>
                <w:lang w:val="ro-RO" w:eastAsia="ro-RO"/>
              </w:rPr>
            </w:pPr>
          </w:p>
        </w:tc>
        <w:tc>
          <w:tcPr>
            <w:tcW w:w="593" w:type="dxa"/>
          </w:tcPr>
          <w:p w:rsidR="009C290A" w:rsidRPr="00FA466C" w:rsidRDefault="009C290A" w:rsidP="00380E32">
            <w:pPr>
              <w:rPr>
                <w:b/>
                <w:sz w:val="22"/>
                <w:szCs w:val="22"/>
                <w:lang w:val="ro-RO" w:eastAsia="ro-RO"/>
              </w:rPr>
            </w:pPr>
            <w:r w:rsidRPr="00FA466C">
              <w:rPr>
                <w:b/>
                <w:sz w:val="22"/>
                <w:szCs w:val="22"/>
                <w:lang w:val="ro-RO" w:eastAsia="ro-RO"/>
              </w:rPr>
              <w:t>31</w:t>
            </w:r>
          </w:p>
        </w:tc>
        <w:tc>
          <w:tcPr>
            <w:tcW w:w="298" w:type="dxa"/>
          </w:tcPr>
          <w:p w:rsidR="009C290A" w:rsidRPr="00FA466C" w:rsidRDefault="009C290A" w:rsidP="00380E32">
            <w:pPr>
              <w:rPr>
                <w:b/>
                <w:sz w:val="22"/>
                <w:szCs w:val="22"/>
                <w:lang w:val="ro-RO" w:eastAsia="ro-RO"/>
              </w:rPr>
            </w:pPr>
          </w:p>
        </w:tc>
        <w:tc>
          <w:tcPr>
            <w:tcW w:w="565" w:type="dxa"/>
          </w:tcPr>
          <w:p w:rsidR="009C290A" w:rsidRPr="00FA466C" w:rsidRDefault="009C290A" w:rsidP="00380E32">
            <w:pPr>
              <w:rPr>
                <w:b/>
                <w:sz w:val="22"/>
                <w:szCs w:val="22"/>
                <w:lang w:val="ro-RO" w:eastAsia="ro-RO"/>
              </w:rPr>
            </w:pPr>
            <w:r w:rsidRPr="00FA466C">
              <w:rPr>
                <w:b/>
                <w:sz w:val="22"/>
                <w:szCs w:val="22"/>
                <w:lang w:val="ro-RO" w:eastAsia="ro-RO"/>
              </w:rPr>
              <w:t>24</w:t>
            </w:r>
          </w:p>
        </w:tc>
        <w:tc>
          <w:tcPr>
            <w:tcW w:w="1879" w:type="dxa"/>
          </w:tcPr>
          <w:p w:rsidR="009C290A" w:rsidRPr="00FA466C" w:rsidRDefault="009C290A" w:rsidP="00380E32">
            <w:pPr>
              <w:rPr>
                <w:b/>
                <w:sz w:val="22"/>
                <w:szCs w:val="22"/>
                <w:lang w:val="ro-RO" w:eastAsia="ro-RO"/>
              </w:rPr>
            </w:pPr>
          </w:p>
        </w:tc>
      </w:tr>
      <w:tr w:rsidR="009C290A" w:rsidRPr="00FA466C" w:rsidTr="00806098">
        <w:trPr>
          <w:jc w:val="center"/>
        </w:trPr>
        <w:tc>
          <w:tcPr>
            <w:tcW w:w="708" w:type="dxa"/>
          </w:tcPr>
          <w:p w:rsidR="009C290A" w:rsidRPr="00FA466C" w:rsidRDefault="009C290A" w:rsidP="00380E32">
            <w:pPr>
              <w:rPr>
                <w:b/>
                <w:sz w:val="22"/>
                <w:szCs w:val="22"/>
                <w:lang w:val="ro-RO" w:eastAsia="ro-RO"/>
              </w:rPr>
            </w:pPr>
          </w:p>
        </w:tc>
        <w:tc>
          <w:tcPr>
            <w:tcW w:w="284" w:type="dxa"/>
          </w:tcPr>
          <w:p w:rsidR="009C290A" w:rsidRPr="00FA466C" w:rsidRDefault="009C290A" w:rsidP="00380E32">
            <w:pPr>
              <w:rPr>
                <w:b/>
                <w:sz w:val="22"/>
                <w:szCs w:val="22"/>
                <w:lang w:val="ro-RO" w:eastAsia="ro-RO"/>
              </w:rPr>
            </w:pPr>
          </w:p>
        </w:tc>
        <w:tc>
          <w:tcPr>
            <w:tcW w:w="567" w:type="dxa"/>
          </w:tcPr>
          <w:p w:rsidR="009C290A" w:rsidRPr="00FA466C" w:rsidRDefault="009C290A" w:rsidP="00380E32">
            <w:pPr>
              <w:rPr>
                <w:b/>
                <w:sz w:val="22"/>
                <w:szCs w:val="22"/>
                <w:lang w:val="ro-RO" w:eastAsia="ro-RO"/>
              </w:rPr>
            </w:pPr>
          </w:p>
        </w:tc>
        <w:tc>
          <w:tcPr>
            <w:tcW w:w="283" w:type="dxa"/>
          </w:tcPr>
          <w:p w:rsidR="009C290A" w:rsidRPr="00FA466C" w:rsidRDefault="009C290A" w:rsidP="00380E32">
            <w:pPr>
              <w:rPr>
                <w:b/>
                <w:sz w:val="22"/>
                <w:szCs w:val="22"/>
                <w:lang w:val="ro-RO" w:eastAsia="ro-RO"/>
              </w:rPr>
            </w:pPr>
          </w:p>
        </w:tc>
        <w:tc>
          <w:tcPr>
            <w:tcW w:w="567" w:type="dxa"/>
          </w:tcPr>
          <w:p w:rsidR="009C290A" w:rsidRPr="00FA466C" w:rsidRDefault="009C290A" w:rsidP="00380E32">
            <w:pPr>
              <w:rPr>
                <w:b/>
                <w:sz w:val="22"/>
                <w:szCs w:val="22"/>
                <w:lang w:val="ro-RO" w:eastAsia="ro-RO"/>
              </w:rPr>
            </w:pPr>
          </w:p>
        </w:tc>
        <w:tc>
          <w:tcPr>
            <w:tcW w:w="1448" w:type="dxa"/>
            <w:tcBorders>
              <w:right w:val="single" w:sz="4" w:space="0" w:color="auto"/>
            </w:tcBorders>
          </w:tcPr>
          <w:p w:rsidR="009C290A" w:rsidRPr="00FA466C" w:rsidRDefault="009C290A" w:rsidP="00380E32">
            <w:pPr>
              <w:rPr>
                <w:b/>
                <w:sz w:val="22"/>
                <w:szCs w:val="22"/>
                <w:lang w:val="ro-RO" w:eastAsia="ro-RO"/>
              </w:rPr>
            </w:pPr>
          </w:p>
        </w:tc>
        <w:tc>
          <w:tcPr>
            <w:tcW w:w="593" w:type="dxa"/>
            <w:tcBorders>
              <w:left w:val="single" w:sz="4" w:space="0" w:color="auto"/>
            </w:tcBorders>
          </w:tcPr>
          <w:p w:rsidR="009C290A" w:rsidRPr="00FA466C" w:rsidRDefault="009C290A" w:rsidP="00380E32">
            <w:pPr>
              <w:rPr>
                <w:b/>
                <w:sz w:val="22"/>
                <w:szCs w:val="22"/>
                <w:lang w:val="ro-RO" w:eastAsia="ro-RO"/>
              </w:rPr>
            </w:pPr>
            <w:r w:rsidRPr="00FA466C">
              <w:rPr>
                <w:b/>
                <w:sz w:val="22"/>
                <w:szCs w:val="22"/>
                <w:lang w:val="ro-RO" w:eastAsia="ro-RO"/>
              </w:rPr>
              <w:t>35</w:t>
            </w:r>
          </w:p>
        </w:tc>
        <w:tc>
          <w:tcPr>
            <w:tcW w:w="298" w:type="dxa"/>
          </w:tcPr>
          <w:p w:rsidR="009C290A" w:rsidRPr="00FA466C" w:rsidRDefault="009C290A" w:rsidP="00380E32">
            <w:pPr>
              <w:rPr>
                <w:b/>
                <w:sz w:val="22"/>
                <w:szCs w:val="22"/>
                <w:lang w:val="ro-RO" w:eastAsia="ro-RO"/>
              </w:rPr>
            </w:pPr>
          </w:p>
        </w:tc>
        <w:tc>
          <w:tcPr>
            <w:tcW w:w="593" w:type="dxa"/>
          </w:tcPr>
          <w:p w:rsidR="009C290A" w:rsidRPr="00FA466C" w:rsidRDefault="009C290A" w:rsidP="00380E32">
            <w:pPr>
              <w:rPr>
                <w:b/>
                <w:sz w:val="22"/>
                <w:szCs w:val="22"/>
                <w:lang w:val="ro-RO" w:eastAsia="ro-RO"/>
              </w:rPr>
            </w:pPr>
            <w:r w:rsidRPr="00FA466C">
              <w:rPr>
                <w:b/>
                <w:sz w:val="22"/>
                <w:szCs w:val="22"/>
                <w:lang w:val="ro-RO" w:eastAsia="ro-RO"/>
              </w:rPr>
              <w:t>22</w:t>
            </w:r>
          </w:p>
        </w:tc>
        <w:tc>
          <w:tcPr>
            <w:tcW w:w="298" w:type="dxa"/>
          </w:tcPr>
          <w:p w:rsidR="009C290A" w:rsidRPr="00FA466C" w:rsidRDefault="009C290A" w:rsidP="00380E32">
            <w:pPr>
              <w:rPr>
                <w:b/>
                <w:sz w:val="22"/>
                <w:szCs w:val="22"/>
                <w:lang w:val="ro-RO" w:eastAsia="ro-RO"/>
              </w:rPr>
            </w:pPr>
          </w:p>
        </w:tc>
        <w:tc>
          <w:tcPr>
            <w:tcW w:w="565" w:type="dxa"/>
          </w:tcPr>
          <w:p w:rsidR="009C290A" w:rsidRPr="00FA466C" w:rsidRDefault="009C290A" w:rsidP="00380E32">
            <w:pPr>
              <w:rPr>
                <w:b/>
                <w:sz w:val="22"/>
                <w:szCs w:val="22"/>
                <w:lang w:val="ro-RO" w:eastAsia="ro-RO"/>
              </w:rPr>
            </w:pPr>
            <w:r w:rsidRPr="00FA466C">
              <w:rPr>
                <w:b/>
                <w:sz w:val="22"/>
                <w:szCs w:val="22"/>
                <w:lang w:val="ro-RO" w:eastAsia="ro-RO"/>
              </w:rPr>
              <w:t>10</w:t>
            </w:r>
          </w:p>
        </w:tc>
        <w:tc>
          <w:tcPr>
            <w:tcW w:w="1879" w:type="dxa"/>
          </w:tcPr>
          <w:p w:rsidR="009C290A" w:rsidRPr="00FA466C" w:rsidRDefault="009C290A" w:rsidP="00380E32">
            <w:pPr>
              <w:rPr>
                <w:b/>
                <w:sz w:val="22"/>
                <w:szCs w:val="22"/>
                <w:lang w:val="ro-RO" w:eastAsia="ro-RO"/>
              </w:rPr>
            </w:pPr>
          </w:p>
        </w:tc>
      </w:tr>
      <w:tr w:rsidR="009C290A" w:rsidRPr="00FA466C" w:rsidTr="00806098">
        <w:trPr>
          <w:jc w:val="center"/>
        </w:trPr>
        <w:tc>
          <w:tcPr>
            <w:tcW w:w="708" w:type="dxa"/>
          </w:tcPr>
          <w:p w:rsidR="009C290A" w:rsidRPr="00FA466C" w:rsidRDefault="009C290A" w:rsidP="00380E32">
            <w:pPr>
              <w:rPr>
                <w:b/>
                <w:sz w:val="22"/>
                <w:szCs w:val="22"/>
                <w:lang w:val="ro-RO" w:eastAsia="ro-RO"/>
              </w:rPr>
            </w:pPr>
          </w:p>
        </w:tc>
        <w:tc>
          <w:tcPr>
            <w:tcW w:w="284" w:type="dxa"/>
          </w:tcPr>
          <w:p w:rsidR="009C290A" w:rsidRPr="00FA466C" w:rsidRDefault="009C290A" w:rsidP="00380E32">
            <w:pPr>
              <w:rPr>
                <w:b/>
                <w:sz w:val="22"/>
                <w:szCs w:val="22"/>
                <w:lang w:val="ro-RO" w:eastAsia="ro-RO"/>
              </w:rPr>
            </w:pPr>
          </w:p>
        </w:tc>
        <w:tc>
          <w:tcPr>
            <w:tcW w:w="567" w:type="dxa"/>
          </w:tcPr>
          <w:p w:rsidR="009C290A" w:rsidRPr="00FA466C" w:rsidRDefault="009C290A" w:rsidP="00380E32">
            <w:pPr>
              <w:rPr>
                <w:b/>
                <w:sz w:val="22"/>
                <w:szCs w:val="22"/>
                <w:lang w:val="ro-RO" w:eastAsia="ro-RO"/>
              </w:rPr>
            </w:pPr>
          </w:p>
        </w:tc>
        <w:tc>
          <w:tcPr>
            <w:tcW w:w="283" w:type="dxa"/>
          </w:tcPr>
          <w:p w:rsidR="009C290A" w:rsidRPr="00FA466C" w:rsidRDefault="009C290A" w:rsidP="00380E32">
            <w:pPr>
              <w:rPr>
                <w:b/>
                <w:sz w:val="22"/>
                <w:szCs w:val="22"/>
                <w:lang w:val="ro-RO" w:eastAsia="ro-RO"/>
              </w:rPr>
            </w:pPr>
          </w:p>
        </w:tc>
        <w:tc>
          <w:tcPr>
            <w:tcW w:w="567" w:type="dxa"/>
          </w:tcPr>
          <w:p w:rsidR="009C290A" w:rsidRPr="00FA466C" w:rsidRDefault="009C290A" w:rsidP="00380E32">
            <w:pPr>
              <w:rPr>
                <w:b/>
                <w:sz w:val="22"/>
                <w:szCs w:val="22"/>
                <w:lang w:val="ro-RO" w:eastAsia="ro-RO"/>
              </w:rPr>
            </w:pPr>
          </w:p>
        </w:tc>
        <w:tc>
          <w:tcPr>
            <w:tcW w:w="1448" w:type="dxa"/>
            <w:tcBorders>
              <w:right w:val="single" w:sz="4" w:space="0" w:color="auto"/>
            </w:tcBorders>
          </w:tcPr>
          <w:p w:rsidR="009C290A" w:rsidRPr="00FA466C" w:rsidRDefault="009C290A" w:rsidP="00380E32">
            <w:pPr>
              <w:rPr>
                <w:b/>
                <w:sz w:val="22"/>
                <w:szCs w:val="22"/>
                <w:lang w:val="ro-RO" w:eastAsia="ro-RO"/>
              </w:rPr>
            </w:pPr>
          </w:p>
        </w:tc>
        <w:tc>
          <w:tcPr>
            <w:tcW w:w="593" w:type="dxa"/>
            <w:tcBorders>
              <w:left w:val="single" w:sz="4" w:space="0" w:color="auto"/>
            </w:tcBorders>
          </w:tcPr>
          <w:p w:rsidR="009C290A" w:rsidRPr="00FA466C" w:rsidRDefault="009C290A" w:rsidP="00380E32">
            <w:pPr>
              <w:rPr>
                <w:b/>
                <w:sz w:val="22"/>
                <w:szCs w:val="22"/>
                <w:lang w:val="ro-RO" w:eastAsia="ro-RO"/>
              </w:rPr>
            </w:pPr>
            <w:r w:rsidRPr="00FA466C">
              <w:rPr>
                <w:b/>
                <w:sz w:val="22"/>
                <w:szCs w:val="22"/>
                <w:lang w:val="ro-RO" w:eastAsia="ro-RO"/>
              </w:rPr>
              <w:t>41</w:t>
            </w:r>
          </w:p>
        </w:tc>
        <w:tc>
          <w:tcPr>
            <w:tcW w:w="298" w:type="dxa"/>
          </w:tcPr>
          <w:p w:rsidR="009C290A" w:rsidRPr="00FA466C" w:rsidRDefault="009C290A" w:rsidP="00380E32">
            <w:pPr>
              <w:rPr>
                <w:b/>
                <w:sz w:val="22"/>
                <w:szCs w:val="22"/>
                <w:lang w:val="ro-RO" w:eastAsia="ro-RO"/>
              </w:rPr>
            </w:pPr>
          </w:p>
        </w:tc>
        <w:tc>
          <w:tcPr>
            <w:tcW w:w="593" w:type="dxa"/>
          </w:tcPr>
          <w:p w:rsidR="009C290A" w:rsidRPr="00FA466C" w:rsidRDefault="009C290A" w:rsidP="00380E32">
            <w:pPr>
              <w:rPr>
                <w:b/>
                <w:sz w:val="22"/>
                <w:szCs w:val="22"/>
                <w:lang w:val="ro-RO" w:eastAsia="ro-RO"/>
              </w:rPr>
            </w:pPr>
            <w:r w:rsidRPr="00FA466C">
              <w:rPr>
                <w:b/>
                <w:sz w:val="22"/>
                <w:szCs w:val="22"/>
                <w:lang w:val="ro-RO" w:eastAsia="ro-RO"/>
              </w:rPr>
              <w:t>18</w:t>
            </w:r>
          </w:p>
        </w:tc>
        <w:tc>
          <w:tcPr>
            <w:tcW w:w="298" w:type="dxa"/>
          </w:tcPr>
          <w:p w:rsidR="009C290A" w:rsidRPr="00FA466C" w:rsidRDefault="009C290A" w:rsidP="00380E32">
            <w:pPr>
              <w:rPr>
                <w:b/>
                <w:sz w:val="22"/>
                <w:szCs w:val="22"/>
                <w:lang w:val="ro-RO" w:eastAsia="ro-RO"/>
              </w:rPr>
            </w:pPr>
          </w:p>
        </w:tc>
        <w:tc>
          <w:tcPr>
            <w:tcW w:w="565" w:type="dxa"/>
          </w:tcPr>
          <w:p w:rsidR="009C290A" w:rsidRPr="00FA466C" w:rsidRDefault="009C290A" w:rsidP="00380E32">
            <w:pPr>
              <w:rPr>
                <w:b/>
                <w:sz w:val="22"/>
                <w:szCs w:val="22"/>
                <w:lang w:val="ro-RO" w:eastAsia="ro-RO"/>
              </w:rPr>
            </w:pPr>
            <w:r w:rsidRPr="00FA466C">
              <w:rPr>
                <w:b/>
                <w:sz w:val="22"/>
                <w:szCs w:val="22"/>
                <w:lang w:val="ro-RO" w:eastAsia="ro-RO"/>
              </w:rPr>
              <w:t>22</w:t>
            </w:r>
          </w:p>
        </w:tc>
        <w:tc>
          <w:tcPr>
            <w:tcW w:w="1879" w:type="dxa"/>
          </w:tcPr>
          <w:p w:rsidR="009C290A" w:rsidRPr="00FA466C" w:rsidRDefault="009C290A" w:rsidP="00380E32">
            <w:pPr>
              <w:rPr>
                <w:b/>
                <w:sz w:val="22"/>
                <w:szCs w:val="22"/>
                <w:lang w:val="ro-RO" w:eastAsia="ro-RO"/>
              </w:rPr>
            </w:pPr>
          </w:p>
        </w:tc>
      </w:tr>
      <w:tr w:rsidR="009C290A" w:rsidRPr="00FA466C" w:rsidTr="00806098">
        <w:trPr>
          <w:jc w:val="center"/>
        </w:trPr>
        <w:tc>
          <w:tcPr>
            <w:tcW w:w="708" w:type="dxa"/>
          </w:tcPr>
          <w:p w:rsidR="009C290A" w:rsidRPr="00FA466C" w:rsidRDefault="009C290A" w:rsidP="00380E32">
            <w:pPr>
              <w:rPr>
                <w:b/>
                <w:sz w:val="22"/>
                <w:szCs w:val="22"/>
                <w:lang w:val="ro-RO" w:eastAsia="ro-RO"/>
              </w:rPr>
            </w:pPr>
          </w:p>
        </w:tc>
        <w:tc>
          <w:tcPr>
            <w:tcW w:w="284" w:type="dxa"/>
          </w:tcPr>
          <w:p w:rsidR="009C290A" w:rsidRPr="00FA466C" w:rsidRDefault="009C290A" w:rsidP="00380E32">
            <w:pPr>
              <w:rPr>
                <w:b/>
                <w:sz w:val="22"/>
                <w:szCs w:val="22"/>
                <w:lang w:val="ro-RO" w:eastAsia="ro-RO"/>
              </w:rPr>
            </w:pPr>
          </w:p>
        </w:tc>
        <w:tc>
          <w:tcPr>
            <w:tcW w:w="567" w:type="dxa"/>
          </w:tcPr>
          <w:p w:rsidR="009C290A" w:rsidRPr="00FA466C" w:rsidRDefault="009C290A" w:rsidP="00380E32">
            <w:pPr>
              <w:rPr>
                <w:b/>
                <w:sz w:val="22"/>
                <w:szCs w:val="22"/>
                <w:lang w:val="ro-RO" w:eastAsia="ro-RO"/>
              </w:rPr>
            </w:pPr>
          </w:p>
        </w:tc>
        <w:tc>
          <w:tcPr>
            <w:tcW w:w="283" w:type="dxa"/>
          </w:tcPr>
          <w:p w:rsidR="009C290A" w:rsidRPr="00FA466C" w:rsidRDefault="009C290A" w:rsidP="00380E32">
            <w:pPr>
              <w:rPr>
                <w:b/>
                <w:sz w:val="22"/>
                <w:szCs w:val="22"/>
                <w:lang w:val="ro-RO" w:eastAsia="ro-RO"/>
              </w:rPr>
            </w:pPr>
          </w:p>
        </w:tc>
        <w:tc>
          <w:tcPr>
            <w:tcW w:w="567" w:type="dxa"/>
          </w:tcPr>
          <w:p w:rsidR="009C290A" w:rsidRPr="00FA466C" w:rsidRDefault="009C290A" w:rsidP="00380E32">
            <w:pPr>
              <w:rPr>
                <w:b/>
                <w:sz w:val="22"/>
                <w:szCs w:val="22"/>
                <w:lang w:val="ro-RO" w:eastAsia="ro-RO"/>
              </w:rPr>
            </w:pPr>
          </w:p>
        </w:tc>
        <w:tc>
          <w:tcPr>
            <w:tcW w:w="1448" w:type="dxa"/>
            <w:tcBorders>
              <w:right w:val="single" w:sz="4" w:space="0" w:color="auto"/>
            </w:tcBorders>
          </w:tcPr>
          <w:p w:rsidR="009C290A" w:rsidRPr="00FA466C" w:rsidRDefault="009C290A" w:rsidP="00380E32">
            <w:pPr>
              <w:rPr>
                <w:b/>
                <w:sz w:val="22"/>
                <w:szCs w:val="22"/>
                <w:lang w:val="ro-RO" w:eastAsia="ro-RO"/>
              </w:rPr>
            </w:pPr>
          </w:p>
        </w:tc>
        <w:tc>
          <w:tcPr>
            <w:tcW w:w="593" w:type="dxa"/>
            <w:tcBorders>
              <w:left w:val="single" w:sz="4" w:space="0" w:color="auto"/>
            </w:tcBorders>
          </w:tcPr>
          <w:p w:rsidR="009C290A" w:rsidRPr="00FA466C" w:rsidRDefault="009C290A" w:rsidP="00380E32">
            <w:pPr>
              <w:rPr>
                <w:b/>
                <w:sz w:val="22"/>
                <w:szCs w:val="22"/>
                <w:lang w:val="ro-RO" w:eastAsia="ro-RO"/>
              </w:rPr>
            </w:pPr>
          </w:p>
        </w:tc>
        <w:tc>
          <w:tcPr>
            <w:tcW w:w="298" w:type="dxa"/>
          </w:tcPr>
          <w:p w:rsidR="009C290A" w:rsidRPr="00FA466C" w:rsidRDefault="009C290A" w:rsidP="00380E32">
            <w:pPr>
              <w:rPr>
                <w:b/>
                <w:sz w:val="22"/>
                <w:szCs w:val="22"/>
                <w:lang w:val="ro-RO" w:eastAsia="ro-RO"/>
              </w:rPr>
            </w:pPr>
          </w:p>
        </w:tc>
        <w:tc>
          <w:tcPr>
            <w:tcW w:w="593" w:type="dxa"/>
          </w:tcPr>
          <w:p w:rsidR="009C290A" w:rsidRPr="00FA466C" w:rsidRDefault="009C290A" w:rsidP="00380E32">
            <w:pPr>
              <w:rPr>
                <w:b/>
                <w:sz w:val="22"/>
                <w:szCs w:val="22"/>
                <w:lang w:val="ro-RO" w:eastAsia="ro-RO"/>
              </w:rPr>
            </w:pPr>
          </w:p>
        </w:tc>
        <w:tc>
          <w:tcPr>
            <w:tcW w:w="298" w:type="dxa"/>
          </w:tcPr>
          <w:p w:rsidR="009C290A" w:rsidRPr="00FA466C" w:rsidRDefault="009C290A" w:rsidP="00380E32">
            <w:pPr>
              <w:rPr>
                <w:b/>
                <w:sz w:val="22"/>
                <w:szCs w:val="22"/>
                <w:lang w:val="ro-RO" w:eastAsia="ro-RO"/>
              </w:rPr>
            </w:pPr>
          </w:p>
        </w:tc>
        <w:tc>
          <w:tcPr>
            <w:tcW w:w="565" w:type="dxa"/>
          </w:tcPr>
          <w:p w:rsidR="009C290A" w:rsidRPr="00FA466C" w:rsidRDefault="009C290A" w:rsidP="00380E32">
            <w:pPr>
              <w:rPr>
                <w:b/>
                <w:sz w:val="22"/>
                <w:szCs w:val="22"/>
                <w:lang w:val="ro-RO" w:eastAsia="ro-RO"/>
              </w:rPr>
            </w:pPr>
          </w:p>
        </w:tc>
        <w:tc>
          <w:tcPr>
            <w:tcW w:w="1879" w:type="dxa"/>
          </w:tcPr>
          <w:p w:rsidR="009C290A" w:rsidRPr="00FA466C" w:rsidRDefault="009C290A" w:rsidP="00380E32">
            <w:pPr>
              <w:rPr>
                <w:b/>
                <w:sz w:val="22"/>
                <w:szCs w:val="22"/>
                <w:lang w:val="ro-RO" w:eastAsia="ro-RO"/>
              </w:rPr>
            </w:pPr>
          </w:p>
        </w:tc>
      </w:tr>
      <w:tr w:rsidR="009C290A" w:rsidRPr="00FA466C" w:rsidTr="00806098">
        <w:trPr>
          <w:jc w:val="center"/>
        </w:trPr>
        <w:tc>
          <w:tcPr>
            <w:tcW w:w="708" w:type="dxa"/>
          </w:tcPr>
          <w:p w:rsidR="009C290A" w:rsidRPr="00FA466C" w:rsidRDefault="009C290A" w:rsidP="00380E32">
            <w:pPr>
              <w:rPr>
                <w:b/>
                <w:sz w:val="22"/>
                <w:szCs w:val="22"/>
                <w:lang w:val="ro-RO" w:eastAsia="ro-RO"/>
              </w:rPr>
            </w:pPr>
          </w:p>
        </w:tc>
        <w:tc>
          <w:tcPr>
            <w:tcW w:w="284" w:type="dxa"/>
          </w:tcPr>
          <w:p w:rsidR="009C290A" w:rsidRPr="00FA466C" w:rsidRDefault="009C290A" w:rsidP="00380E32">
            <w:pPr>
              <w:rPr>
                <w:b/>
                <w:sz w:val="22"/>
                <w:szCs w:val="22"/>
                <w:lang w:val="ro-RO" w:eastAsia="ro-RO"/>
              </w:rPr>
            </w:pPr>
          </w:p>
        </w:tc>
        <w:tc>
          <w:tcPr>
            <w:tcW w:w="567" w:type="dxa"/>
          </w:tcPr>
          <w:p w:rsidR="009C290A" w:rsidRPr="00FA466C" w:rsidRDefault="009C290A" w:rsidP="00380E32">
            <w:pPr>
              <w:rPr>
                <w:b/>
                <w:sz w:val="22"/>
                <w:szCs w:val="22"/>
                <w:lang w:val="ro-RO" w:eastAsia="ro-RO"/>
              </w:rPr>
            </w:pPr>
          </w:p>
        </w:tc>
        <w:tc>
          <w:tcPr>
            <w:tcW w:w="283" w:type="dxa"/>
          </w:tcPr>
          <w:p w:rsidR="009C290A" w:rsidRPr="00FA466C" w:rsidRDefault="009C290A" w:rsidP="00380E32">
            <w:pPr>
              <w:rPr>
                <w:b/>
                <w:sz w:val="22"/>
                <w:szCs w:val="22"/>
                <w:lang w:val="ro-RO" w:eastAsia="ro-RO"/>
              </w:rPr>
            </w:pPr>
          </w:p>
        </w:tc>
        <w:tc>
          <w:tcPr>
            <w:tcW w:w="567" w:type="dxa"/>
          </w:tcPr>
          <w:p w:rsidR="009C290A" w:rsidRPr="00FA466C" w:rsidRDefault="009C290A" w:rsidP="00380E32">
            <w:pPr>
              <w:rPr>
                <w:b/>
                <w:sz w:val="22"/>
                <w:szCs w:val="22"/>
                <w:lang w:val="ro-RO" w:eastAsia="ro-RO"/>
              </w:rPr>
            </w:pPr>
          </w:p>
        </w:tc>
        <w:tc>
          <w:tcPr>
            <w:tcW w:w="1448" w:type="dxa"/>
            <w:tcBorders>
              <w:right w:val="single" w:sz="4" w:space="0" w:color="auto"/>
            </w:tcBorders>
          </w:tcPr>
          <w:p w:rsidR="009C290A" w:rsidRPr="00FA466C" w:rsidRDefault="009C290A" w:rsidP="00380E32">
            <w:pPr>
              <w:rPr>
                <w:b/>
                <w:sz w:val="22"/>
                <w:szCs w:val="22"/>
                <w:lang w:val="ro-RO" w:eastAsia="ro-RO"/>
              </w:rPr>
            </w:pPr>
          </w:p>
        </w:tc>
        <w:tc>
          <w:tcPr>
            <w:tcW w:w="4226" w:type="dxa"/>
            <w:gridSpan w:val="6"/>
            <w:tcBorders>
              <w:left w:val="single" w:sz="4" w:space="0" w:color="auto"/>
            </w:tcBorders>
          </w:tcPr>
          <w:p w:rsidR="009C290A" w:rsidRPr="00FA466C" w:rsidRDefault="009C290A" w:rsidP="00380E32">
            <w:pPr>
              <w:rPr>
                <w:b/>
                <w:sz w:val="22"/>
                <w:szCs w:val="22"/>
                <w:lang w:val="ro-RO" w:eastAsia="ro-RO"/>
              </w:rPr>
            </w:pPr>
            <w:r w:rsidRPr="00FA466C">
              <w:rPr>
                <w:sz w:val="22"/>
                <w:szCs w:val="22"/>
                <w:lang w:val="ro-RO"/>
              </w:rPr>
              <w:t xml:space="preserve">Fişierul </w:t>
            </w:r>
            <w:r w:rsidRPr="00FA466C">
              <w:rPr>
                <w:b/>
                <w:sz w:val="22"/>
                <w:szCs w:val="22"/>
                <w:lang w:val="ro-RO"/>
              </w:rPr>
              <w:t xml:space="preserve">atestat.out </w:t>
            </w:r>
            <w:r w:rsidRPr="00FA466C">
              <w:rPr>
                <w:sz w:val="22"/>
                <w:szCs w:val="22"/>
                <w:lang w:val="ro-RO"/>
              </w:rPr>
              <w:t>conţine:</w:t>
            </w:r>
          </w:p>
        </w:tc>
      </w:tr>
      <w:tr w:rsidR="009C290A" w:rsidRPr="00FA466C" w:rsidTr="00806098">
        <w:trPr>
          <w:jc w:val="center"/>
        </w:trPr>
        <w:tc>
          <w:tcPr>
            <w:tcW w:w="708" w:type="dxa"/>
          </w:tcPr>
          <w:p w:rsidR="009C290A" w:rsidRPr="00FA466C" w:rsidRDefault="009C290A" w:rsidP="00380E32">
            <w:pPr>
              <w:rPr>
                <w:b/>
                <w:sz w:val="22"/>
                <w:szCs w:val="22"/>
                <w:lang w:val="ro-RO" w:eastAsia="ro-RO"/>
              </w:rPr>
            </w:pPr>
          </w:p>
        </w:tc>
        <w:tc>
          <w:tcPr>
            <w:tcW w:w="284" w:type="dxa"/>
          </w:tcPr>
          <w:p w:rsidR="009C290A" w:rsidRPr="00FA466C" w:rsidRDefault="009C290A" w:rsidP="00380E32">
            <w:pPr>
              <w:rPr>
                <w:b/>
                <w:sz w:val="22"/>
                <w:szCs w:val="22"/>
                <w:lang w:val="ro-RO" w:eastAsia="ro-RO"/>
              </w:rPr>
            </w:pPr>
          </w:p>
        </w:tc>
        <w:tc>
          <w:tcPr>
            <w:tcW w:w="567" w:type="dxa"/>
          </w:tcPr>
          <w:p w:rsidR="009C290A" w:rsidRPr="00FA466C" w:rsidRDefault="009C290A" w:rsidP="00380E32">
            <w:pPr>
              <w:rPr>
                <w:b/>
                <w:sz w:val="22"/>
                <w:szCs w:val="22"/>
                <w:lang w:val="ro-RO" w:eastAsia="ro-RO"/>
              </w:rPr>
            </w:pPr>
          </w:p>
        </w:tc>
        <w:tc>
          <w:tcPr>
            <w:tcW w:w="283" w:type="dxa"/>
          </w:tcPr>
          <w:p w:rsidR="009C290A" w:rsidRPr="00FA466C" w:rsidRDefault="009C290A" w:rsidP="00380E32">
            <w:pPr>
              <w:rPr>
                <w:b/>
                <w:sz w:val="22"/>
                <w:szCs w:val="22"/>
                <w:lang w:val="ro-RO" w:eastAsia="ro-RO"/>
              </w:rPr>
            </w:pPr>
          </w:p>
        </w:tc>
        <w:tc>
          <w:tcPr>
            <w:tcW w:w="567" w:type="dxa"/>
          </w:tcPr>
          <w:p w:rsidR="009C290A" w:rsidRPr="00FA466C" w:rsidRDefault="009C290A" w:rsidP="00380E32">
            <w:pPr>
              <w:rPr>
                <w:b/>
                <w:sz w:val="22"/>
                <w:szCs w:val="22"/>
                <w:lang w:val="ro-RO" w:eastAsia="ro-RO"/>
              </w:rPr>
            </w:pPr>
          </w:p>
        </w:tc>
        <w:tc>
          <w:tcPr>
            <w:tcW w:w="1448" w:type="dxa"/>
            <w:tcBorders>
              <w:right w:val="single" w:sz="4" w:space="0" w:color="auto"/>
            </w:tcBorders>
          </w:tcPr>
          <w:p w:rsidR="009C290A" w:rsidRPr="00FA466C" w:rsidRDefault="009C290A" w:rsidP="00380E32">
            <w:pPr>
              <w:jc w:val="right"/>
              <w:rPr>
                <w:b/>
                <w:sz w:val="22"/>
                <w:szCs w:val="22"/>
                <w:lang w:val="ro-RO" w:eastAsia="ro-RO"/>
              </w:rPr>
            </w:pPr>
            <w:r w:rsidRPr="00FA466C">
              <w:rPr>
                <w:b/>
                <w:sz w:val="22"/>
                <w:szCs w:val="22"/>
                <w:lang w:val="ro-RO" w:eastAsia="ro-RO"/>
              </w:rPr>
              <w:t>c)</w:t>
            </w:r>
          </w:p>
        </w:tc>
        <w:tc>
          <w:tcPr>
            <w:tcW w:w="4226" w:type="dxa"/>
            <w:gridSpan w:val="6"/>
            <w:tcBorders>
              <w:left w:val="single" w:sz="4" w:space="0" w:color="auto"/>
            </w:tcBorders>
          </w:tcPr>
          <w:p w:rsidR="009C290A" w:rsidRPr="00FA466C" w:rsidRDefault="009C290A" w:rsidP="00380E32">
            <w:pPr>
              <w:rPr>
                <w:b/>
                <w:sz w:val="22"/>
                <w:szCs w:val="22"/>
                <w:lang w:val="ro-RO" w:eastAsia="ro-RO"/>
              </w:rPr>
            </w:pPr>
            <w:r w:rsidRPr="00FA466C">
              <w:rPr>
                <w:b/>
                <w:sz w:val="22"/>
                <w:szCs w:val="22"/>
                <w:lang w:val="ro-RO" w:eastAsia="ro-RO"/>
              </w:rPr>
              <w:t>31 41</w:t>
            </w:r>
          </w:p>
        </w:tc>
      </w:tr>
    </w:tbl>
    <w:p w:rsidR="009C290A" w:rsidRPr="00FA466C" w:rsidRDefault="009C290A" w:rsidP="00380E32">
      <w:pPr>
        <w:rPr>
          <w:sz w:val="22"/>
          <w:szCs w:val="22"/>
          <w:lang w:val="ro-RO"/>
        </w:rPr>
      </w:pPr>
    </w:p>
    <w:p w:rsidR="000E7BCD" w:rsidRPr="00FA466C" w:rsidRDefault="000E7BCD" w:rsidP="00380E32">
      <w:pPr>
        <w:pStyle w:val="Titlu"/>
        <w:jc w:val="both"/>
        <w:rPr>
          <w:sz w:val="22"/>
          <w:szCs w:val="22"/>
          <w:lang w:val="ro-RO"/>
        </w:rPr>
      </w:pPr>
    </w:p>
    <w:p w:rsidR="009C290A" w:rsidRPr="001C70E6" w:rsidRDefault="009C290A" w:rsidP="001C70E6">
      <w:pPr>
        <w:pBdr>
          <w:top w:val="single" w:sz="12" w:space="1" w:color="auto"/>
        </w:pBdr>
        <w:autoSpaceDE w:val="0"/>
        <w:autoSpaceDN w:val="0"/>
        <w:adjustRightInd w:val="0"/>
        <w:jc w:val="both"/>
        <w:rPr>
          <w:b/>
          <w:bCs/>
          <w:i/>
          <w:iCs/>
          <w:sz w:val="22"/>
          <w:szCs w:val="22"/>
          <w:lang w:val="ro-RO"/>
        </w:rPr>
      </w:pPr>
      <w:r w:rsidRPr="001C70E6">
        <w:rPr>
          <w:b/>
          <w:bCs/>
          <w:i/>
          <w:iCs/>
          <w:sz w:val="22"/>
          <w:szCs w:val="22"/>
          <w:lang w:val="ro-RO"/>
        </w:rPr>
        <w:t>Subiectul nr. 12</w:t>
      </w:r>
    </w:p>
    <w:p w:rsidR="001C70E6" w:rsidRDefault="001C70E6" w:rsidP="001C70E6">
      <w:pPr>
        <w:jc w:val="both"/>
        <w:rPr>
          <w:sz w:val="22"/>
          <w:szCs w:val="22"/>
          <w:lang w:val="ro-RO"/>
        </w:rPr>
      </w:pPr>
    </w:p>
    <w:p w:rsidR="009C290A" w:rsidRPr="00FA466C" w:rsidRDefault="009C290A" w:rsidP="001C70E6">
      <w:pPr>
        <w:jc w:val="both"/>
        <w:rPr>
          <w:sz w:val="22"/>
          <w:szCs w:val="22"/>
          <w:lang w:val="ro-RO"/>
        </w:rPr>
      </w:pPr>
      <w:r w:rsidRPr="00FA466C">
        <w:rPr>
          <w:sz w:val="22"/>
          <w:szCs w:val="22"/>
          <w:lang w:val="ro-RO"/>
        </w:rPr>
        <w:t xml:space="preserve">Fişierul </w:t>
      </w:r>
      <w:r w:rsidRPr="00FA466C">
        <w:rPr>
          <w:b/>
          <w:sz w:val="22"/>
          <w:szCs w:val="22"/>
          <w:lang w:val="ro-RO"/>
        </w:rPr>
        <w:t>atestat.in</w:t>
      </w:r>
      <w:r w:rsidRPr="00FA466C">
        <w:rPr>
          <w:sz w:val="22"/>
          <w:szCs w:val="22"/>
          <w:lang w:val="ro-RO"/>
        </w:rPr>
        <w:t xml:space="preserve"> conţine pe prima linie numărul </w:t>
      </w:r>
      <w:r w:rsidRPr="00FA466C">
        <w:rPr>
          <w:b/>
          <w:sz w:val="22"/>
          <w:szCs w:val="22"/>
          <w:lang w:val="ro-RO"/>
        </w:rPr>
        <w:t>n,</w:t>
      </w:r>
      <w:r w:rsidRPr="00FA466C">
        <w:rPr>
          <w:sz w:val="22"/>
          <w:szCs w:val="22"/>
          <w:lang w:val="ro-RO"/>
        </w:rPr>
        <w:t xml:space="preserve"> natural nenul (</w:t>
      </w:r>
      <w:r w:rsidRPr="00FA466C">
        <w:rPr>
          <w:b/>
          <w:sz w:val="22"/>
          <w:szCs w:val="22"/>
          <w:lang w:val="ro-RO"/>
        </w:rPr>
        <w:t>2&lt;n&lt;20</w:t>
      </w:r>
      <w:r w:rsidRPr="00FA466C">
        <w:rPr>
          <w:sz w:val="22"/>
          <w:szCs w:val="22"/>
          <w:lang w:val="ro-RO"/>
        </w:rPr>
        <w:t xml:space="preserve">), ce reprezintă numărul de linii ale unei matrice pătratice </w:t>
      </w:r>
      <w:r w:rsidRPr="00FA466C">
        <w:rPr>
          <w:b/>
          <w:sz w:val="22"/>
          <w:szCs w:val="22"/>
          <w:lang w:val="ro-RO"/>
        </w:rPr>
        <w:t>A</w:t>
      </w:r>
      <w:r w:rsidRPr="00FA466C">
        <w:rPr>
          <w:sz w:val="22"/>
          <w:szCs w:val="22"/>
          <w:lang w:val="ro-RO"/>
        </w:rPr>
        <w:t xml:space="preserve">. Pe fiecare din următoarele </w:t>
      </w:r>
      <w:r w:rsidRPr="00FA466C">
        <w:rPr>
          <w:b/>
          <w:sz w:val="22"/>
          <w:szCs w:val="22"/>
          <w:lang w:val="ro-RO"/>
        </w:rPr>
        <w:t>n</w:t>
      </w:r>
      <w:r w:rsidRPr="00FA466C">
        <w:rPr>
          <w:sz w:val="22"/>
          <w:szCs w:val="22"/>
          <w:lang w:val="ro-RO"/>
        </w:rPr>
        <w:t xml:space="preserve"> linii, sunt scrise câte </w:t>
      </w:r>
      <w:r w:rsidRPr="00FA466C">
        <w:rPr>
          <w:b/>
          <w:sz w:val="22"/>
          <w:szCs w:val="22"/>
          <w:lang w:val="ro-RO"/>
        </w:rPr>
        <w:t>n</w:t>
      </w:r>
      <w:r w:rsidRPr="00FA466C">
        <w:rPr>
          <w:sz w:val="22"/>
          <w:szCs w:val="22"/>
          <w:lang w:val="ro-RO"/>
        </w:rPr>
        <w:t xml:space="preserve"> numere naturale, formate din exact </w:t>
      </w:r>
      <w:r w:rsidRPr="00FA466C">
        <w:rPr>
          <w:b/>
          <w:sz w:val="22"/>
          <w:szCs w:val="22"/>
          <w:lang w:val="ro-RO"/>
        </w:rPr>
        <w:t>2</w:t>
      </w:r>
      <w:r w:rsidRPr="00FA466C">
        <w:rPr>
          <w:sz w:val="22"/>
          <w:szCs w:val="22"/>
          <w:lang w:val="ro-RO"/>
        </w:rPr>
        <w:t xml:space="preserve"> cifre fiecare, separate prin câte un spaţiu, reprezentând valorile elementelor matricei pătratice </w:t>
      </w:r>
      <w:r w:rsidRPr="00FA466C">
        <w:rPr>
          <w:b/>
          <w:sz w:val="22"/>
          <w:szCs w:val="22"/>
          <w:lang w:val="ro-RO"/>
        </w:rPr>
        <w:t>A</w:t>
      </w:r>
      <w:r w:rsidRPr="00FA466C">
        <w:rPr>
          <w:sz w:val="22"/>
          <w:szCs w:val="22"/>
          <w:lang w:val="ro-RO"/>
        </w:rPr>
        <w:t>.</w:t>
      </w:r>
    </w:p>
    <w:p w:rsidR="001C70E6" w:rsidRPr="00FA466C" w:rsidRDefault="001C70E6" w:rsidP="001C70E6">
      <w:pPr>
        <w:jc w:val="both"/>
        <w:rPr>
          <w:sz w:val="22"/>
          <w:szCs w:val="22"/>
          <w:lang w:val="ro-RO"/>
        </w:rPr>
      </w:pPr>
      <w:r w:rsidRPr="00FA466C">
        <w:rPr>
          <w:sz w:val="22"/>
          <w:szCs w:val="22"/>
          <w:lang w:val="ro-RO"/>
        </w:rPr>
        <w:t>Să se scrie un program</w:t>
      </w:r>
      <w:r>
        <w:rPr>
          <w:sz w:val="22"/>
          <w:szCs w:val="22"/>
          <w:lang w:val="ro-RO"/>
        </w:rPr>
        <w:t xml:space="preserve"> </w:t>
      </w:r>
      <w:r w:rsidRPr="00FA466C">
        <w:rPr>
          <w:sz w:val="22"/>
          <w:szCs w:val="22"/>
          <w:lang w:val="ro-RO"/>
        </w:rPr>
        <w:t>care:</w:t>
      </w:r>
    </w:p>
    <w:p w:rsidR="009C290A" w:rsidRPr="00FA466C" w:rsidRDefault="009C290A" w:rsidP="001C70E6">
      <w:pPr>
        <w:numPr>
          <w:ilvl w:val="0"/>
          <w:numId w:val="40"/>
        </w:numPr>
        <w:tabs>
          <w:tab w:val="clear" w:pos="720"/>
          <w:tab w:val="num" w:pos="284"/>
        </w:tabs>
        <w:ind w:left="284" w:hanging="284"/>
        <w:jc w:val="both"/>
        <w:rPr>
          <w:sz w:val="22"/>
          <w:szCs w:val="22"/>
          <w:lang w:val="ro-RO"/>
        </w:rPr>
      </w:pPr>
      <w:r w:rsidRPr="00FA466C">
        <w:rPr>
          <w:sz w:val="22"/>
          <w:szCs w:val="22"/>
          <w:lang w:val="ro-RO"/>
        </w:rPr>
        <w:t>să afişeze pe ecran matrice</w:t>
      </w:r>
      <w:r w:rsidR="00F91CB6" w:rsidRPr="00FA466C">
        <w:rPr>
          <w:sz w:val="22"/>
          <w:szCs w:val="22"/>
          <w:lang w:val="ro-RO"/>
        </w:rPr>
        <w:t>a</w:t>
      </w:r>
      <w:r w:rsidRPr="00FA466C">
        <w:rPr>
          <w:sz w:val="22"/>
          <w:szCs w:val="22"/>
          <w:lang w:val="ro-RO"/>
        </w:rPr>
        <w:t xml:space="preserve"> </w:t>
      </w:r>
      <w:r w:rsidRPr="00FA466C">
        <w:rPr>
          <w:b/>
          <w:sz w:val="22"/>
          <w:szCs w:val="22"/>
          <w:lang w:val="ro-RO"/>
        </w:rPr>
        <w:t xml:space="preserve">A, </w:t>
      </w:r>
      <w:r w:rsidRPr="00FA466C">
        <w:rPr>
          <w:sz w:val="22"/>
          <w:szCs w:val="22"/>
          <w:lang w:val="ro-RO"/>
        </w:rPr>
        <w:t>elementele de pe aceeaşi linie fiind separate prin câte un spaţiu;</w:t>
      </w:r>
    </w:p>
    <w:p w:rsidR="009C290A" w:rsidRPr="00FA466C" w:rsidRDefault="009C290A" w:rsidP="001C70E6">
      <w:pPr>
        <w:numPr>
          <w:ilvl w:val="0"/>
          <w:numId w:val="40"/>
        </w:numPr>
        <w:tabs>
          <w:tab w:val="clear" w:pos="720"/>
          <w:tab w:val="num" w:pos="284"/>
        </w:tabs>
        <w:ind w:left="284" w:hanging="284"/>
        <w:jc w:val="both"/>
        <w:rPr>
          <w:sz w:val="22"/>
          <w:szCs w:val="22"/>
          <w:lang w:val="ro-RO"/>
        </w:rPr>
      </w:pPr>
      <w:r w:rsidRPr="00FA466C">
        <w:rPr>
          <w:sz w:val="22"/>
          <w:szCs w:val="22"/>
          <w:lang w:val="ro-RO"/>
        </w:rPr>
        <w:t xml:space="preserve">să afişeze pe următoarea linie a ecranului, ultima cifră a produsului tuturor elementelor matricei </w:t>
      </w:r>
      <w:r w:rsidRPr="00FA466C">
        <w:rPr>
          <w:b/>
          <w:sz w:val="22"/>
          <w:szCs w:val="22"/>
          <w:lang w:val="ro-RO"/>
        </w:rPr>
        <w:t>A</w:t>
      </w:r>
      <w:r w:rsidRPr="00FA466C">
        <w:rPr>
          <w:sz w:val="22"/>
          <w:szCs w:val="22"/>
          <w:lang w:val="ro-RO"/>
        </w:rPr>
        <w:t xml:space="preserve"> situate sub diagonala principală;</w:t>
      </w:r>
    </w:p>
    <w:p w:rsidR="006E70B5" w:rsidRPr="00FA466C" w:rsidRDefault="009C290A" w:rsidP="001C70E6">
      <w:pPr>
        <w:numPr>
          <w:ilvl w:val="0"/>
          <w:numId w:val="40"/>
        </w:numPr>
        <w:tabs>
          <w:tab w:val="clear" w:pos="720"/>
          <w:tab w:val="num" w:pos="284"/>
        </w:tabs>
        <w:ind w:left="284" w:hanging="284"/>
        <w:jc w:val="both"/>
        <w:rPr>
          <w:sz w:val="22"/>
          <w:szCs w:val="22"/>
          <w:lang w:val="ro-RO"/>
        </w:rPr>
      </w:pPr>
      <w:r w:rsidRPr="00FA466C">
        <w:rPr>
          <w:sz w:val="22"/>
          <w:szCs w:val="22"/>
          <w:lang w:val="ro-RO"/>
        </w:rPr>
        <w:t xml:space="preserve">să scrie în fişierul </w:t>
      </w:r>
      <w:r w:rsidRPr="00FA466C">
        <w:rPr>
          <w:b/>
          <w:sz w:val="22"/>
          <w:szCs w:val="22"/>
          <w:lang w:val="ro-RO"/>
        </w:rPr>
        <w:t>atestat.out</w:t>
      </w:r>
      <w:r w:rsidRPr="00FA466C">
        <w:rPr>
          <w:sz w:val="22"/>
          <w:szCs w:val="22"/>
          <w:lang w:val="ro-RO"/>
        </w:rPr>
        <w:t xml:space="preserve">, separate prin câte un spaţiu, toate numerele de tip </w:t>
      </w:r>
      <w:r w:rsidRPr="00FA466C">
        <w:rPr>
          <w:i/>
          <w:sz w:val="22"/>
          <w:szCs w:val="22"/>
          <w:lang w:val="ro-RO"/>
        </w:rPr>
        <w:t>palindrom</w:t>
      </w:r>
      <w:r w:rsidRPr="00FA466C">
        <w:rPr>
          <w:sz w:val="22"/>
          <w:szCs w:val="22"/>
          <w:lang w:val="ro-RO"/>
        </w:rPr>
        <w:t xml:space="preserve"> din matricea </w:t>
      </w:r>
      <w:r w:rsidRPr="00FA466C">
        <w:rPr>
          <w:b/>
          <w:sz w:val="22"/>
          <w:szCs w:val="22"/>
          <w:lang w:val="ro-RO"/>
        </w:rPr>
        <w:t>A</w:t>
      </w:r>
      <w:r w:rsidRPr="00FA466C">
        <w:rPr>
          <w:sz w:val="22"/>
          <w:szCs w:val="22"/>
          <w:lang w:val="ro-RO"/>
        </w:rPr>
        <w:t xml:space="preserve">. Un număr este </w:t>
      </w:r>
      <w:r w:rsidRPr="00FA466C">
        <w:rPr>
          <w:i/>
          <w:sz w:val="22"/>
          <w:szCs w:val="22"/>
          <w:lang w:val="ro-RO"/>
        </w:rPr>
        <w:t>palindrom</w:t>
      </w:r>
      <w:r w:rsidRPr="00FA466C">
        <w:rPr>
          <w:sz w:val="22"/>
          <w:szCs w:val="22"/>
          <w:lang w:val="ro-RO"/>
        </w:rPr>
        <w:t xml:space="preserve"> d</w:t>
      </w:r>
      <w:r w:rsidRPr="00FA466C">
        <w:rPr>
          <w:iCs/>
          <w:sz w:val="22"/>
          <w:szCs w:val="22"/>
          <w:lang w:val="ro-RO"/>
        </w:rPr>
        <w:t xml:space="preserve">acă numărul citit de la stânga la dreapta este egal cu numărul citit de la dreapta la stânga, de exemplu: </w:t>
      </w:r>
      <w:r w:rsidRPr="00FA466C">
        <w:rPr>
          <w:b/>
          <w:iCs/>
          <w:sz w:val="22"/>
          <w:szCs w:val="22"/>
          <w:lang w:val="ro-RO"/>
        </w:rPr>
        <w:t>11</w:t>
      </w:r>
      <w:r w:rsidRPr="00FA466C">
        <w:rPr>
          <w:iCs/>
          <w:sz w:val="22"/>
          <w:szCs w:val="22"/>
          <w:lang w:val="ro-RO"/>
        </w:rPr>
        <w:t xml:space="preserve">, </w:t>
      </w:r>
      <w:r w:rsidRPr="00FA466C">
        <w:rPr>
          <w:b/>
          <w:iCs/>
          <w:sz w:val="22"/>
          <w:szCs w:val="22"/>
          <w:lang w:val="ro-RO"/>
        </w:rPr>
        <w:t>22</w:t>
      </w:r>
      <w:r w:rsidRPr="00FA466C">
        <w:rPr>
          <w:iCs/>
          <w:sz w:val="22"/>
          <w:szCs w:val="22"/>
          <w:lang w:val="ro-RO"/>
        </w:rPr>
        <w:t xml:space="preserve">, </w:t>
      </w:r>
      <w:r w:rsidRPr="00FA466C">
        <w:rPr>
          <w:b/>
          <w:iCs/>
          <w:sz w:val="22"/>
          <w:szCs w:val="22"/>
          <w:lang w:val="ro-RO"/>
        </w:rPr>
        <w:t>33</w:t>
      </w:r>
      <w:r w:rsidRPr="00FA466C">
        <w:rPr>
          <w:iCs/>
          <w:sz w:val="22"/>
          <w:szCs w:val="22"/>
          <w:lang w:val="ro-RO"/>
        </w:rPr>
        <w:t xml:space="preserve">. </w:t>
      </w:r>
      <w:r w:rsidRPr="00FA466C">
        <w:rPr>
          <w:sz w:val="22"/>
          <w:szCs w:val="22"/>
          <w:lang w:val="ro-RO"/>
        </w:rPr>
        <w:t>Dacă nu există astfel de numere se va scrie pe prima linie a fişierului mesajul “</w:t>
      </w:r>
      <w:r w:rsidRPr="00FA466C">
        <w:rPr>
          <w:b/>
          <w:sz w:val="22"/>
          <w:szCs w:val="22"/>
          <w:lang w:val="ro-RO"/>
        </w:rPr>
        <w:t>NU EXISTĂ NUMERE PALINDROM</w:t>
      </w:r>
      <w:r w:rsidRPr="00FA466C">
        <w:rPr>
          <w:sz w:val="22"/>
          <w:szCs w:val="22"/>
          <w:lang w:val="ro-RO"/>
        </w:rPr>
        <w:t>”.</w:t>
      </w:r>
    </w:p>
    <w:p w:rsidR="009C290A" w:rsidRDefault="00973868" w:rsidP="001C70E6">
      <w:pPr>
        <w:tabs>
          <w:tab w:val="left" w:pos="284"/>
        </w:tabs>
        <w:jc w:val="both"/>
        <w:rPr>
          <w:sz w:val="22"/>
          <w:szCs w:val="22"/>
          <w:lang w:val="ro-RO"/>
        </w:rPr>
      </w:pPr>
      <w:r w:rsidRPr="00FA466C">
        <w:rPr>
          <w:b/>
          <w:sz w:val="22"/>
          <w:szCs w:val="22"/>
          <w:lang w:val="ro-RO"/>
        </w:rPr>
        <w:t>No</w:t>
      </w:r>
      <w:r w:rsidR="009C290A" w:rsidRPr="00FA466C">
        <w:rPr>
          <w:b/>
          <w:sz w:val="22"/>
          <w:szCs w:val="22"/>
          <w:lang w:val="ro-RO"/>
        </w:rPr>
        <w:t>tă:</w:t>
      </w:r>
      <w:r w:rsidR="009C290A" w:rsidRPr="00FA466C">
        <w:rPr>
          <w:sz w:val="22"/>
          <w:szCs w:val="22"/>
          <w:lang w:val="ro-RO"/>
        </w:rPr>
        <w:t xml:space="preserve"> Programul va conţine cel puţin un subprogram defin</w:t>
      </w:r>
      <w:r w:rsidRPr="00FA466C">
        <w:rPr>
          <w:sz w:val="22"/>
          <w:szCs w:val="22"/>
          <w:lang w:val="ro-RO"/>
        </w:rPr>
        <w:t>i</w:t>
      </w:r>
      <w:r w:rsidR="009C290A" w:rsidRPr="00FA466C">
        <w:rPr>
          <w:sz w:val="22"/>
          <w:szCs w:val="22"/>
          <w:lang w:val="ro-RO"/>
        </w:rPr>
        <w:t xml:space="preserve">t de utilizator. </w:t>
      </w:r>
    </w:p>
    <w:p w:rsidR="001C70E6" w:rsidRPr="00FA466C" w:rsidRDefault="001C70E6" w:rsidP="001C70E6">
      <w:pPr>
        <w:tabs>
          <w:tab w:val="left" w:pos="284"/>
        </w:tabs>
        <w:ind w:left="360"/>
        <w:jc w:val="both"/>
        <w:rPr>
          <w:sz w:val="22"/>
          <w:szCs w:val="22"/>
          <w:lang w:val="ro-RO"/>
        </w:rPr>
      </w:pPr>
    </w:p>
    <w:tbl>
      <w:tblPr>
        <w:tblW w:w="8509" w:type="dxa"/>
        <w:jc w:val="center"/>
        <w:tblLayout w:type="fixed"/>
        <w:tblLook w:val="01E0" w:firstRow="1" w:lastRow="1" w:firstColumn="1" w:lastColumn="1" w:noHBand="0" w:noVBand="0"/>
      </w:tblPr>
      <w:tblGrid>
        <w:gridCol w:w="709"/>
        <w:gridCol w:w="284"/>
        <w:gridCol w:w="708"/>
        <w:gridCol w:w="284"/>
        <w:gridCol w:w="709"/>
        <w:gridCol w:w="1582"/>
        <w:gridCol w:w="605"/>
        <w:gridCol w:w="297"/>
        <w:gridCol w:w="592"/>
        <w:gridCol w:w="297"/>
        <w:gridCol w:w="565"/>
        <w:gridCol w:w="1877"/>
      </w:tblGrid>
      <w:tr w:rsidR="009C290A" w:rsidRPr="00FA466C" w:rsidTr="00806098">
        <w:trPr>
          <w:jc w:val="center"/>
        </w:trPr>
        <w:tc>
          <w:tcPr>
            <w:tcW w:w="4276" w:type="dxa"/>
            <w:gridSpan w:val="6"/>
            <w:tcBorders>
              <w:bottom w:val="single" w:sz="4" w:space="0" w:color="auto"/>
              <w:right w:val="single" w:sz="4" w:space="0" w:color="auto"/>
            </w:tcBorders>
          </w:tcPr>
          <w:p w:rsidR="009C290A" w:rsidRPr="00FA466C" w:rsidRDefault="009C290A" w:rsidP="00380E32">
            <w:pPr>
              <w:jc w:val="both"/>
              <w:rPr>
                <w:sz w:val="22"/>
                <w:szCs w:val="22"/>
                <w:lang w:val="ro-RO"/>
              </w:rPr>
            </w:pPr>
            <w:r w:rsidRPr="00FA466C">
              <w:rPr>
                <w:b/>
                <w:sz w:val="22"/>
                <w:szCs w:val="22"/>
                <w:lang w:val="ro-RO"/>
              </w:rPr>
              <w:t>Exemplu:atestat.in</w:t>
            </w:r>
          </w:p>
        </w:tc>
        <w:tc>
          <w:tcPr>
            <w:tcW w:w="4233" w:type="dxa"/>
            <w:gridSpan w:val="6"/>
            <w:tcBorders>
              <w:left w:val="single" w:sz="4" w:space="0" w:color="auto"/>
              <w:bottom w:val="single" w:sz="4" w:space="0" w:color="auto"/>
            </w:tcBorders>
          </w:tcPr>
          <w:p w:rsidR="009C290A" w:rsidRPr="00FA466C" w:rsidRDefault="009C290A" w:rsidP="00380E32">
            <w:pPr>
              <w:jc w:val="both"/>
              <w:rPr>
                <w:b/>
                <w:sz w:val="22"/>
                <w:szCs w:val="22"/>
                <w:lang w:val="ro-RO"/>
              </w:rPr>
            </w:pPr>
            <w:r w:rsidRPr="00FA466C">
              <w:rPr>
                <w:b/>
                <w:sz w:val="22"/>
                <w:szCs w:val="22"/>
                <w:lang w:val="ro-RO"/>
              </w:rPr>
              <w:t>Date de ieşire:</w:t>
            </w:r>
          </w:p>
        </w:tc>
      </w:tr>
      <w:tr w:rsidR="009C290A" w:rsidRPr="00FA466C" w:rsidTr="00806098">
        <w:trPr>
          <w:jc w:val="center"/>
        </w:trPr>
        <w:tc>
          <w:tcPr>
            <w:tcW w:w="709" w:type="dxa"/>
            <w:tcBorders>
              <w:top w:val="single" w:sz="4" w:space="0" w:color="auto"/>
            </w:tcBorders>
          </w:tcPr>
          <w:p w:rsidR="009C290A" w:rsidRPr="00FA466C" w:rsidRDefault="009C290A" w:rsidP="00380E32">
            <w:pPr>
              <w:rPr>
                <w:b/>
                <w:sz w:val="22"/>
                <w:szCs w:val="22"/>
                <w:lang w:val="ro-RO" w:eastAsia="ro-RO"/>
              </w:rPr>
            </w:pPr>
            <w:r w:rsidRPr="00FA466C">
              <w:rPr>
                <w:b/>
                <w:sz w:val="22"/>
                <w:szCs w:val="22"/>
                <w:lang w:val="ro-RO" w:eastAsia="ro-RO"/>
              </w:rPr>
              <w:t>3</w:t>
            </w:r>
          </w:p>
        </w:tc>
        <w:tc>
          <w:tcPr>
            <w:tcW w:w="284" w:type="dxa"/>
            <w:tcBorders>
              <w:top w:val="single" w:sz="4" w:space="0" w:color="auto"/>
            </w:tcBorders>
          </w:tcPr>
          <w:p w:rsidR="009C290A" w:rsidRPr="00FA466C" w:rsidRDefault="009C290A" w:rsidP="00380E32">
            <w:pPr>
              <w:rPr>
                <w:b/>
                <w:sz w:val="22"/>
                <w:szCs w:val="22"/>
                <w:lang w:val="ro-RO" w:eastAsia="ro-RO"/>
              </w:rPr>
            </w:pPr>
          </w:p>
        </w:tc>
        <w:tc>
          <w:tcPr>
            <w:tcW w:w="708" w:type="dxa"/>
            <w:tcBorders>
              <w:top w:val="single" w:sz="4" w:space="0" w:color="auto"/>
            </w:tcBorders>
          </w:tcPr>
          <w:p w:rsidR="009C290A" w:rsidRPr="00FA466C" w:rsidRDefault="009C290A" w:rsidP="00380E32">
            <w:pPr>
              <w:rPr>
                <w:b/>
                <w:sz w:val="22"/>
                <w:szCs w:val="22"/>
                <w:lang w:val="ro-RO" w:eastAsia="ro-RO"/>
              </w:rPr>
            </w:pPr>
          </w:p>
        </w:tc>
        <w:tc>
          <w:tcPr>
            <w:tcW w:w="284" w:type="dxa"/>
            <w:tcBorders>
              <w:top w:val="single" w:sz="4" w:space="0" w:color="auto"/>
            </w:tcBorders>
          </w:tcPr>
          <w:p w:rsidR="009C290A" w:rsidRPr="00FA466C" w:rsidRDefault="009C290A" w:rsidP="00380E32">
            <w:pPr>
              <w:rPr>
                <w:b/>
                <w:sz w:val="22"/>
                <w:szCs w:val="22"/>
                <w:lang w:val="ro-RO" w:eastAsia="ro-RO"/>
              </w:rPr>
            </w:pPr>
          </w:p>
        </w:tc>
        <w:tc>
          <w:tcPr>
            <w:tcW w:w="709" w:type="dxa"/>
            <w:tcBorders>
              <w:top w:val="single" w:sz="4" w:space="0" w:color="auto"/>
            </w:tcBorders>
          </w:tcPr>
          <w:p w:rsidR="009C290A" w:rsidRPr="00FA466C" w:rsidRDefault="009C290A" w:rsidP="00380E32">
            <w:pPr>
              <w:rPr>
                <w:b/>
                <w:sz w:val="22"/>
                <w:szCs w:val="22"/>
                <w:lang w:val="ro-RO" w:eastAsia="ro-RO"/>
              </w:rPr>
            </w:pPr>
          </w:p>
        </w:tc>
        <w:tc>
          <w:tcPr>
            <w:tcW w:w="1582" w:type="dxa"/>
            <w:tcBorders>
              <w:top w:val="single" w:sz="4" w:space="0" w:color="auto"/>
              <w:right w:val="single" w:sz="4" w:space="0" w:color="auto"/>
            </w:tcBorders>
          </w:tcPr>
          <w:p w:rsidR="009C290A" w:rsidRPr="00FA466C" w:rsidRDefault="009C290A" w:rsidP="00380E32">
            <w:pPr>
              <w:jc w:val="right"/>
              <w:rPr>
                <w:b/>
                <w:sz w:val="22"/>
                <w:szCs w:val="22"/>
                <w:lang w:val="ro-RO" w:eastAsia="ro-RO"/>
              </w:rPr>
            </w:pPr>
            <w:r w:rsidRPr="00FA466C">
              <w:rPr>
                <w:b/>
                <w:sz w:val="22"/>
                <w:szCs w:val="22"/>
                <w:lang w:val="ro-RO" w:eastAsia="ro-RO"/>
              </w:rPr>
              <w:t>a)</w:t>
            </w:r>
          </w:p>
        </w:tc>
        <w:tc>
          <w:tcPr>
            <w:tcW w:w="605" w:type="dxa"/>
            <w:tcBorders>
              <w:top w:val="single" w:sz="4" w:space="0" w:color="auto"/>
              <w:left w:val="single" w:sz="4" w:space="0" w:color="auto"/>
            </w:tcBorders>
          </w:tcPr>
          <w:p w:rsidR="009C290A" w:rsidRPr="00FA466C" w:rsidRDefault="009C290A" w:rsidP="00380E32">
            <w:pPr>
              <w:rPr>
                <w:b/>
                <w:sz w:val="22"/>
                <w:szCs w:val="22"/>
                <w:lang w:val="ro-RO" w:eastAsia="ro-RO"/>
              </w:rPr>
            </w:pPr>
            <w:r w:rsidRPr="00FA466C">
              <w:rPr>
                <w:b/>
                <w:sz w:val="22"/>
                <w:szCs w:val="22"/>
                <w:lang w:val="ro-RO" w:eastAsia="ro-RO"/>
              </w:rPr>
              <w:t>15</w:t>
            </w:r>
          </w:p>
        </w:tc>
        <w:tc>
          <w:tcPr>
            <w:tcW w:w="297" w:type="dxa"/>
            <w:tcBorders>
              <w:top w:val="single" w:sz="4" w:space="0" w:color="auto"/>
            </w:tcBorders>
          </w:tcPr>
          <w:p w:rsidR="009C290A" w:rsidRPr="00FA466C" w:rsidRDefault="009C290A" w:rsidP="00380E32">
            <w:pPr>
              <w:rPr>
                <w:b/>
                <w:sz w:val="22"/>
                <w:szCs w:val="22"/>
                <w:lang w:val="ro-RO" w:eastAsia="ro-RO"/>
              </w:rPr>
            </w:pPr>
          </w:p>
        </w:tc>
        <w:tc>
          <w:tcPr>
            <w:tcW w:w="592" w:type="dxa"/>
            <w:tcBorders>
              <w:top w:val="single" w:sz="4" w:space="0" w:color="auto"/>
            </w:tcBorders>
          </w:tcPr>
          <w:p w:rsidR="009C290A" w:rsidRPr="00FA466C" w:rsidRDefault="009C290A" w:rsidP="00380E32">
            <w:pPr>
              <w:rPr>
                <w:b/>
                <w:sz w:val="22"/>
                <w:szCs w:val="22"/>
                <w:lang w:val="ro-RO" w:eastAsia="ro-RO"/>
              </w:rPr>
            </w:pPr>
            <w:r w:rsidRPr="00FA466C">
              <w:rPr>
                <w:b/>
                <w:sz w:val="22"/>
                <w:szCs w:val="22"/>
                <w:lang w:val="ro-RO" w:eastAsia="ro-RO"/>
              </w:rPr>
              <w:t>20</w:t>
            </w:r>
          </w:p>
        </w:tc>
        <w:tc>
          <w:tcPr>
            <w:tcW w:w="297" w:type="dxa"/>
            <w:tcBorders>
              <w:top w:val="single" w:sz="4" w:space="0" w:color="auto"/>
            </w:tcBorders>
          </w:tcPr>
          <w:p w:rsidR="009C290A" w:rsidRPr="00FA466C" w:rsidRDefault="009C290A" w:rsidP="00380E32">
            <w:pPr>
              <w:rPr>
                <w:b/>
                <w:sz w:val="22"/>
                <w:szCs w:val="22"/>
                <w:lang w:val="ro-RO" w:eastAsia="ro-RO"/>
              </w:rPr>
            </w:pPr>
          </w:p>
        </w:tc>
        <w:tc>
          <w:tcPr>
            <w:tcW w:w="565" w:type="dxa"/>
            <w:tcBorders>
              <w:top w:val="single" w:sz="4" w:space="0" w:color="auto"/>
            </w:tcBorders>
          </w:tcPr>
          <w:p w:rsidR="009C290A" w:rsidRPr="00FA466C" w:rsidRDefault="009C290A" w:rsidP="00380E32">
            <w:pPr>
              <w:rPr>
                <w:b/>
                <w:sz w:val="22"/>
                <w:szCs w:val="22"/>
                <w:lang w:val="ro-RO" w:eastAsia="ro-RO"/>
              </w:rPr>
            </w:pPr>
            <w:r w:rsidRPr="00FA466C">
              <w:rPr>
                <w:b/>
                <w:sz w:val="22"/>
                <w:szCs w:val="22"/>
                <w:lang w:val="ro-RO" w:eastAsia="ro-RO"/>
              </w:rPr>
              <w:t>37</w:t>
            </w:r>
          </w:p>
        </w:tc>
        <w:tc>
          <w:tcPr>
            <w:tcW w:w="1877" w:type="dxa"/>
            <w:tcBorders>
              <w:top w:val="single" w:sz="4" w:space="0" w:color="auto"/>
            </w:tcBorders>
          </w:tcPr>
          <w:p w:rsidR="009C290A" w:rsidRPr="00FA466C" w:rsidRDefault="009C290A" w:rsidP="00380E32">
            <w:pPr>
              <w:rPr>
                <w:b/>
                <w:sz w:val="22"/>
                <w:szCs w:val="22"/>
                <w:lang w:val="ro-RO" w:eastAsia="ro-RO"/>
              </w:rPr>
            </w:pPr>
          </w:p>
        </w:tc>
      </w:tr>
      <w:tr w:rsidR="009C290A" w:rsidRPr="00FA466C" w:rsidTr="00806098">
        <w:trPr>
          <w:jc w:val="center"/>
        </w:trPr>
        <w:tc>
          <w:tcPr>
            <w:tcW w:w="709" w:type="dxa"/>
          </w:tcPr>
          <w:p w:rsidR="009C290A" w:rsidRPr="00FA466C" w:rsidRDefault="009C290A" w:rsidP="00380E32">
            <w:pPr>
              <w:rPr>
                <w:b/>
                <w:sz w:val="22"/>
                <w:szCs w:val="22"/>
                <w:lang w:val="ro-RO" w:eastAsia="ro-RO"/>
              </w:rPr>
            </w:pPr>
            <w:r w:rsidRPr="00FA466C">
              <w:rPr>
                <w:b/>
                <w:sz w:val="22"/>
                <w:szCs w:val="22"/>
                <w:lang w:val="ro-RO" w:eastAsia="ro-RO"/>
              </w:rPr>
              <w:t>15</w:t>
            </w:r>
          </w:p>
        </w:tc>
        <w:tc>
          <w:tcPr>
            <w:tcW w:w="284" w:type="dxa"/>
          </w:tcPr>
          <w:p w:rsidR="009C290A" w:rsidRPr="00FA466C" w:rsidRDefault="009C290A" w:rsidP="00380E32">
            <w:pPr>
              <w:rPr>
                <w:b/>
                <w:sz w:val="22"/>
                <w:szCs w:val="22"/>
                <w:lang w:val="ro-RO" w:eastAsia="ro-RO"/>
              </w:rPr>
            </w:pPr>
          </w:p>
        </w:tc>
        <w:tc>
          <w:tcPr>
            <w:tcW w:w="708" w:type="dxa"/>
          </w:tcPr>
          <w:p w:rsidR="009C290A" w:rsidRPr="00FA466C" w:rsidRDefault="009C290A" w:rsidP="00380E32">
            <w:pPr>
              <w:rPr>
                <w:b/>
                <w:sz w:val="22"/>
                <w:szCs w:val="22"/>
                <w:lang w:val="ro-RO" w:eastAsia="ro-RO"/>
              </w:rPr>
            </w:pPr>
            <w:r w:rsidRPr="00FA466C">
              <w:rPr>
                <w:b/>
                <w:sz w:val="22"/>
                <w:szCs w:val="22"/>
                <w:lang w:val="ro-RO" w:eastAsia="ro-RO"/>
              </w:rPr>
              <w:t>20</w:t>
            </w:r>
          </w:p>
        </w:tc>
        <w:tc>
          <w:tcPr>
            <w:tcW w:w="284" w:type="dxa"/>
          </w:tcPr>
          <w:p w:rsidR="009C290A" w:rsidRPr="00FA466C" w:rsidRDefault="009C290A" w:rsidP="00380E32">
            <w:pPr>
              <w:rPr>
                <w:b/>
                <w:sz w:val="22"/>
                <w:szCs w:val="22"/>
                <w:lang w:val="ro-RO" w:eastAsia="ro-RO"/>
              </w:rPr>
            </w:pPr>
          </w:p>
        </w:tc>
        <w:tc>
          <w:tcPr>
            <w:tcW w:w="709" w:type="dxa"/>
          </w:tcPr>
          <w:p w:rsidR="009C290A" w:rsidRPr="00FA466C" w:rsidRDefault="009C290A" w:rsidP="00380E32">
            <w:pPr>
              <w:rPr>
                <w:b/>
                <w:sz w:val="22"/>
                <w:szCs w:val="22"/>
                <w:lang w:val="ro-RO" w:eastAsia="ro-RO"/>
              </w:rPr>
            </w:pPr>
            <w:r w:rsidRPr="00FA466C">
              <w:rPr>
                <w:b/>
                <w:sz w:val="22"/>
                <w:szCs w:val="22"/>
                <w:lang w:val="ro-RO" w:eastAsia="ro-RO"/>
              </w:rPr>
              <w:t>37</w:t>
            </w:r>
          </w:p>
        </w:tc>
        <w:tc>
          <w:tcPr>
            <w:tcW w:w="1582" w:type="dxa"/>
            <w:tcBorders>
              <w:right w:val="single" w:sz="4" w:space="0" w:color="auto"/>
            </w:tcBorders>
          </w:tcPr>
          <w:p w:rsidR="009C290A" w:rsidRPr="00FA466C" w:rsidRDefault="009C290A" w:rsidP="00380E32">
            <w:pPr>
              <w:jc w:val="right"/>
              <w:rPr>
                <w:b/>
                <w:sz w:val="22"/>
                <w:szCs w:val="22"/>
                <w:lang w:val="ro-RO" w:eastAsia="ro-RO"/>
              </w:rPr>
            </w:pPr>
          </w:p>
        </w:tc>
        <w:tc>
          <w:tcPr>
            <w:tcW w:w="605" w:type="dxa"/>
            <w:tcBorders>
              <w:left w:val="single" w:sz="4" w:space="0" w:color="auto"/>
            </w:tcBorders>
          </w:tcPr>
          <w:p w:rsidR="009C290A" w:rsidRPr="00FA466C" w:rsidRDefault="009C290A" w:rsidP="00380E32">
            <w:pPr>
              <w:rPr>
                <w:b/>
                <w:sz w:val="22"/>
                <w:szCs w:val="22"/>
                <w:lang w:val="ro-RO" w:eastAsia="ro-RO"/>
              </w:rPr>
            </w:pPr>
            <w:r w:rsidRPr="00FA466C">
              <w:rPr>
                <w:b/>
                <w:sz w:val="22"/>
                <w:szCs w:val="22"/>
                <w:lang w:val="ro-RO" w:eastAsia="ro-RO"/>
              </w:rPr>
              <w:t>10</w:t>
            </w:r>
          </w:p>
        </w:tc>
        <w:tc>
          <w:tcPr>
            <w:tcW w:w="297" w:type="dxa"/>
          </w:tcPr>
          <w:p w:rsidR="009C290A" w:rsidRPr="00FA466C" w:rsidRDefault="009C290A" w:rsidP="00380E32">
            <w:pPr>
              <w:rPr>
                <w:b/>
                <w:sz w:val="22"/>
                <w:szCs w:val="22"/>
                <w:lang w:val="ro-RO" w:eastAsia="ro-RO"/>
              </w:rPr>
            </w:pPr>
          </w:p>
        </w:tc>
        <w:tc>
          <w:tcPr>
            <w:tcW w:w="592" w:type="dxa"/>
          </w:tcPr>
          <w:p w:rsidR="009C290A" w:rsidRPr="00FA466C" w:rsidRDefault="009C290A" w:rsidP="00380E32">
            <w:pPr>
              <w:rPr>
                <w:b/>
                <w:sz w:val="22"/>
                <w:szCs w:val="22"/>
                <w:lang w:val="ro-RO" w:eastAsia="ro-RO"/>
              </w:rPr>
            </w:pPr>
            <w:r w:rsidRPr="00FA466C">
              <w:rPr>
                <w:b/>
                <w:sz w:val="22"/>
                <w:szCs w:val="22"/>
                <w:lang w:val="ro-RO" w:eastAsia="ro-RO"/>
              </w:rPr>
              <w:t>21</w:t>
            </w:r>
          </w:p>
        </w:tc>
        <w:tc>
          <w:tcPr>
            <w:tcW w:w="297" w:type="dxa"/>
          </w:tcPr>
          <w:p w:rsidR="009C290A" w:rsidRPr="00FA466C" w:rsidRDefault="009C290A" w:rsidP="00380E32">
            <w:pPr>
              <w:rPr>
                <w:b/>
                <w:sz w:val="22"/>
                <w:szCs w:val="22"/>
                <w:lang w:val="ro-RO" w:eastAsia="ro-RO"/>
              </w:rPr>
            </w:pPr>
          </w:p>
        </w:tc>
        <w:tc>
          <w:tcPr>
            <w:tcW w:w="565" w:type="dxa"/>
          </w:tcPr>
          <w:p w:rsidR="009C290A" w:rsidRPr="00FA466C" w:rsidRDefault="009C290A" w:rsidP="00380E32">
            <w:pPr>
              <w:rPr>
                <w:b/>
                <w:sz w:val="22"/>
                <w:szCs w:val="22"/>
                <w:lang w:val="ro-RO" w:eastAsia="ro-RO"/>
              </w:rPr>
            </w:pPr>
            <w:r w:rsidRPr="00FA466C">
              <w:rPr>
                <w:b/>
                <w:sz w:val="22"/>
                <w:szCs w:val="22"/>
                <w:lang w:val="ro-RO" w:eastAsia="ro-RO"/>
              </w:rPr>
              <w:t>44</w:t>
            </w:r>
          </w:p>
        </w:tc>
        <w:tc>
          <w:tcPr>
            <w:tcW w:w="1877" w:type="dxa"/>
          </w:tcPr>
          <w:p w:rsidR="009C290A" w:rsidRPr="00FA466C" w:rsidRDefault="009C290A" w:rsidP="00380E32">
            <w:pPr>
              <w:rPr>
                <w:b/>
                <w:sz w:val="22"/>
                <w:szCs w:val="22"/>
                <w:lang w:val="ro-RO" w:eastAsia="ro-RO"/>
              </w:rPr>
            </w:pPr>
          </w:p>
        </w:tc>
      </w:tr>
      <w:tr w:rsidR="009C290A" w:rsidRPr="00FA466C" w:rsidTr="00806098">
        <w:trPr>
          <w:jc w:val="center"/>
        </w:trPr>
        <w:tc>
          <w:tcPr>
            <w:tcW w:w="709" w:type="dxa"/>
          </w:tcPr>
          <w:p w:rsidR="009C290A" w:rsidRPr="00FA466C" w:rsidRDefault="009C290A" w:rsidP="00380E32">
            <w:pPr>
              <w:rPr>
                <w:b/>
                <w:sz w:val="22"/>
                <w:szCs w:val="22"/>
                <w:lang w:val="ro-RO" w:eastAsia="ro-RO"/>
              </w:rPr>
            </w:pPr>
            <w:r w:rsidRPr="00FA466C">
              <w:rPr>
                <w:b/>
                <w:sz w:val="22"/>
                <w:szCs w:val="22"/>
                <w:lang w:val="ro-RO" w:eastAsia="ro-RO"/>
              </w:rPr>
              <w:t>10</w:t>
            </w:r>
          </w:p>
        </w:tc>
        <w:tc>
          <w:tcPr>
            <w:tcW w:w="284" w:type="dxa"/>
          </w:tcPr>
          <w:p w:rsidR="009C290A" w:rsidRPr="00FA466C" w:rsidRDefault="009C290A" w:rsidP="00380E32">
            <w:pPr>
              <w:rPr>
                <w:b/>
                <w:sz w:val="22"/>
                <w:szCs w:val="22"/>
                <w:lang w:val="ro-RO" w:eastAsia="ro-RO"/>
              </w:rPr>
            </w:pPr>
          </w:p>
        </w:tc>
        <w:tc>
          <w:tcPr>
            <w:tcW w:w="708" w:type="dxa"/>
          </w:tcPr>
          <w:p w:rsidR="009C290A" w:rsidRPr="00FA466C" w:rsidRDefault="009C290A" w:rsidP="00380E32">
            <w:pPr>
              <w:rPr>
                <w:b/>
                <w:sz w:val="22"/>
                <w:szCs w:val="22"/>
                <w:lang w:val="ro-RO" w:eastAsia="ro-RO"/>
              </w:rPr>
            </w:pPr>
            <w:r w:rsidRPr="00FA466C">
              <w:rPr>
                <w:b/>
                <w:sz w:val="22"/>
                <w:szCs w:val="22"/>
                <w:lang w:val="ro-RO" w:eastAsia="ro-RO"/>
              </w:rPr>
              <w:t>21</w:t>
            </w:r>
          </w:p>
        </w:tc>
        <w:tc>
          <w:tcPr>
            <w:tcW w:w="284" w:type="dxa"/>
          </w:tcPr>
          <w:p w:rsidR="009C290A" w:rsidRPr="00FA466C" w:rsidRDefault="009C290A" w:rsidP="00380E32">
            <w:pPr>
              <w:rPr>
                <w:b/>
                <w:sz w:val="22"/>
                <w:szCs w:val="22"/>
                <w:lang w:val="ro-RO" w:eastAsia="ro-RO"/>
              </w:rPr>
            </w:pPr>
          </w:p>
        </w:tc>
        <w:tc>
          <w:tcPr>
            <w:tcW w:w="709" w:type="dxa"/>
          </w:tcPr>
          <w:p w:rsidR="009C290A" w:rsidRPr="00FA466C" w:rsidRDefault="009C290A" w:rsidP="00380E32">
            <w:pPr>
              <w:rPr>
                <w:b/>
                <w:sz w:val="22"/>
                <w:szCs w:val="22"/>
                <w:lang w:val="ro-RO" w:eastAsia="ro-RO"/>
              </w:rPr>
            </w:pPr>
            <w:r w:rsidRPr="00FA466C">
              <w:rPr>
                <w:b/>
                <w:sz w:val="22"/>
                <w:szCs w:val="22"/>
                <w:lang w:val="ro-RO" w:eastAsia="ro-RO"/>
              </w:rPr>
              <w:t>44</w:t>
            </w:r>
          </w:p>
        </w:tc>
        <w:tc>
          <w:tcPr>
            <w:tcW w:w="1582" w:type="dxa"/>
            <w:tcBorders>
              <w:right w:val="single" w:sz="4" w:space="0" w:color="auto"/>
            </w:tcBorders>
          </w:tcPr>
          <w:p w:rsidR="009C290A" w:rsidRPr="00FA466C" w:rsidRDefault="009C290A" w:rsidP="00380E32">
            <w:pPr>
              <w:jc w:val="right"/>
              <w:rPr>
                <w:b/>
                <w:sz w:val="22"/>
                <w:szCs w:val="22"/>
                <w:lang w:val="ro-RO" w:eastAsia="ro-RO"/>
              </w:rPr>
            </w:pPr>
          </w:p>
        </w:tc>
        <w:tc>
          <w:tcPr>
            <w:tcW w:w="605" w:type="dxa"/>
            <w:tcBorders>
              <w:left w:val="single" w:sz="4" w:space="0" w:color="auto"/>
            </w:tcBorders>
          </w:tcPr>
          <w:p w:rsidR="009C290A" w:rsidRPr="00FA466C" w:rsidRDefault="009C290A" w:rsidP="00380E32">
            <w:pPr>
              <w:rPr>
                <w:b/>
                <w:sz w:val="22"/>
                <w:szCs w:val="22"/>
                <w:lang w:val="ro-RO" w:eastAsia="ro-RO"/>
              </w:rPr>
            </w:pPr>
            <w:r w:rsidRPr="00FA466C">
              <w:rPr>
                <w:b/>
                <w:sz w:val="22"/>
                <w:szCs w:val="22"/>
                <w:lang w:val="ro-RO" w:eastAsia="ro-RO"/>
              </w:rPr>
              <w:t>12</w:t>
            </w:r>
          </w:p>
        </w:tc>
        <w:tc>
          <w:tcPr>
            <w:tcW w:w="297" w:type="dxa"/>
          </w:tcPr>
          <w:p w:rsidR="009C290A" w:rsidRPr="00FA466C" w:rsidRDefault="009C290A" w:rsidP="00380E32">
            <w:pPr>
              <w:rPr>
                <w:b/>
                <w:sz w:val="22"/>
                <w:szCs w:val="22"/>
                <w:lang w:val="ro-RO" w:eastAsia="ro-RO"/>
              </w:rPr>
            </w:pPr>
          </w:p>
        </w:tc>
        <w:tc>
          <w:tcPr>
            <w:tcW w:w="592" w:type="dxa"/>
          </w:tcPr>
          <w:p w:rsidR="009C290A" w:rsidRPr="00FA466C" w:rsidRDefault="009C290A" w:rsidP="00380E32">
            <w:pPr>
              <w:rPr>
                <w:b/>
                <w:sz w:val="22"/>
                <w:szCs w:val="22"/>
                <w:lang w:val="ro-RO" w:eastAsia="ro-RO"/>
              </w:rPr>
            </w:pPr>
            <w:r w:rsidRPr="00FA466C">
              <w:rPr>
                <w:b/>
                <w:sz w:val="22"/>
                <w:szCs w:val="22"/>
                <w:lang w:val="ro-RO" w:eastAsia="ro-RO"/>
              </w:rPr>
              <w:t>40</w:t>
            </w:r>
          </w:p>
        </w:tc>
        <w:tc>
          <w:tcPr>
            <w:tcW w:w="297" w:type="dxa"/>
          </w:tcPr>
          <w:p w:rsidR="009C290A" w:rsidRPr="00FA466C" w:rsidRDefault="009C290A" w:rsidP="00380E32">
            <w:pPr>
              <w:rPr>
                <w:b/>
                <w:sz w:val="22"/>
                <w:szCs w:val="22"/>
                <w:lang w:val="ro-RO" w:eastAsia="ro-RO"/>
              </w:rPr>
            </w:pPr>
          </w:p>
        </w:tc>
        <w:tc>
          <w:tcPr>
            <w:tcW w:w="565" w:type="dxa"/>
          </w:tcPr>
          <w:p w:rsidR="009C290A" w:rsidRPr="00FA466C" w:rsidRDefault="009C290A" w:rsidP="00380E32">
            <w:pPr>
              <w:rPr>
                <w:b/>
                <w:sz w:val="22"/>
                <w:szCs w:val="22"/>
                <w:lang w:val="ro-RO" w:eastAsia="ro-RO"/>
              </w:rPr>
            </w:pPr>
            <w:r w:rsidRPr="00FA466C">
              <w:rPr>
                <w:b/>
                <w:sz w:val="22"/>
                <w:szCs w:val="22"/>
                <w:lang w:val="ro-RO" w:eastAsia="ro-RO"/>
              </w:rPr>
              <w:t>15</w:t>
            </w:r>
          </w:p>
        </w:tc>
        <w:tc>
          <w:tcPr>
            <w:tcW w:w="1877" w:type="dxa"/>
          </w:tcPr>
          <w:p w:rsidR="009C290A" w:rsidRPr="00FA466C" w:rsidRDefault="009C290A" w:rsidP="00380E32">
            <w:pPr>
              <w:rPr>
                <w:b/>
                <w:sz w:val="22"/>
                <w:szCs w:val="22"/>
                <w:lang w:val="ro-RO" w:eastAsia="ro-RO"/>
              </w:rPr>
            </w:pPr>
          </w:p>
        </w:tc>
      </w:tr>
      <w:tr w:rsidR="009C290A" w:rsidRPr="00FA466C" w:rsidTr="00806098">
        <w:trPr>
          <w:jc w:val="center"/>
        </w:trPr>
        <w:tc>
          <w:tcPr>
            <w:tcW w:w="709" w:type="dxa"/>
          </w:tcPr>
          <w:p w:rsidR="009C290A" w:rsidRPr="00FA466C" w:rsidRDefault="009C290A" w:rsidP="00380E32">
            <w:pPr>
              <w:rPr>
                <w:b/>
                <w:sz w:val="22"/>
                <w:szCs w:val="22"/>
                <w:lang w:val="ro-RO" w:eastAsia="ro-RO"/>
              </w:rPr>
            </w:pPr>
            <w:r w:rsidRPr="00FA466C">
              <w:rPr>
                <w:b/>
                <w:sz w:val="22"/>
                <w:szCs w:val="22"/>
                <w:lang w:val="ro-RO" w:eastAsia="ro-RO"/>
              </w:rPr>
              <w:t>12</w:t>
            </w:r>
          </w:p>
        </w:tc>
        <w:tc>
          <w:tcPr>
            <w:tcW w:w="284" w:type="dxa"/>
          </w:tcPr>
          <w:p w:rsidR="009C290A" w:rsidRPr="00FA466C" w:rsidRDefault="009C290A" w:rsidP="00380E32">
            <w:pPr>
              <w:rPr>
                <w:b/>
                <w:sz w:val="22"/>
                <w:szCs w:val="22"/>
                <w:lang w:val="ro-RO" w:eastAsia="ro-RO"/>
              </w:rPr>
            </w:pPr>
          </w:p>
        </w:tc>
        <w:tc>
          <w:tcPr>
            <w:tcW w:w="708" w:type="dxa"/>
          </w:tcPr>
          <w:p w:rsidR="009C290A" w:rsidRPr="00FA466C" w:rsidRDefault="009C290A" w:rsidP="00380E32">
            <w:pPr>
              <w:rPr>
                <w:b/>
                <w:sz w:val="22"/>
                <w:szCs w:val="22"/>
                <w:lang w:val="ro-RO" w:eastAsia="ro-RO"/>
              </w:rPr>
            </w:pPr>
            <w:r w:rsidRPr="00FA466C">
              <w:rPr>
                <w:b/>
                <w:sz w:val="22"/>
                <w:szCs w:val="22"/>
                <w:lang w:val="ro-RO" w:eastAsia="ro-RO"/>
              </w:rPr>
              <w:t>40</w:t>
            </w:r>
          </w:p>
        </w:tc>
        <w:tc>
          <w:tcPr>
            <w:tcW w:w="284" w:type="dxa"/>
          </w:tcPr>
          <w:p w:rsidR="009C290A" w:rsidRPr="00FA466C" w:rsidRDefault="009C290A" w:rsidP="00380E32">
            <w:pPr>
              <w:rPr>
                <w:b/>
                <w:sz w:val="22"/>
                <w:szCs w:val="22"/>
                <w:lang w:val="ro-RO" w:eastAsia="ro-RO"/>
              </w:rPr>
            </w:pPr>
          </w:p>
        </w:tc>
        <w:tc>
          <w:tcPr>
            <w:tcW w:w="709" w:type="dxa"/>
          </w:tcPr>
          <w:p w:rsidR="009C290A" w:rsidRPr="00FA466C" w:rsidRDefault="009C290A" w:rsidP="00380E32">
            <w:pPr>
              <w:rPr>
                <w:b/>
                <w:sz w:val="22"/>
                <w:szCs w:val="22"/>
                <w:lang w:val="ro-RO" w:eastAsia="ro-RO"/>
              </w:rPr>
            </w:pPr>
            <w:r w:rsidRPr="00FA466C">
              <w:rPr>
                <w:b/>
                <w:sz w:val="22"/>
                <w:szCs w:val="22"/>
                <w:lang w:val="ro-RO" w:eastAsia="ro-RO"/>
              </w:rPr>
              <w:t>15</w:t>
            </w:r>
          </w:p>
        </w:tc>
        <w:tc>
          <w:tcPr>
            <w:tcW w:w="1582" w:type="dxa"/>
            <w:tcBorders>
              <w:right w:val="single" w:sz="4" w:space="0" w:color="auto"/>
            </w:tcBorders>
          </w:tcPr>
          <w:p w:rsidR="009C290A" w:rsidRPr="00FA466C" w:rsidRDefault="009C290A" w:rsidP="00380E32">
            <w:pPr>
              <w:jc w:val="right"/>
              <w:rPr>
                <w:b/>
                <w:sz w:val="22"/>
                <w:szCs w:val="22"/>
                <w:lang w:val="ro-RO" w:eastAsia="ro-RO"/>
              </w:rPr>
            </w:pPr>
          </w:p>
        </w:tc>
        <w:tc>
          <w:tcPr>
            <w:tcW w:w="605" w:type="dxa"/>
            <w:tcBorders>
              <w:left w:val="single" w:sz="4" w:space="0" w:color="auto"/>
            </w:tcBorders>
          </w:tcPr>
          <w:p w:rsidR="009C290A" w:rsidRPr="00FA466C" w:rsidRDefault="009C290A" w:rsidP="00380E32">
            <w:pPr>
              <w:rPr>
                <w:b/>
                <w:sz w:val="22"/>
                <w:szCs w:val="22"/>
                <w:lang w:val="ro-RO" w:eastAsia="ro-RO"/>
              </w:rPr>
            </w:pPr>
          </w:p>
        </w:tc>
        <w:tc>
          <w:tcPr>
            <w:tcW w:w="297" w:type="dxa"/>
          </w:tcPr>
          <w:p w:rsidR="009C290A" w:rsidRPr="00FA466C" w:rsidRDefault="009C290A" w:rsidP="00380E32">
            <w:pPr>
              <w:rPr>
                <w:b/>
                <w:sz w:val="22"/>
                <w:szCs w:val="22"/>
                <w:lang w:val="ro-RO" w:eastAsia="ro-RO"/>
              </w:rPr>
            </w:pPr>
          </w:p>
        </w:tc>
        <w:tc>
          <w:tcPr>
            <w:tcW w:w="592" w:type="dxa"/>
          </w:tcPr>
          <w:p w:rsidR="009C290A" w:rsidRPr="00FA466C" w:rsidRDefault="009C290A" w:rsidP="00380E32">
            <w:pPr>
              <w:rPr>
                <w:b/>
                <w:sz w:val="22"/>
                <w:szCs w:val="22"/>
                <w:lang w:val="ro-RO" w:eastAsia="ro-RO"/>
              </w:rPr>
            </w:pPr>
          </w:p>
        </w:tc>
        <w:tc>
          <w:tcPr>
            <w:tcW w:w="297" w:type="dxa"/>
          </w:tcPr>
          <w:p w:rsidR="009C290A" w:rsidRPr="00FA466C" w:rsidRDefault="009C290A" w:rsidP="00380E32">
            <w:pPr>
              <w:rPr>
                <w:b/>
                <w:sz w:val="22"/>
                <w:szCs w:val="22"/>
                <w:lang w:val="ro-RO" w:eastAsia="ro-RO"/>
              </w:rPr>
            </w:pPr>
          </w:p>
        </w:tc>
        <w:tc>
          <w:tcPr>
            <w:tcW w:w="565" w:type="dxa"/>
          </w:tcPr>
          <w:p w:rsidR="009C290A" w:rsidRPr="00FA466C" w:rsidRDefault="009C290A" w:rsidP="00380E32">
            <w:pPr>
              <w:rPr>
                <w:b/>
                <w:sz w:val="22"/>
                <w:szCs w:val="22"/>
                <w:lang w:val="ro-RO" w:eastAsia="ro-RO"/>
              </w:rPr>
            </w:pPr>
          </w:p>
        </w:tc>
        <w:tc>
          <w:tcPr>
            <w:tcW w:w="1877" w:type="dxa"/>
          </w:tcPr>
          <w:p w:rsidR="009C290A" w:rsidRPr="00FA466C" w:rsidRDefault="009C290A" w:rsidP="00380E32">
            <w:pPr>
              <w:rPr>
                <w:b/>
                <w:sz w:val="22"/>
                <w:szCs w:val="22"/>
                <w:lang w:val="ro-RO" w:eastAsia="ro-RO"/>
              </w:rPr>
            </w:pPr>
          </w:p>
        </w:tc>
      </w:tr>
      <w:tr w:rsidR="009C290A" w:rsidRPr="00FA466C" w:rsidTr="00806098">
        <w:trPr>
          <w:jc w:val="center"/>
        </w:trPr>
        <w:tc>
          <w:tcPr>
            <w:tcW w:w="709" w:type="dxa"/>
          </w:tcPr>
          <w:p w:rsidR="009C290A" w:rsidRPr="00FA466C" w:rsidRDefault="009C290A" w:rsidP="00380E32">
            <w:pPr>
              <w:rPr>
                <w:b/>
                <w:sz w:val="22"/>
                <w:szCs w:val="22"/>
                <w:lang w:val="ro-RO" w:eastAsia="ro-RO"/>
              </w:rPr>
            </w:pPr>
          </w:p>
        </w:tc>
        <w:tc>
          <w:tcPr>
            <w:tcW w:w="284" w:type="dxa"/>
          </w:tcPr>
          <w:p w:rsidR="009C290A" w:rsidRPr="00FA466C" w:rsidRDefault="009C290A" w:rsidP="00380E32">
            <w:pPr>
              <w:rPr>
                <w:b/>
                <w:sz w:val="22"/>
                <w:szCs w:val="22"/>
                <w:lang w:val="ro-RO" w:eastAsia="ro-RO"/>
              </w:rPr>
            </w:pPr>
          </w:p>
        </w:tc>
        <w:tc>
          <w:tcPr>
            <w:tcW w:w="708" w:type="dxa"/>
          </w:tcPr>
          <w:p w:rsidR="009C290A" w:rsidRPr="00FA466C" w:rsidRDefault="009C290A" w:rsidP="00380E32">
            <w:pPr>
              <w:rPr>
                <w:b/>
                <w:sz w:val="22"/>
                <w:szCs w:val="22"/>
                <w:lang w:val="ro-RO" w:eastAsia="ro-RO"/>
              </w:rPr>
            </w:pPr>
          </w:p>
        </w:tc>
        <w:tc>
          <w:tcPr>
            <w:tcW w:w="284" w:type="dxa"/>
          </w:tcPr>
          <w:p w:rsidR="009C290A" w:rsidRPr="00FA466C" w:rsidRDefault="009C290A" w:rsidP="00380E32">
            <w:pPr>
              <w:rPr>
                <w:b/>
                <w:sz w:val="22"/>
                <w:szCs w:val="22"/>
                <w:lang w:val="ro-RO" w:eastAsia="ro-RO"/>
              </w:rPr>
            </w:pPr>
          </w:p>
        </w:tc>
        <w:tc>
          <w:tcPr>
            <w:tcW w:w="709" w:type="dxa"/>
          </w:tcPr>
          <w:p w:rsidR="009C290A" w:rsidRPr="00FA466C" w:rsidRDefault="009C290A" w:rsidP="00380E32">
            <w:pPr>
              <w:rPr>
                <w:b/>
                <w:sz w:val="22"/>
                <w:szCs w:val="22"/>
                <w:lang w:val="ro-RO" w:eastAsia="ro-RO"/>
              </w:rPr>
            </w:pPr>
          </w:p>
        </w:tc>
        <w:tc>
          <w:tcPr>
            <w:tcW w:w="1582" w:type="dxa"/>
            <w:tcBorders>
              <w:right w:val="single" w:sz="4" w:space="0" w:color="auto"/>
            </w:tcBorders>
          </w:tcPr>
          <w:p w:rsidR="009C290A" w:rsidRPr="00FA466C" w:rsidRDefault="009C290A" w:rsidP="00380E32">
            <w:pPr>
              <w:jc w:val="right"/>
              <w:rPr>
                <w:b/>
                <w:sz w:val="22"/>
                <w:szCs w:val="22"/>
                <w:lang w:val="ro-RO" w:eastAsia="ro-RO"/>
              </w:rPr>
            </w:pPr>
            <w:r w:rsidRPr="00FA466C">
              <w:rPr>
                <w:b/>
                <w:sz w:val="22"/>
                <w:szCs w:val="22"/>
                <w:lang w:val="ro-RO" w:eastAsia="ro-RO"/>
              </w:rPr>
              <w:t>b)</w:t>
            </w:r>
          </w:p>
        </w:tc>
        <w:tc>
          <w:tcPr>
            <w:tcW w:w="4233" w:type="dxa"/>
            <w:gridSpan w:val="6"/>
            <w:tcBorders>
              <w:left w:val="single" w:sz="4" w:space="0" w:color="auto"/>
            </w:tcBorders>
          </w:tcPr>
          <w:p w:rsidR="009C290A" w:rsidRPr="00FA466C" w:rsidRDefault="009C290A" w:rsidP="00380E32">
            <w:pPr>
              <w:pStyle w:val="Textsimplu"/>
              <w:rPr>
                <w:rFonts w:ascii="Times New Roman" w:hAnsi="Times New Roman" w:cs="Times New Roman"/>
                <w:b/>
                <w:sz w:val="22"/>
                <w:szCs w:val="22"/>
                <w:lang w:val="ro-RO" w:eastAsia="ro-RO"/>
              </w:rPr>
            </w:pPr>
            <w:r w:rsidRPr="00FA466C">
              <w:rPr>
                <w:rFonts w:ascii="Times New Roman" w:hAnsi="Times New Roman" w:cs="Times New Roman"/>
                <w:b/>
                <w:sz w:val="22"/>
                <w:szCs w:val="22"/>
                <w:lang w:val="ro-RO" w:eastAsia="ro-RO"/>
              </w:rPr>
              <w:t>0</w:t>
            </w:r>
          </w:p>
        </w:tc>
      </w:tr>
      <w:tr w:rsidR="009C290A" w:rsidRPr="00FA466C" w:rsidTr="00806098">
        <w:trPr>
          <w:jc w:val="center"/>
        </w:trPr>
        <w:tc>
          <w:tcPr>
            <w:tcW w:w="709" w:type="dxa"/>
          </w:tcPr>
          <w:p w:rsidR="009C290A" w:rsidRPr="00FA466C" w:rsidRDefault="009C290A" w:rsidP="00380E32">
            <w:pPr>
              <w:rPr>
                <w:b/>
                <w:sz w:val="22"/>
                <w:szCs w:val="22"/>
                <w:lang w:val="ro-RO" w:eastAsia="ro-RO"/>
              </w:rPr>
            </w:pPr>
          </w:p>
        </w:tc>
        <w:tc>
          <w:tcPr>
            <w:tcW w:w="284" w:type="dxa"/>
          </w:tcPr>
          <w:p w:rsidR="009C290A" w:rsidRPr="00FA466C" w:rsidRDefault="009C290A" w:rsidP="00380E32">
            <w:pPr>
              <w:rPr>
                <w:b/>
                <w:sz w:val="22"/>
                <w:szCs w:val="22"/>
                <w:lang w:val="ro-RO" w:eastAsia="ro-RO"/>
              </w:rPr>
            </w:pPr>
          </w:p>
        </w:tc>
        <w:tc>
          <w:tcPr>
            <w:tcW w:w="708" w:type="dxa"/>
          </w:tcPr>
          <w:p w:rsidR="009C290A" w:rsidRPr="00FA466C" w:rsidRDefault="009C290A" w:rsidP="00380E32">
            <w:pPr>
              <w:rPr>
                <w:b/>
                <w:sz w:val="22"/>
                <w:szCs w:val="22"/>
                <w:lang w:val="ro-RO" w:eastAsia="ro-RO"/>
              </w:rPr>
            </w:pPr>
          </w:p>
        </w:tc>
        <w:tc>
          <w:tcPr>
            <w:tcW w:w="284" w:type="dxa"/>
          </w:tcPr>
          <w:p w:rsidR="009C290A" w:rsidRPr="00FA466C" w:rsidRDefault="009C290A" w:rsidP="00380E32">
            <w:pPr>
              <w:rPr>
                <w:b/>
                <w:sz w:val="22"/>
                <w:szCs w:val="22"/>
                <w:lang w:val="ro-RO" w:eastAsia="ro-RO"/>
              </w:rPr>
            </w:pPr>
          </w:p>
        </w:tc>
        <w:tc>
          <w:tcPr>
            <w:tcW w:w="709" w:type="dxa"/>
          </w:tcPr>
          <w:p w:rsidR="009C290A" w:rsidRPr="00FA466C" w:rsidRDefault="009C290A" w:rsidP="00380E32">
            <w:pPr>
              <w:rPr>
                <w:b/>
                <w:sz w:val="22"/>
                <w:szCs w:val="22"/>
                <w:lang w:val="ro-RO" w:eastAsia="ro-RO"/>
              </w:rPr>
            </w:pPr>
          </w:p>
        </w:tc>
        <w:tc>
          <w:tcPr>
            <w:tcW w:w="1582" w:type="dxa"/>
            <w:tcBorders>
              <w:right w:val="single" w:sz="4" w:space="0" w:color="auto"/>
            </w:tcBorders>
          </w:tcPr>
          <w:p w:rsidR="009C290A" w:rsidRPr="00FA466C" w:rsidRDefault="009C290A" w:rsidP="00380E32">
            <w:pPr>
              <w:jc w:val="right"/>
              <w:rPr>
                <w:b/>
                <w:sz w:val="22"/>
                <w:szCs w:val="22"/>
                <w:lang w:val="ro-RO" w:eastAsia="ro-RO"/>
              </w:rPr>
            </w:pPr>
          </w:p>
        </w:tc>
        <w:tc>
          <w:tcPr>
            <w:tcW w:w="605" w:type="dxa"/>
            <w:tcBorders>
              <w:left w:val="single" w:sz="4" w:space="0" w:color="auto"/>
            </w:tcBorders>
          </w:tcPr>
          <w:p w:rsidR="009C290A" w:rsidRPr="00FA466C" w:rsidRDefault="009C290A" w:rsidP="00380E32">
            <w:pPr>
              <w:rPr>
                <w:b/>
                <w:sz w:val="22"/>
                <w:szCs w:val="22"/>
                <w:lang w:val="ro-RO" w:eastAsia="ro-RO"/>
              </w:rPr>
            </w:pPr>
          </w:p>
        </w:tc>
        <w:tc>
          <w:tcPr>
            <w:tcW w:w="297" w:type="dxa"/>
          </w:tcPr>
          <w:p w:rsidR="009C290A" w:rsidRPr="00FA466C" w:rsidRDefault="009C290A" w:rsidP="00380E32">
            <w:pPr>
              <w:rPr>
                <w:b/>
                <w:sz w:val="22"/>
                <w:szCs w:val="22"/>
                <w:lang w:val="ro-RO" w:eastAsia="ro-RO"/>
              </w:rPr>
            </w:pPr>
          </w:p>
        </w:tc>
        <w:tc>
          <w:tcPr>
            <w:tcW w:w="592" w:type="dxa"/>
          </w:tcPr>
          <w:p w:rsidR="009C290A" w:rsidRPr="00FA466C" w:rsidRDefault="009C290A" w:rsidP="00380E32">
            <w:pPr>
              <w:rPr>
                <w:b/>
                <w:sz w:val="22"/>
                <w:szCs w:val="22"/>
                <w:lang w:val="ro-RO" w:eastAsia="ro-RO"/>
              </w:rPr>
            </w:pPr>
          </w:p>
        </w:tc>
        <w:tc>
          <w:tcPr>
            <w:tcW w:w="297" w:type="dxa"/>
          </w:tcPr>
          <w:p w:rsidR="009C290A" w:rsidRPr="00FA466C" w:rsidRDefault="009C290A" w:rsidP="00380E32">
            <w:pPr>
              <w:rPr>
                <w:b/>
                <w:sz w:val="22"/>
                <w:szCs w:val="22"/>
                <w:lang w:val="ro-RO" w:eastAsia="ro-RO"/>
              </w:rPr>
            </w:pPr>
          </w:p>
        </w:tc>
        <w:tc>
          <w:tcPr>
            <w:tcW w:w="565" w:type="dxa"/>
          </w:tcPr>
          <w:p w:rsidR="009C290A" w:rsidRPr="00FA466C" w:rsidRDefault="009C290A" w:rsidP="00380E32">
            <w:pPr>
              <w:rPr>
                <w:b/>
                <w:sz w:val="22"/>
                <w:szCs w:val="22"/>
                <w:lang w:val="ro-RO" w:eastAsia="ro-RO"/>
              </w:rPr>
            </w:pPr>
          </w:p>
        </w:tc>
        <w:tc>
          <w:tcPr>
            <w:tcW w:w="1877" w:type="dxa"/>
          </w:tcPr>
          <w:p w:rsidR="009C290A" w:rsidRPr="00FA466C" w:rsidRDefault="009C290A" w:rsidP="00380E32">
            <w:pPr>
              <w:rPr>
                <w:b/>
                <w:sz w:val="22"/>
                <w:szCs w:val="22"/>
                <w:lang w:val="ro-RO" w:eastAsia="ro-RO"/>
              </w:rPr>
            </w:pPr>
          </w:p>
        </w:tc>
      </w:tr>
      <w:tr w:rsidR="009C290A" w:rsidRPr="00FA466C" w:rsidTr="00806098">
        <w:trPr>
          <w:jc w:val="center"/>
        </w:trPr>
        <w:tc>
          <w:tcPr>
            <w:tcW w:w="709" w:type="dxa"/>
          </w:tcPr>
          <w:p w:rsidR="009C290A" w:rsidRPr="00FA466C" w:rsidRDefault="009C290A" w:rsidP="00380E32">
            <w:pPr>
              <w:rPr>
                <w:b/>
                <w:sz w:val="22"/>
                <w:szCs w:val="22"/>
                <w:lang w:val="ro-RO" w:eastAsia="ro-RO"/>
              </w:rPr>
            </w:pPr>
          </w:p>
        </w:tc>
        <w:tc>
          <w:tcPr>
            <w:tcW w:w="284" w:type="dxa"/>
          </w:tcPr>
          <w:p w:rsidR="009C290A" w:rsidRPr="00FA466C" w:rsidRDefault="009C290A" w:rsidP="00380E32">
            <w:pPr>
              <w:rPr>
                <w:b/>
                <w:sz w:val="22"/>
                <w:szCs w:val="22"/>
                <w:lang w:val="ro-RO" w:eastAsia="ro-RO"/>
              </w:rPr>
            </w:pPr>
          </w:p>
        </w:tc>
        <w:tc>
          <w:tcPr>
            <w:tcW w:w="708" w:type="dxa"/>
          </w:tcPr>
          <w:p w:rsidR="009C290A" w:rsidRPr="00FA466C" w:rsidRDefault="009C290A" w:rsidP="00380E32">
            <w:pPr>
              <w:rPr>
                <w:b/>
                <w:sz w:val="22"/>
                <w:szCs w:val="22"/>
                <w:lang w:val="ro-RO" w:eastAsia="ro-RO"/>
              </w:rPr>
            </w:pPr>
          </w:p>
        </w:tc>
        <w:tc>
          <w:tcPr>
            <w:tcW w:w="284" w:type="dxa"/>
          </w:tcPr>
          <w:p w:rsidR="009C290A" w:rsidRPr="00FA466C" w:rsidRDefault="009C290A" w:rsidP="00380E32">
            <w:pPr>
              <w:rPr>
                <w:b/>
                <w:sz w:val="22"/>
                <w:szCs w:val="22"/>
                <w:lang w:val="ro-RO" w:eastAsia="ro-RO"/>
              </w:rPr>
            </w:pPr>
          </w:p>
        </w:tc>
        <w:tc>
          <w:tcPr>
            <w:tcW w:w="709" w:type="dxa"/>
          </w:tcPr>
          <w:p w:rsidR="009C290A" w:rsidRPr="00FA466C" w:rsidRDefault="009C290A" w:rsidP="00380E32">
            <w:pPr>
              <w:rPr>
                <w:b/>
                <w:sz w:val="22"/>
                <w:szCs w:val="22"/>
                <w:lang w:val="ro-RO" w:eastAsia="ro-RO"/>
              </w:rPr>
            </w:pPr>
          </w:p>
        </w:tc>
        <w:tc>
          <w:tcPr>
            <w:tcW w:w="1582" w:type="dxa"/>
            <w:tcBorders>
              <w:right w:val="single" w:sz="4" w:space="0" w:color="auto"/>
            </w:tcBorders>
          </w:tcPr>
          <w:p w:rsidR="009C290A" w:rsidRPr="00FA466C" w:rsidRDefault="009C290A" w:rsidP="00380E32">
            <w:pPr>
              <w:jc w:val="right"/>
              <w:rPr>
                <w:b/>
                <w:sz w:val="22"/>
                <w:szCs w:val="22"/>
                <w:lang w:val="ro-RO" w:eastAsia="ro-RO"/>
              </w:rPr>
            </w:pPr>
          </w:p>
        </w:tc>
        <w:tc>
          <w:tcPr>
            <w:tcW w:w="4233" w:type="dxa"/>
            <w:gridSpan w:val="6"/>
            <w:tcBorders>
              <w:left w:val="single" w:sz="4" w:space="0" w:color="auto"/>
            </w:tcBorders>
          </w:tcPr>
          <w:p w:rsidR="009C290A" w:rsidRPr="00FA466C" w:rsidRDefault="009C290A" w:rsidP="00380E32">
            <w:pPr>
              <w:rPr>
                <w:b/>
                <w:sz w:val="22"/>
                <w:szCs w:val="22"/>
                <w:lang w:val="ro-RO" w:eastAsia="ro-RO"/>
              </w:rPr>
            </w:pPr>
            <w:r w:rsidRPr="00FA466C">
              <w:rPr>
                <w:sz w:val="22"/>
                <w:szCs w:val="22"/>
                <w:lang w:val="ro-RO"/>
              </w:rPr>
              <w:t xml:space="preserve">Fişierul </w:t>
            </w:r>
            <w:r w:rsidRPr="00FA466C">
              <w:rPr>
                <w:b/>
                <w:sz w:val="22"/>
                <w:szCs w:val="22"/>
                <w:lang w:val="ro-RO"/>
              </w:rPr>
              <w:t xml:space="preserve">atestat.out </w:t>
            </w:r>
            <w:r w:rsidRPr="00FA466C">
              <w:rPr>
                <w:sz w:val="22"/>
                <w:szCs w:val="22"/>
                <w:lang w:val="ro-RO"/>
              </w:rPr>
              <w:t>conţine:</w:t>
            </w:r>
          </w:p>
        </w:tc>
      </w:tr>
      <w:tr w:rsidR="009C290A" w:rsidRPr="00FA466C" w:rsidTr="00806098">
        <w:trPr>
          <w:jc w:val="center"/>
        </w:trPr>
        <w:tc>
          <w:tcPr>
            <w:tcW w:w="709" w:type="dxa"/>
          </w:tcPr>
          <w:p w:rsidR="009C290A" w:rsidRPr="00FA466C" w:rsidRDefault="009C290A" w:rsidP="00380E32">
            <w:pPr>
              <w:rPr>
                <w:b/>
                <w:sz w:val="22"/>
                <w:szCs w:val="22"/>
                <w:lang w:val="ro-RO" w:eastAsia="ro-RO"/>
              </w:rPr>
            </w:pPr>
          </w:p>
        </w:tc>
        <w:tc>
          <w:tcPr>
            <w:tcW w:w="284" w:type="dxa"/>
          </w:tcPr>
          <w:p w:rsidR="009C290A" w:rsidRPr="00FA466C" w:rsidRDefault="009C290A" w:rsidP="00380E32">
            <w:pPr>
              <w:rPr>
                <w:b/>
                <w:sz w:val="22"/>
                <w:szCs w:val="22"/>
                <w:lang w:val="ro-RO" w:eastAsia="ro-RO"/>
              </w:rPr>
            </w:pPr>
          </w:p>
        </w:tc>
        <w:tc>
          <w:tcPr>
            <w:tcW w:w="708" w:type="dxa"/>
          </w:tcPr>
          <w:p w:rsidR="009C290A" w:rsidRPr="00FA466C" w:rsidRDefault="009C290A" w:rsidP="00380E32">
            <w:pPr>
              <w:rPr>
                <w:b/>
                <w:sz w:val="22"/>
                <w:szCs w:val="22"/>
                <w:lang w:val="ro-RO" w:eastAsia="ro-RO"/>
              </w:rPr>
            </w:pPr>
          </w:p>
        </w:tc>
        <w:tc>
          <w:tcPr>
            <w:tcW w:w="284" w:type="dxa"/>
          </w:tcPr>
          <w:p w:rsidR="009C290A" w:rsidRPr="00FA466C" w:rsidRDefault="009C290A" w:rsidP="00380E32">
            <w:pPr>
              <w:rPr>
                <w:b/>
                <w:sz w:val="22"/>
                <w:szCs w:val="22"/>
                <w:lang w:val="ro-RO" w:eastAsia="ro-RO"/>
              </w:rPr>
            </w:pPr>
          </w:p>
        </w:tc>
        <w:tc>
          <w:tcPr>
            <w:tcW w:w="709" w:type="dxa"/>
          </w:tcPr>
          <w:p w:rsidR="009C290A" w:rsidRPr="00FA466C" w:rsidRDefault="009C290A" w:rsidP="00380E32">
            <w:pPr>
              <w:rPr>
                <w:b/>
                <w:sz w:val="22"/>
                <w:szCs w:val="22"/>
                <w:lang w:val="ro-RO" w:eastAsia="ro-RO"/>
              </w:rPr>
            </w:pPr>
          </w:p>
        </w:tc>
        <w:tc>
          <w:tcPr>
            <w:tcW w:w="1582" w:type="dxa"/>
            <w:tcBorders>
              <w:right w:val="single" w:sz="4" w:space="0" w:color="auto"/>
            </w:tcBorders>
          </w:tcPr>
          <w:p w:rsidR="009C290A" w:rsidRPr="00FA466C" w:rsidRDefault="009C290A" w:rsidP="00380E32">
            <w:pPr>
              <w:jc w:val="right"/>
              <w:rPr>
                <w:sz w:val="22"/>
                <w:szCs w:val="22"/>
                <w:lang w:val="ro-RO" w:eastAsia="ro-RO"/>
              </w:rPr>
            </w:pPr>
            <w:r w:rsidRPr="00FA466C">
              <w:rPr>
                <w:b/>
                <w:sz w:val="22"/>
                <w:szCs w:val="22"/>
                <w:lang w:val="ro-RO" w:eastAsia="ro-RO"/>
              </w:rPr>
              <w:t>c)</w:t>
            </w:r>
          </w:p>
        </w:tc>
        <w:tc>
          <w:tcPr>
            <w:tcW w:w="4233" w:type="dxa"/>
            <w:gridSpan w:val="6"/>
            <w:tcBorders>
              <w:left w:val="single" w:sz="4" w:space="0" w:color="auto"/>
            </w:tcBorders>
          </w:tcPr>
          <w:p w:rsidR="009C290A" w:rsidRPr="00FA466C" w:rsidRDefault="009C290A" w:rsidP="00380E32">
            <w:pPr>
              <w:rPr>
                <w:b/>
                <w:sz w:val="22"/>
                <w:szCs w:val="22"/>
                <w:lang w:val="ro-RO" w:eastAsia="ro-RO"/>
              </w:rPr>
            </w:pPr>
            <w:r w:rsidRPr="00FA466C">
              <w:rPr>
                <w:b/>
                <w:sz w:val="22"/>
                <w:szCs w:val="22"/>
                <w:lang w:val="ro-RO" w:eastAsia="ro-RO"/>
              </w:rPr>
              <w:t xml:space="preserve">44 </w:t>
            </w:r>
          </w:p>
        </w:tc>
      </w:tr>
    </w:tbl>
    <w:p w:rsidR="000E7BCD" w:rsidRPr="00FA466C" w:rsidRDefault="000E7BCD" w:rsidP="00380E32">
      <w:pPr>
        <w:pStyle w:val="Titlu"/>
        <w:jc w:val="both"/>
        <w:rPr>
          <w:sz w:val="22"/>
          <w:szCs w:val="22"/>
          <w:lang w:val="ro-RO"/>
        </w:rPr>
      </w:pPr>
    </w:p>
    <w:p w:rsidR="009C290A" w:rsidRPr="001C70E6" w:rsidRDefault="00A01B24" w:rsidP="001C70E6">
      <w:pPr>
        <w:pBdr>
          <w:top w:val="single" w:sz="12" w:space="1" w:color="auto"/>
        </w:pBdr>
        <w:autoSpaceDE w:val="0"/>
        <w:autoSpaceDN w:val="0"/>
        <w:adjustRightInd w:val="0"/>
        <w:jc w:val="both"/>
        <w:rPr>
          <w:b/>
          <w:bCs/>
          <w:i/>
          <w:iCs/>
          <w:sz w:val="22"/>
          <w:szCs w:val="22"/>
          <w:lang w:val="ro-RO"/>
        </w:rPr>
      </w:pPr>
      <w:r>
        <w:rPr>
          <w:b/>
          <w:bCs/>
          <w:i/>
          <w:iCs/>
          <w:sz w:val="22"/>
          <w:szCs w:val="22"/>
          <w:lang w:val="ro-RO"/>
        </w:rPr>
        <w:br w:type="page"/>
      </w:r>
      <w:r w:rsidR="009C290A" w:rsidRPr="001C70E6">
        <w:rPr>
          <w:b/>
          <w:bCs/>
          <w:i/>
          <w:iCs/>
          <w:sz w:val="22"/>
          <w:szCs w:val="22"/>
          <w:lang w:val="ro-RO"/>
        </w:rPr>
        <w:lastRenderedPageBreak/>
        <w:t>Subiectul nr. 13</w:t>
      </w:r>
    </w:p>
    <w:p w:rsidR="001C70E6" w:rsidRDefault="001C70E6" w:rsidP="001C70E6">
      <w:pPr>
        <w:jc w:val="both"/>
        <w:rPr>
          <w:sz w:val="22"/>
          <w:szCs w:val="22"/>
          <w:lang w:val="ro-RO"/>
        </w:rPr>
      </w:pPr>
    </w:p>
    <w:p w:rsidR="009C290A" w:rsidRPr="00FA466C" w:rsidRDefault="009C290A" w:rsidP="001C70E6">
      <w:pPr>
        <w:jc w:val="both"/>
        <w:rPr>
          <w:sz w:val="22"/>
          <w:szCs w:val="22"/>
          <w:lang w:val="ro-RO"/>
        </w:rPr>
      </w:pPr>
      <w:r w:rsidRPr="00FA466C">
        <w:rPr>
          <w:sz w:val="22"/>
          <w:szCs w:val="22"/>
          <w:lang w:val="ro-RO"/>
        </w:rPr>
        <w:t xml:space="preserve">Fişierul </w:t>
      </w:r>
      <w:r w:rsidRPr="00FA466C">
        <w:rPr>
          <w:b/>
          <w:sz w:val="22"/>
          <w:szCs w:val="22"/>
          <w:lang w:val="ro-RO"/>
        </w:rPr>
        <w:t>atestat.in</w:t>
      </w:r>
      <w:r w:rsidRPr="00FA466C">
        <w:rPr>
          <w:sz w:val="22"/>
          <w:szCs w:val="22"/>
          <w:lang w:val="ro-RO"/>
        </w:rPr>
        <w:t xml:space="preserve"> conţine pe prima linie numărul </w:t>
      </w:r>
      <w:r w:rsidRPr="00FA466C">
        <w:rPr>
          <w:b/>
          <w:sz w:val="22"/>
          <w:szCs w:val="22"/>
          <w:lang w:val="ro-RO"/>
        </w:rPr>
        <w:t>n,</w:t>
      </w:r>
      <w:r w:rsidRPr="00FA466C">
        <w:rPr>
          <w:sz w:val="22"/>
          <w:szCs w:val="22"/>
          <w:lang w:val="ro-RO"/>
        </w:rPr>
        <w:t xml:space="preserve"> natural nenul (</w:t>
      </w:r>
      <w:r w:rsidRPr="00FA466C">
        <w:rPr>
          <w:b/>
          <w:sz w:val="22"/>
          <w:szCs w:val="22"/>
          <w:lang w:val="ro-RO"/>
        </w:rPr>
        <w:t>2&lt;n&lt;20</w:t>
      </w:r>
      <w:r w:rsidRPr="00FA466C">
        <w:rPr>
          <w:sz w:val="22"/>
          <w:szCs w:val="22"/>
          <w:lang w:val="ro-RO"/>
        </w:rPr>
        <w:t xml:space="preserve">), ce reprezintă numărul de linii ale unei matrice pătratice </w:t>
      </w:r>
      <w:r w:rsidRPr="00FA466C">
        <w:rPr>
          <w:b/>
          <w:sz w:val="22"/>
          <w:szCs w:val="22"/>
          <w:lang w:val="ro-RO"/>
        </w:rPr>
        <w:t>A</w:t>
      </w:r>
      <w:r w:rsidRPr="00FA466C">
        <w:rPr>
          <w:sz w:val="22"/>
          <w:szCs w:val="22"/>
          <w:lang w:val="ro-RO"/>
        </w:rPr>
        <w:t xml:space="preserve">. Pe fiecare din următoarele </w:t>
      </w:r>
      <w:r w:rsidRPr="00FA466C">
        <w:rPr>
          <w:b/>
          <w:sz w:val="22"/>
          <w:szCs w:val="22"/>
          <w:lang w:val="ro-RO"/>
        </w:rPr>
        <w:t>n</w:t>
      </w:r>
      <w:r w:rsidRPr="00FA466C">
        <w:rPr>
          <w:sz w:val="22"/>
          <w:szCs w:val="22"/>
          <w:lang w:val="ro-RO"/>
        </w:rPr>
        <w:t xml:space="preserve"> linii, sunt scrise câte </w:t>
      </w:r>
      <w:r w:rsidRPr="00FA466C">
        <w:rPr>
          <w:b/>
          <w:sz w:val="22"/>
          <w:szCs w:val="22"/>
          <w:lang w:val="ro-RO"/>
        </w:rPr>
        <w:t>n</w:t>
      </w:r>
      <w:r w:rsidRPr="00FA466C">
        <w:rPr>
          <w:sz w:val="22"/>
          <w:szCs w:val="22"/>
          <w:lang w:val="ro-RO"/>
        </w:rPr>
        <w:t xml:space="preserve"> numere naturale, formate din cel mult </w:t>
      </w:r>
      <w:r w:rsidRPr="00FA466C">
        <w:rPr>
          <w:b/>
          <w:sz w:val="22"/>
          <w:szCs w:val="22"/>
          <w:lang w:val="ro-RO"/>
        </w:rPr>
        <w:t>4</w:t>
      </w:r>
      <w:r w:rsidRPr="00FA466C">
        <w:rPr>
          <w:sz w:val="22"/>
          <w:szCs w:val="22"/>
          <w:lang w:val="ro-RO"/>
        </w:rPr>
        <w:t xml:space="preserve"> cifre fiecare, separate prin câte un spaţiu, reprezentând valorile elementelor matricei </w:t>
      </w:r>
      <w:r w:rsidRPr="00FA466C">
        <w:rPr>
          <w:b/>
          <w:sz w:val="22"/>
          <w:szCs w:val="22"/>
          <w:lang w:val="ro-RO"/>
        </w:rPr>
        <w:t>A</w:t>
      </w:r>
      <w:r w:rsidRPr="00FA466C">
        <w:rPr>
          <w:sz w:val="22"/>
          <w:szCs w:val="22"/>
          <w:lang w:val="ro-RO"/>
        </w:rPr>
        <w:t>.</w:t>
      </w:r>
    </w:p>
    <w:p w:rsidR="001C70E6" w:rsidRPr="00FA466C" w:rsidRDefault="001C70E6" w:rsidP="001C70E6">
      <w:pPr>
        <w:jc w:val="both"/>
        <w:rPr>
          <w:sz w:val="22"/>
          <w:szCs w:val="22"/>
          <w:lang w:val="ro-RO"/>
        </w:rPr>
      </w:pPr>
      <w:r w:rsidRPr="00FA466C">
        <w:rPr>
          <w:sz w:val="22"/>
          <w:szCs w:val="22"/>
          <w:lang w:val="ro-RO"/>
        </w:rPr>
        <w:t>Să se scrie un program</w:t>
      </w:r>
      <w:r>
        <w:rPr>
          <w:sz w:val="22"/>
          <w:szCs w:val="22"/>
          <w:lang w:val="ro-RO"/>
        </w:rPr>
        <w:t xml:space="preserve"> </w:t>
      </w:r>
      <w:r w:rsidRPr="00FA466C">
        <w:rPr>
          <w:sz w:val="22"/>
          <w:szCs w:val="22"/>
          <w:lang w:val="ro-RO"/>
        </w:rPr>
        <w:t>care:</w:t>
      </w:r>
    </w:p>
    <w:p w:rsidR="00CF5C56" w:rsidRPr="00FA466C" w:rsidRDefault="00CF5C56" w:rsidP="001C70E6">
      <w:pPr>
        <w:numPr>
          <w:ilvl w:val="0"/>
          <w:numId w:val="39"/>
        </w:numPr>
        <w:tabs>
          <w:tab w:val="clear" w:pos="720"/>
          <w:tab w:val="num" w:pos="284"/>
        </w:tabs>
        <w:ind w:left="284" w:hanging="284"/>
        <w:jc w:val="both"/>
        <w:rPr>
          <w:sz w:val="22"/>
          <w:szCs w:val="22"/>
          <w:lang w:val="ro-RO"/>
        </w:rPr>
      </w:pPr>
      <w:r w:rsidRPr="00FA466C">
        <w:rPr>
          <w:sz w:val="22"/>
          <w:szCs w:val="22"/>
          <w:lang w:val="ro-RO"/>
        </w:rPr>
        <w:t xml:space="preserve">să afişeze pe ecran matricea </w:t>
      </w:r>
      <w:r w:rsidRPr="00FA466C">
        <w:rPr>
          <w:b/>
          <w:sz w:val="22"/>
          <w:szCs w:val="22"/>
          <w:lang w:val="ro-RO"/>
        </w:rPr>
        <w:t xml:space="preserve">A, </w:t>
      </w:r>
      <w:r w:rsidRPr="00FA466C">
        <w:rPr>
          <w:sz w:val="22"/>
          <w:szCs w:val="22"/>
          <w:lang w:val="ro-RO"/>
        </w:rPr>
        <w:t>elementele de pe aceeaşi linie fiind separate prin câte un spaţiu;</w:t>
      </w:r>
    </w:p>
    <w:p w:rsidR="009C290A" w:rsidRPr="00FA466C" w:rsidRDefault="009C290A" w:rsidP="001C70E6">
      <w:pPr>
        <w:numPr>
          <w:ilvl w:val="0"/>
          <w:numId w:val="39"/>
        </w:numPr>
        <w:tabs>
          <w:tab w:val="clear" w:pos="720"/>
          <w:tab w:val="num" w:pos="284"/>
        </w:tabs>
        <w:ind w:left="284" w:hanging="284"/>
        <w:jc w:val="both"/>
        <w:rPr>
          <w:sz w:val="22"/>
          <w:szCs w:val="22"/>
          <w:lang w:val="ro-RO"/>
        </w:rPr>
      </w:pPr>
      <w:r w:rsidRPr="00FA466C">
        <w:rPr>
          <w:sz w:val="22"/>
          <w:szCs w:val="22"/>
          <w:lang w:val="ro-RO"/>
        </w:rPr>
        <w:t xml:space="preserve">să afişeze pe următoarea linie a ecranului suma elementelor matricei </w:t>
      </w:r>
      <w:r w:rsidRPr="00FA466C">
        <w:rPr>
          <w:b/>
          <w:sz w:val="22"/>
          <w:szCs w:val="22"/>
          <w:lang w:val="ro-RO"/>
        </w:rPr>
        <w:t>A</w:t>
      </w:r>
      <w:r w:rsidRPr="00FA466C">
        <w:rPr>
          <w:sz w:val="22"/>
          <w:szCs w:val="22"/>
          <w:lang w:val="ro-RO"/>
        </w:rPr>
        <w:t xml:space="preserve"> situate pe diagonala secundară;</w:t>
      </w:r>
    </w:p>
    <w:p w:rsidR="009C290A" w:rsidRPr="00FA466C" w:rsidRDefault="009C290A" w:rsidP="001C70E6">
      <w:pPr>
        <w:numPr>
          <w:ilvl w:val="0"/>
          <w:numId w:val="39"/>
        </w:numPr>
        <w:tabs>
          <w:tab w:val="clear" w:pos="720"/>
          <w:tab w:val="num" w:pos="284"/>
        </w:tabs>
        <w:ind w:left="284" w:hanging="284"/>
        <w:jc w:val="both"/>
        <w:rPr>
          <w:sz w:val="22"/>
          <w:szCs w:val="22"/>
          <w:lang w:val="ro-RO"/>
        </w:rPr>
      </w:pPr>
      <w:r w:rsidRPr="00FA466C">
        <w:rPr>
          <w:sz w:val="22"/>
          <w:szCs w:val="22"/>
          <w:lang w:val="ro-RO"/>
        </w:rPr>
        <w:t xml:space="preserve">să scrie în fişierul </w:t>
      </w:r>
      <w:r w:rsidRPr="00FA466C">
        <w:rPr>
          <w:b/>
          <w:sz w:val="22"/>
          <w:szCs w:val="22"/>
          <w:lang w:val="ro-RO"/>
        </w:rPr>
        <w:t>atestat.out</w:t>
      </w:r>
      <w:r w:rsidRPr="00FA466C">
        <w:rPr>
          <w:sz w:val="22"/>
          <w:szCs w:val="22"/>
          <w:lang w:val="ro-RO"/>
        </w:rPr>
        <w:t xml:space="preserve"> separate prin câte un spaţiu, toate numerele </w:t>
      </w:r>
      <w:r w:rsidRPr="00FA466C">
        <w:rPr>
          <w:i/>
          <w:sz w:val="22"/>
          <w:szCs w:val="22"/>
          <w:lang w:val="ro-RO"/>
        </w:rPr>
        <w:t xml:space="preserve">perfecte </w:t>
      </w:r>
      <w:r w:rsidRPr="00FA466C">
        <w:rPr>
          <w:sz w:val="22"/>
          <w:szCs w:val="22"/>
          <w:lang w:val="ro-RO"/>
        </w:rPr>
        <w:t xml:space="preserve">din matricea </w:t>
      </w:r>
      <w:r w:rsidRPr="00FA466C">
        <w:rPr>
          <w:b/>
          <w:sz w:val="22"/>
          <w:szCs w:val="22"/>
          <w:lang w:val="ro-RO"/>
        </w:rPr>
        <w:t>A</w:t>
      </w:r>
      <w:r w:rsidRPr="00FA466C">
        <w:rPr>
          <w:b/>
          <w:i/>
          <w:sz w:val="22"/>
          <w:szCs w:val="22"/>
          <w:lang w:val="ro-RO"/>
        </w:rPr>
        <w:t>.</w:t>
      </w:r>
      <w:r w:rsidRPr="00FA466C">
        <w:rPr>
          <w:sz w:val="22"/>
          <w:szCs w:val="22"/>
          <w:lang w:val="ro-RO"/>
        </w:rPr>
        <w:t xml:space="preserve"> Un număr este </w:t>
      </w:r>
      <w:r w:rsidRPr="00FA466C">
        <w:rPr>
          <w:i/>
          <w:sz w:val="22"/>
          <w:szCs w:val="22"/>
          <w:lang w:val="ro-RO"/>
        </w:rPr>
        <w:t>perfect</w:t>
      </w:r>
      <w:r w:rsidRPr="00FA466C">
        <w:rPr>
          <w:sz w:val="22"/>
          <w:szCs w:val="22"/>
          <w:lang w:val="ro-RO"/>
        </w:rPr>
        <w:t xml:space="preserve"> dacă este egal cu suma divizorilor lui pozitivi, exceptându-l pe el însuşi, de exemplu: </w:t>
      </w:r>
      <w:r w:rsidRPr="00FA466C">
        <w:rPr>
          <w:b/>
          <w:sz w:val="22"/>
          <w:szCs w:val="22"/>
          <w:lang w:val="ro-RO"/>
        </w:rPr>
        <w:t>28=1+2+4+7+14</w:t>
      </w:r>
      <w:r w:rsidRPr="00FA466C">
        <w:rPr>
          <w:sz w:val="22"/>
          <w:szCs w:val="22"/>
          <w:lang w:val="ro-RO"/>
        </w:rPr>
        <w:t xml:space="preserve">. </w:t>
      </w:r>
      <w:r w:rsidR="00522A4D" w:rsidRPr="00FA466C">
        <w:rPr>
          <w:sz w:val="22"/>
          <w:szCs w:val="22"/>
          <w:lang w:val="ro-RO"/>
        </w:rPr>
        <w:t>D</w:t>
      </w:r>
      <w:r w:rsidRPr="00FA466C">
        <w:rPr>
          <w:sz w:val="22"/>
          <w:szCs w:val="22"/>
          <w:lang w:val="ro-RO"/>
        </w:rPr>
        <w:t>acă nu există, se va scrie pe prima linie a fişierului mesajul “</w:t>
      </w:r>
      <w:r w:rsidRPr="00FA466C">
        <w:rPr>
          <w:b/>
          <w:sz w:val="22"/>
          <w:szCs w:val="22"/>
          <w:lang w:val="ro-RO"/>
        </w:rPr>
        <w:t>NU EXISTĂ NUMERE PERFECTE</w:t>
      </w:r>
      <w:r w:rsidRPr="00FA466C">
        <w:rPr>
          <w:sz w:val="22"/>
          <w:szCs w:val="22"/>
          <w:lang w:val="ro-RO"/>
        </w:rPr>
        <w:t>”.</w:t>
      </w:r>
    </w:p>
    <w:p w:rsidR="009C290A" w:rsidRPr="00FA466C" w:rsidRDefault="009C290A" w:rsidP="001C70E6">
      <w:pPr>
        <w:jc w:val="both"/>
        <w:rPr>
          <w:sz w:val="22"/>
          <w:szCs w:val="22"/>
          <w:lang w:val="ro-RO"/>
        </w:rPr>
      </w:pPr>
      <w:r w:rsidRPr="00FA466C">
        <w:rPr>
          <w:b/>
          <w:sz w:val="22"/>
          <w:szCs w:val="22"/>
          <w:lang w:val="ro-RO"/>
        </w:rPr>
        <w:t>Notă:</w:t>
      </w:r>
      <w:r w:rsidRPr="00FA466C">
        <w:rPr>
          <w:sz w:val="22"/>
          <w:szCs w:val="22"/>
          <w:lang w:val="ro-RO"/>
        </w:rPr>
        <w:t xml:space="preserve"> Programul va conţine cel puţin un subprogram definit de utilizator. </w:t>
      </w:r>
    </w:p>
    <w:p w:rsidR="001C70E6" w:rsidRDefault="001C70E6" w:rsidP="00380E32">
      <w:pPr>
        <w:rPr>
          <w:b/>
          <w:sz w:val="22"/>
          <w:szCs w:val="22"/>
          <w:lang w:val="ro-RO"/>
        </w:rPr>
      </w:pPr>
    </w:p>
    <w:p w:rsidR="009C290A" w:rsidRPr="00FA466C" w:rsidRDefault="009C290A" w:rsidP="00380E32">
      <w:pPr>
        <w:rPr>
          <w:b/>
          <w:sz w:val="22"/>
          <w:szCs w:val="22"/>
          <w:lang w:val="ro-RO"/>
        </w:rPr>
      </w:pPr>
      <w:r w:rsidRPr="00FA466C">
        <w:rPr>
          <w:b/>
          <w:sz w:val="22"/>
          <w:szCs w:val="22"/>
          <w:lang w:val="ro-RO"/>
        </w:rPr>
        <w:t>Exemplu:</w:t>
      </w:r>
    </w:p>
    <w:tbl>
      <w:tblPr>
        <w:tblW w:w="7942" w:type="dxa"/>
        <w:jc w:val="center"/>
        <w:tblLayout w:type="fixed"/>
        <w:tblLook w:val="01E0" w:firstRow="1" w:lastRow="1" w:firstColumn="1" w:lastColumn="1" w:noHBand="0" w:noVBand="0"/>
      </w:tblPr>
      <w:tblGrid>
        <w:gridCol w:w="567"/>
        <w:gridCol w:w="284"/>
        <w:gridCol w:w="567"/>
        <w:gridCol w:w="425"/>
        <w:gridCol w:w="709"/>
        <w:gridCol w:w="1164"/>
        <w:gridCol w:w="593"/>
        <w:gridCol w:w="298"/>
        <w:gridCol w:w="593"/>
        <w:gridCol w:w="298"/>
        <w:gridCol w:w="565"/>
        <w:gridCol w:w="1879"/>
      </w:tblGrid>
      <w:tr w:rsidR="009C290A" w:rsidRPr="00FA466C" w:rsidTr="009B42B2">
        <w:trPr>
          <w:jc w:val="center"/>
        </w:trPr>
        <w:tc>
          <w:tcPr>
            <w:tcW w:w="3716" w:type="dxa"/>
            <w:gridSpan w:val="6"/>
            <w:tcBorders>
              <w:bottom w:val="single" w:sz="4" w:space="0" w:color="auto"/>
              <w:right w:val="single" w:sz="4" w:space="0" w:color="auto"/>
            </w:tcBorders>
          </w:tcPr>
          <w:p w:rsidR="009C290A" w:rsidRPr="00FA466C" w:rsidRDefault="009C290A" w:rsidP="00380E32">
            <w:pPr>
              <w:jc w:val="both"/>
              <w:rPr>
                <w:sz w:val="22"/>
                <w:szCs w:val="22"/>
                <w:lang w:val="ro-RO"/>
              </w:rPr>
            </w:pPr>
            <w:r w:rsidRPr="00FA466C">
              <w:rPr>
                <w:b/>
                <w:sz w:val="22"/>
                <w:szCs w:val="22"/>
                <w:lang w:val="ro-RO"/>
              </w:rPr>
              <w:t>atestat.in</w:t>
            </w:r>
          </w:p>
        </w:tc>
        <w:tc>
          <w:tcPr>
            <w:tcW w:w="4226" w:type="dxa"/>
            <w:gridSpan w:val="6"/>
            <w:tcBorders>
              <w:left w:val="single" w:sz="4" w:space="0" w:color="auto"/>
              <w:bottom w:val="single" w:sz="4" w:space="0" w:color="auto"/>
            </w:tcBorders>
          </w:tcPr>
          <w:p w:rsidR="009C290A" w:rsidRPr="00FA466C" w:rsidRDefault="009C290A" w:rsidP="00380E32">
            <w:pPr>
              <w:jc w:val="both"/>
              <w:rPr>
                <w:sz w:val="22"/>
                <w:szCs w:val="22"/>
                <w:lang w:val="ro-RO"/>
              </w:rPr>
            </w:pPr>
            <w:r w:rsidRPr="00FA466C">
              <w:rPr>
                <w:b/>
                <w:sz w:val="22"/>
                <w:szCs w:val="22"/>
                <w:lang w:val="ro-RO"/>
              </w:rPr>
              <w:t>Date de ieşire:</w:t>
            </w:r>
          </w:p>
        </w:tc>
      </w:tr>
      <w:tr w:rsidR="009C290A" w:rsidRPr="00FA466C" w:rsidTr="009B42B2">
        <w:trPr>
          <w:jc w:val="center"/>
        </w:trPr>
        <w:tc>
          <w:tcPr>
            <w:tcW w:w="567" w:type="dxa"/>
            <w:tcBorders>
              <w:top w:val="single" w:sz="4" w:space="0" w:color="auto"/>
            </w:tcBorders>
          </w:tcPr>
          <w:p w:rsidR="009C290A" w:rsidRPr="00FA466C" w:rsidRDefault="009C290A" w:rsidP="00380E32">
            <w:pPr>
              <w:rPr>
                <w:b/>
                <w:sz w:val="22"/>
                <w:szCs w:val="22"/>
                <w:lang w:val="ro-RO" w:eastAsia="ro-RO"/>
              </w:rPr>
            </w:pPr>
            <w:r w:rsidRPr="00FA466C">
              <w:rPr>
                <w:b/>
                <w:sz w:val="22"/>
                <w:szCs w:val="22"/>
                <w:lang w:val="ro-RO" w:eastAsia="ro-RO"/>
              </w:rPr>
              <w:t>3</w:t>
            </w:r>
          </w:p>
        </w:tc>
        <w:tc>
          <w:tcPr>
            <w:tcW w:w="284" w:type="dxa"/>
            <w:tcBorders>
              <w:top w:val="single" w:sz="4" w:space="0" w:color="auto"/>
            </w:tcBorders>
          </w:tcPr>
          <w:p w:rsidR="009C290A" w:rsidRPr="00FA466C" w:rsidRDefault="009C290A" w:rsidP="00380E32">
            <w:pPr>
              <w:rPr>
                <w:b/>
                <w:sz w:val="22"/>
                <w:szCs w:val="22"/>
                <w:lang w:val="ro-RO" w:eastAsia="ro-RO"/>
              </w:rPr>
            </w:pPr>
          </w:p>
        </w:tc>
        <w:tc>
          <w:tcPr>
            <w:tcW w:w="567" w:type="dxa"/>
            <w:tcBorders>
              <w:top w:val="single" w:sz="4" w:space="0" w:color="auto"/>
            </w:tcBorders>
          </w:tcPr>
          <w:p w:rsidR="009C290A" w:rsidRPr="00FA466C" w:rsidRDefault="009C290A" w:rsidP="00380E32">
            <w:pPr>
              <w:rPr>
                <w:b/>
                <w:sz w:val="22"/>
                <w:szCs w:val="22"/>
                <w:lang w:val="ro-RO" w:eastAsia="ro-RO"/>
              </w:rPr>
            </w:pPr>
          </w:p>
        </w:tc>
        <w:tc>
          <w:tcPr>
            <w:tcW w:w="425" w:type="dxa"/>
            <w:tcBorders>
              <w:top w:val="single" w:sz="4" w:space="0" w:color="auto"/>
            </w:tcBorders>
          </w:tcPr>
          <w:p w:rsidR="009C290A" w:rsidRPr="00FA466C" w:rsidRDefault="009C290A" w:rsidP="00380E32">
            <w:pPr>
              <w:rPr>
                <w:b/>
                <w:sz w:val="22"/>
                <w:szCs w:val="22"/>
                <w:lang w:val="ro-RO" w:eastAsia="ro-RO"/>
              </w:rPr>
            </w:pPr>
          </w:p>
        </w:tc>
        <w:tc>
          <w:tcPr>
            <w:tcW w:w="709" w:type="dxa"/>
            <w:tcBorders>
              <w:top w:val="single" w:sz="4" w:space="0" w:color="auto"/>
            </w:tcBorders>
          </w:tcPr>
          <w:p w:rsidR="009C290A" w:rsidRPr="00FA466C" w:rsidRDefault="009C290A" w:rsidP="00380E32">
            <w:pPr>
              <w:rPr>
                <w:b/>
                <w:sz w:val="22"/>
                <w:szCs w:val="22"/>
                <w:lang w:val="ro-RO" w:eastAsia="ro-RO"/>
              </w:rPr>
            </w:pPr>
          </w:p>
        </w:tc>
        <w:tc>
          <w:tcPr>
            <w:tcW w:w="1164" w:type="dxa"/>
            <w:tcBorders>
              <w:top w:val="single" w:sz="4" w:space="0" w:color="auto"/>
              <w:right w:val="single" w:sz="4" w:space="0" w:color="auto"/>
            </w:tcBorders>
          </w:tcPr>
          <w:p w:rsidR="009C290A" w:rsidRPr="00FA466C" w:rsidRDefault="009C290A" w:rsidP="00380E32">
            <w:pPr>
              <w:jc w:val="right"/>
              <w:rPr>
                <w:b/>
                <w:sz w:val="22"/>
                <w:szCs w:val="22"/>
                <w:lang w:val="ro-RO" w:eastAsia="ro-RO"/>
              </w:rPr>
            </w:pPr>
            <w:r w:rsidRPr="00FA466C">
              <w:rPr>
                <w:b/>
                <w:sz w:val="22"/>
                <w:szCs w:val="22"/>
                <w:lang w:val="ro-RO" w:eastAsia="ro-RO"/>
              </w:rPr>
              <w:t>a)</w:t>
            </w:r>
          </w:p>
        </w:tc>
        <w:tc>
          <w:tcPr>
            <w:tcW w:w="593" w:type="dxa"/>
            <w:tcBorders>
              <w:top w:val="single" w:sz="4" w:space="0" w:color="auto"/>
              <w:left w:val="single" w:sz="4" w:space="0" w:color="auto"/>
            </w:tcBorders>
          </w:tcPr>
          <w:p w:rsidR="009C290A" w:rsidRPr="00FA466C" w:rsidRDefault="009C290A" w:rsidP="00380E32">
            <w:pPr>
              <w:rPr>
                <w:b/>
                <w:sz w:val="22"/>
                <w:szCs w:val="22"/>
                <w:lang w:val="ro-RO" w:eastAsia="ro-RO"/>
              </w:rPr>
            </w:pPr>
            <w:r w:rsidRPr="00FA466C">
              <w:rPr>
                <w:b/>
                <w:sz w:val="22"/>
                <w:szCs w:val="22"/>
                <w:lang w:val="ro-RO" w:eastAsia="ro-RO"/>
              </w:rPr>
              <w:t>12</w:t>
            </w:r>
          </w:p>
        </w:tc>
        <w:tc>
          <w:tcPr>
            <w:tcW w:w="298" w:type="dxa"/>
            <w:tcBorders>
              <w:top w:val="single" w:sz="4" w:space="0" w:color="auto"/>
            </w:tcBorders>
          </w:tcPr>
          <w:p w:rsidR="009C290A" w:rsidRPr="00FA466C" w:rsidRDefault="009C290A" w:rsidP="00380E32">
            <w:pPr>
              <w:rPr>
                <w:b/>
                <w:sz w:val="22"/>
                <w:szCs w:val="22"/>
                <w:lang w:val="ro-RO" w:eastAsia="ro-RO"/>
              </w:rPr>
            </w:pPr>
          </w:p>
        </w:tc>
        <w:tc>
          <w:tcPr>
            <w:tcW w:w="593" w:type="dxa"/>
            <w:tcBorders>
              <w:top w:val="single" w:sz="4" w:space="0" w:color="auto"/>
            </w:tcBorders>
          </w:tcPr>
          <w:p w:rsidR="009C290A" w:rsidRPr="00FA466C" w:rsidRDefault="009C290A" w:rsidP="00380E32">
            <w:pPr>
              <w:rPr>
                <w:b/>
                <w:sz w:val="22"/>
                <w:szCs w:val="22"/>
                <w:lang w:val="ro-RO" w:eastAsia="ro-RO"/>
              </w:rPr>
            </w:pPr>
            <w:r w:rsidRPr="00FA466C">
              <w:rPr>
                <w:b/>
                <w:sz w:val="22"/>
                <w:szCs w:val="22"/>
                <w:lang w:val="ro-RO" w:eastAsia="ro-RO"/>
              </w:rPr>
              <w:t>31</w:t>
            </w:r>
          </w:p>
        </w:tc>
        <w:tc>
          <w:tcPr>
            <w:tcW w:w="298" w:type="dxa"/>
            <w:tcBorders>
              <w:top w:val="single" w:sz="4" w:space="0" w:color="auto"/>
            </w:tcBorders>
          </w:tcPr>
          <w:p w:rsidR="009C290A" w:rsidRPr="00FA466C" w:rsidRDefault="009C290A" w:rsidP="00380E32">
            <w:pPr>
              <w:rPr>
                <w:b/>
                <w:sz w:val="22"/>
                <w:szCs w:val="22"/>
                <w:lang w:val="ro-RO" w:eastAsia="ro-RO"/>
              </w:rPr>
            </w:pPr>
          </w:p>
        </w:tc>
        <w:tc>
          <w:tcPr>
            <w:tcW w:w="565" w:type="dxa"/>
            <w:tcBorders>
              <w:top w:val="single" w:sz="4" w:space="0" w:color="auto"/>
            </w:tcBorders>
          </w:tcPr>
          <w:p w:rsidR="009C290A" w:rsidRPr="00FA466C" w:rsidRDefault="009C290A" w:rsidP="00380E32">
            <w:pPr>
              <w:rPr>
                <w:b/>
                <w:sz w:val="22"/>
                <w:szCs w:val="22"/>
                <w:lang w:val="ro-RO" w:eastAsia="ro-RO"/>
              </w:rPr>
            </w:pPr>
            <w:r w:rsidRPr="00FA466C">
              <w:rPr>
                <w:b/>
                <w:sz w:val="22"/>
                <w:szCs w:val="22"/>
                <w:lang w:val="ro-RO" w:eastAsia="ro-RO"/>
              </w:rPr>
              <w:t>24</w:t>
            </w:r>
          </w:p>
        </w:tc>
        <w:tc>
          <w:tcPr>
            <w:tcW w:w="1879" w:type="dxa"/>
            <w:tcBorders>
              <w:top w:val="single" w:sz="4" w:space="0" w:color="auto"/>
            </w:tcBorders>
          </w:tcPr>
          <w:p w:rsidR="009C290A" w:rsidRPr="00FA466C" w:rsidRDefault="009C290A" w:rsidP="00380E32">
            <w:pPr>
              <w:rPr>
                <w:b/>
                <w:sz w:val="22"/>
                <w:szCs w:val="22"/>
                <w:lang w:val="ro-RO" w:eastAsia="ro-RO"/>
              </w:rPr>
            </w:pPr>
          </w:p>
        </w:tc>
      </w:tr>
      <w:tr w:rsidR="009C290A" w:rsidRPr="00FA466C" w:rsidTr="009B42B2">
        <w:trPr>
          <w:jc w:val="center"/>
        </w:trPr>
        <w:tc>
          <w:tcPr>
            <w:tcW w:w="567" w:type="dxa"/>
          </w:tcPr>
          <w:p w:rsidR="009C290A" w:rsidRPr="00FA466C" w:rsidRDefault="009C290A" w:rsidP="00380E32">
            <w:pPr>
              <w:rPr>
                <w:b/>
                <w:sz w:val="22"/>
                <w:szCs w:val="22"/>
                <w:lang w:val="ro-RO" w:eastAsia="ro-RO"/>
              </w:rPr>
            </w:pPr>
            <w:r w:rsidRPr="00FA466C">
              <w:rPr>
                <w:b/>
                <w:sz w:val="22"/>
                <w:szCs w:val="22"/>
                <w:lang w:val="ro-RO" w:eastAsia="ro-RO"/>
              </w:rPr>
              <w:t>12</w:t>
            </w:r>
          </w:p>
        </w:tc>
        <w:tc>
          <w:tcPr>
            <w:tcW w:w="284" w:type="dxa"/>
          </w:tcPr>
          <w:p w:rsidR="009C290A" w:rsidRPr="00FA466C" w:rsidRDefault="009C290A" w:rsidP="00380E32">
            <w:pPr>
              <w:rPr>
                <w:b/>
                <w:sz w:val="22"/>
                <w:szCs w:val="22"/>
                <w:lang w:val="ro-RO" w:eastAsia="ro-RO"/>
              </w:rPr>
            </w:pPr>
          </w:p>
        </w:tc>
        <w:tc>
          <w:tcPr>
            <w:tcW w:w="567" w:type="dxa"/>
          </w:tcPr>
          <w:p w:rsidR="009C290A" w:rsidRPr="00FA466C" w:rsidRDefault="009C290A" w:rsidP="00380E32">
            <w:pPr>
              <w:rPr>
                <w:b/>
                <w:sz w:val="22"/>
                <w:szCs w:val="22"/>
                <w:lang w:val="ro-RO" w:eastAsia="ro-RO"/>
              </w:rPr>
            </w:pPr>
            <w:r w:rsidRPr="00FA466C">
              <w:rPr>
                <w:b/>
                <w:sz w:val="22"/>
                <w:szCs w:val="22"/>
                <w:lang w:val="ro-RO" w:eastAsia="ro-RO"/>
              </w:rPr>
              <w:t>31</w:t>
            </w:r>
          </w:p>
        </w:tc>
        <w:tc>
          <w:tcPr>
            <w:tcW w:w="425" w:type="dxa"/>
          </w:tcPr>
          <w:p w:rsidR="009C290A" w:rsidRPr="00FA466C" w:rsidRDefault="009C290A" w:rsidP="00380E32">
            <w:pPr>
              <w:rPr>
                <w:b/>
                <w:sz w:val="22"/>
                <w:szCs w:val="22"/>
                <w:lang w:val="ro-RO" w:eastAsia="ro-RO"/>
              </w:rPr>
            </w:pPr>
          </w:p>
        </w:tc>
        <w:tc>
          <w:tcPr>
            <w:tcW w:w="709" w:type="dxa"/>
          </w:tcPr>
          <w:p w:rsidR="009C290A" w:rsidRPr="00FA466C" w:rsidRDefault="009C290A" w:rsidP="00380E32">
            <w:pPr>
              <w:rPr>
                <w:b/>
                <w:sz w:val="22"/>
                <w:szCs w:val="22"/>
                <w:lang w:val="ro-RO" w:eastAsia="ro-RO"/>
              </w:rPr>
            </w:pPr>
            <w:r w:rsidRPr="00FA466C">
              <w:rPr>
                <w:b/>
                <w:sz w:val="22"/>
                <w:szCs w:val="22"/>
                <w:lang w:val="ro-RO" w:eastAsia="ro-RO"/>
              </w:rPr>
              <w:t>24</w:t>
            </w:r>
          </w:p>
        </w:tc>
        <w:tc>
          <w:tcPr>
            <w:tcW w:w="1164" w:type="dxa"/>
            <w:tcBorders>
              <w:right w:val="single" w:sz="4" w:space="0" w:color="auto"/>
            </w:tcBorders>
          </w:tcPr>
          <w:p w:rsidR="009C290A" w:rsidRPr="00FA466C" w:rsidRDefault="009C290A" w:rsidP="00380E32">
            <w:pPr>
              <w:jc w:val="right"/>
              <w:rPr>
                <w:b/>
                <w:sz w:val="22"/>
                <w:szCs w:val="22"/>
                <w:lang w:val="ro-RO" w:eastAsia="ro-RO"/>
              </w:rPr>
            </w:pPr>
          </w:p>
        </w:tc>
        <w:tc>
          <w:tcPr>
            <w:tcW w:w="593" w:type="dxa"/>
            <w:tcBorders>
              <w:left w:val="single" w:sz="4" w:space="0" w:color="auto"/>
            </w:tcBorders>
          </w:tcPr>
          <w:p w:rsidR="009C290A" w:rsidRPr="00FA466C" w:rsidRDefault="009C290A" w:rsidP="00380E32">
            <w:pPr>
              <w:rPr>
                <w:b/>
                <w:sz w:val="22"/>
                <w:szCs w:val="22"/>
                <w:lang w:val="ro-RO" w:eastAsia="ro-RO"/>
              </w:rPr>
            </w:pPr>
            <w:r w:rsidRPr="00FA466C">
              <w:rPr>
                <w:b/>
                <w:sz w:val="22"/>
                <w:szCs w:val="22"/>
                <w:lang w:val="ro-RO" w:eastAsia="ro-RO"/>
              </w:rPr>
              <w:t>35</w:t>
            </w:r>
          </w:p>
        </w:tc>
        <w:tc>
          <w:tcPr>
            <w:tcW w:w="298" w:type="dxa"/>
          </w:tcPr>
          <w:p w:rsidR="009C290A" w:rsidRPr="00FA466C" w:rsidRDefault="009C290A" w:rsidP="00380E32">
            <w:pPr>
              <w:rPr>
                <w:b/>
                <w:sz w:val="22"/>
                <w:szCs w:val="22"/>
                <w:lang w:val="ro-RO" w:eastAsia="ro-RO"/>
              </w:rPr>
            </w:pPr>
          </w:p>
        </w:tc>
        <w:tc>
          <w:tcPr>
            <w:tcW w:w="593" w:type="dxa"/>
          </w:tcPr>
          <w:p w:rsidR="009C290A" w:rsidRPr="00FA466C" w:rsidRDefault="009C290A" w:rsidP="00380E32">
            <w:pPr>
              <w:rPr>
                <w:b/>
                <w:sz w:val="22"/>
                <w:szCs w:val="22"/>
                <w:lang w:val="ro-RO" w:eastAsia="ro-RO"/>
              </w:rPr>
            </w:pPr>
            <w:r w:rsidRPr="00FA466C">
              <w:rPr>
                <w:b/>
                <w:sz w:val="22"/>
                <w:szCs w:val="22"/>
                <w:lang w:val="ro-RO" w:eastAsia="ro-RO"/>
              </w:rPr>
              <w:t>67</w:t>
            </w:r>
          </w:p>
        </w:tc>
        <w:tc>
          <w:tcPr>
            <w:tcW w:w="298" w:type="dxa"/>
          </w:tcPr>
          <w:p w:rsidR="009C290A" w:rsidRPr="00FA466C" w:rsidRDefault="009C290A" w:rsidP="00380E32">
            <w:pPr>
              <w:rPr>
                <w:b/>
                <w:sz w:val="22"/>
                <w:szCs w:val="22"/>
                <w:lang w:val="ro-RO" w:eastAsia="ro-RO"/>
              </w:rPr>
            </w:pPr>
          </w:p>
        </w:tc>
        <w:tc>
          <w:tcPr>
            <w:tcW w:w="565" w:type="dxa"/>
          </w:tcPr>
          <w:p w:rsidR="009C290A" w:rsidRPr="00FA466C" w:rsidRDefault="009C290A" w:rsidP="00380E32">
            <w:pPr>
              <w:rPr>
                <w:b/>
                <w:sz w:val="22"/>
                <w:szCs w:val="22"/>
                <w:lang w:val="ro-RO" w:eastAsia="ro-RO"/>
              </w:rPr>
            </w:pPr>
            <w:r w:rsidRPr="00FA466C">
              <w:rPr>
                <w:b/>
                <w:sz w:val="22"/>
                <w:szCs w:val="22"/>
                <w:lang w:val="ro-RO" w:eastAsia="ro-RO"/>
              </w:rPr>
              <w:t>10</w:t>
            </w:r>
          </w:p>
        </w:tc>
        <w:tc>
          <w:tcPr>
            <w:tcW w:w="1879" w:type="dxa"/>
          </w:tcPr>
          <w:p w:rsidR="009C290A" w:rsidRPr="00FA466C" w:rsidRDefault="009C290A" w:rsidP="00380E32">
            <w:pPr>
              <w:rPr>
                <w:b/>
                <w:sz w:val="22"/>
                <w:szCs w:val="22"/>
                <w:lang w:val="ro-RO" w:eastAsia="ro-RO"/>
              </w:rPr>
            </w:pPr>
          </w:p>
        </w:tc>
      </w:tr>
      <w:tr w:rsidR="009C290A" w:rsidRPr="00FA466C" w:rsidTr="009B42B2">
        <w:trPr>
          <w:jc w:val="center"/>
        </w:trPr>
        <w:tc>
          <w:tcPr>
            <w:tcW w:w="567" w:type="dxa"/>
          </w:tcPr>
          <w:p w:rsidR="009C290A" w:rsidRPr="00FA466C" w:rsidRDefault="009C290A" w:rsidP="00380E32">
            <w:pPr>
              <w:rPr>
                <w:b/>
                <w:sz w:val="22"/>
                <w:szCs w:val="22"/>
                <w:lang w:val="ro-RO" w:eastAsia="ro-RO"/>
              </w:rPr>
            </w:pPr>
            <w:r w:rsidRPr="00FA466C">
              <w:rPr>
                <w:b/>
                <w:sz w:val="22"/>
                <w:szCs w:val="22"/>
                <w:lang w:val="ro-RO" w:eastAsia="ro-RO"/>
              </w:rPr>
              <w:t>35</w:t>
            </w:r>
          </w:p>
        </w:tc>
        <w:tc>
          <w:tcPr>
            <w:tcW w:w="284" w:type="dxa"/>
          </w:tcPr>
          <w:p w:rsidR="009C290A" w:rsidRPr="00FA466C" w:rsidRDefault="009C290A" w:rsidP="00380E32">
            <w:pPr>
              <w:rPr>
                <w:b/>
                <w:sz w:val="22"/>
                <w:szCs w:val="22"/>
                <w:lang w:val="ro-RO" w:eastAsia="ro-RO"/>
              </w:rPr>
            </w:pPr>
          </w:p>
        </w:tc>
        <w:tc>
          <w:tcPr>
            <w:tcW w:w="567" w:type="dxa"/>
          </w:tcPr>
          <w:p w:rsidR="009C290A" w:rsidRPr="00FA466C" w:rsidRDefault="009C290A" w:rsidP="00380E32">
            <w:pPr>
              <w:rPr>
                <w:b/>
                <w:sz w:val="22"/>
                <w:szCs w:val="22"/>
                <w:lang w:val="ro-RO" w:eastAsia="ro-RO"/>
              </w:rPr>
            </w:pPr>
            <w:r w:rsidRPr="00FA466C">
              <w:rPr>
                <w:b/>
                <w:sz w:val="22"/>
                <w:szCs w:val="22"/>
                <w:lang w:val="ro-RO" w:eastAsia="ro-RO"/>
              </w:rPr>
              <w:t>67</w:t>
            </w:r>
          </w:p>
        </w:tc>
        <w:tc>
          <w:tcPr>
            <w:tcW w:w="425" w:type="dxa"/>
          </w:tcPr>
          <w:p w:rsidR="009C290A" w:rsidRPr="00FA466C" w:rsidRDefault="009C290A" w:rsidP="00380E32">
            <w:pPr>
              <w:rPr>
                <w:b/>
                <w:sz w:val="22"/>
                <w:szCs w:val="22"/>
                <w:lang w:val="ro-RO" w:eastAsia="ro-RO"/>
              </w:rPr>
            </w:pPr>
          </w:p>
        </w:tc>
        <w:tc>
          <w:tcPr>
            <w:tcW w:w="709" w:type="dxa"/>
          </w:tcPr>
          <w:p w:rsidR="009C290A" w:rsidRPr="00FA466C" w:rsidRDefault="009C290A" w:rsidP="00380E32">
            <w:pPr>
              <w:rPr>
                <w:b/>
                <w:sz w:val="22"/>
                <w:szCs w:val="22"/>
                <w:lang w:val="ro-RO" w:eastAsia="ro-RO"/>
              </w:rPr>
            </w:pPr>
            <w:r w:rsidRPr="00FA466C">
              <w:rPr>
                <w:b/>
                <w:sz w:val="22"/>
                <w:szCs w:val="22"/>
                <w:lang w:val="ro-RO" w:eastAsia="ro-RO"/>
              </w:rPr>
              <w:t>10</w:t>
            </w:r>
          </w:p>
        </w:tc>
        <w:tc>
          <w:tcPr>
            <w:tcW w:w="1164" w:type="dxa"/>
            <w:tcBorders>
              <w:right w:val="single" w:sz="4" w:space="0" w:color="auto"/>
            </w:tcBorders>
          </w:tcPr>
          <w:p w:rsidR="009C290A" w:rsidRPr="00FA466C" w:rsidRDefault="009C290A" w:rsidP="00380E32">
            <w:pPr>
              <w:jc w:val="right"/>
              <w:rPr>
                <w:b/>
                <w:sz w:val="22"/>
                <w:szCs w:val="22"/>
                <w:lang w:val="ro-RO" w:eastAsia="ro-RO"/>
              </w:rPr>
            </w:pPr>
          </w:p>
        </w:tc>
        <w:tc>
          <w:tcPr>
            <w:tcW w:w="593" w:type="dxa"/>
            <w:tcBorders>
              <w:left w:val="single" w:sz="4" w:space="0" w:color="auto"/>
            </w:tcBorders>
          </w:tcPr>
          <w:p w:rsidR="009C290A" w:rsidRPr="00FA466C" w:rsidRDefault="009C290A" w:rsidP="00380E32">
            <w:pPr>
              <w:rPr>
                <w:b/>
                <w:sz w:val="22"/>
                <w:szCs w:val="22"/>
                <w:lang w:val="ro-RO" w:eastAsia="ro-RO"/>
              </w:rPr>
            </w:pPr>
            <w:r w:rsidRPr="00FA466C">
              <w:rPr>
                <w:b/>
                <w:sz w:val="22"/>
                <w:szCs w:val="22"/>
                <w:lang w:val="ro-RO" w:eastAsia="ro-RO"/>
              </w:rPr>
              <w:t>28</w:t>
            </w:r>
          </w:p>
        </w:tc>
        <w:tc>
          <w:tcPr>
            <w:tcW w:w="298" w:type="dxa"/>
          </w:tcPr>
          <w:p w:rsidR="009C290A" w:rsidRPr="00FA466C" w:rsidRDefault="009C290A" w:rsidP="00380E32">
            <w:pPr>
              <w:rPr>
                <w:b/>
                <w:sz w:val="22"/>
                <w:szCs w:val="22"/>
                <w:lang w:val="ro-RO" w:eastAsia="ro-RO"/>
              </w:rPr>
            </w:pPr>
          </w:p>
        </w:tc>
        <w:tc>
          <w:tcPr>
            <w:tcW w:w="593" w:type="dxa"/>
          </w:tcPr>
          <w:p w:rsidR="009C290A" w:rsidRPr="00FA466C" w:rsidRDefault="009C290A" w:rsidP="00380E32">
            <w:pPr>
              <w:rPr>
                <w:b/>
                <w:sz w:val="22"/>
                <w:szCs w:val="22"/>
                <w:lang w:val="ro-RO" w:eastAsia="ro-RO"/>
              </w:rPr>
            </w:pPr>
            <w:r w:rsidRPr="00FA466C">
              <w:rPr>
                <w:b/>
                <w:sz w:val="22"/>
                <w:szCs w:val="22"/>
                <w:lang w:val="ro-RO" w:eastAsia="ro-RO"/>
              </w:rPr>
              <w:t>18</w:t>
            </w:r>
          </w:p>
        </w:tc>
        <w:tc>
          <w:tcPr>
            <w:tcW w:w="298" w:type="dxa"/>
          </w:tcPr>
          <w:p w:rsidR="009C290A" w:rsidRPr="00FA466C" w:rsidRDefault="009C290A" w:rsidP="00380E32">
            <w:pPr>
              <w:rPr>
                <w:b/>
                <w:sz w:val="22"/>
                <w:szCs w:val="22"/>
                <w:lang w:val="ro-RO" w:eastAsia="ro-RO"/>
              </w:rPr>
            </w:pPr>
          </w:p>
        </w:tc>
        <w:tc>
          <w:tcPr>
            <w:tcW w:w="565" w:type="dxa"/>
          </w:tcPr>
          <w:p w:rsidR="009C290A" w:rsidRPr="00FA466C" w:rsidRDefault="009C290A" w:rsidP="00380E32">
            <w:pPr>
              <w:rPr>
                <w:b/>
                <w:sz w:val="22"/>
                <w:szCs w:val="22"/>
                <w:lang w:val="ro-RO" w:eastAsia="ro-RO"/>
              </w:rPr>
            </w:pPr>
            <w:r w:rsidRPr="00FA466C">
              <w:rPr>
                <w:b/>
                <w:sz w:val="22"/>
                <w:szCs w:val="22"/>
                <w:lang w:val="ro-RO" w:eastAsia="ro-RO"/>
              </w:rPr>
              <w:t>97</w:t>
            </w:r>
          </w:p>
        </w:tc>
        <w:tc>
          <w:tcPr>
            <w:tcW w:w="1879" w:type="dxa"/>
          </w:tcPr>
          <w:p w:rsidR="009C290A" w:rsidRPr="00FA466C" w:rsidRDefault="009C290A" w:rsidP="00380E32">
            <w:pPr>
              <w:rPr>
                <w:b/>
                <w:sz w:val="22"/>
                <w:szCs w:val="22"/>
                <w:lang w:val="ro-RO" w:eastAsia="ro-RO"/>
              </w:rPr>
            </w:pPr>
          </w:p>
        </w:tc>
      </w:tr>
      <w:tr w:rsidR="009C290A" w:rsidRPr="00FA466C" w:rsidTr="009B42B2">
        <w:trPr>
          <w:jc w:val="center"/>
        </w:trPr>
        <w:tc>
          <w:tcPr>
            <w:tcW w:w="567" w:type="dxa"/>
          </w:tcPr>
          <w:p w:rsidR="009C290A" w:rsidRPr="00FA466C" w:rsidRDefault="009C290A" w:rsidP="00380E32">
            <w:pPr>
              <w:rPr>
                <w:b/>
                <w:sz w:val="22"/>
                <w:szCs w:val="22"/>
                <w:lang w:val="ro-RO" w:eastAsia="ro-RO"/>
              </w:rPr>
            </w:pPr>
            <w:r w:rsidRPr="00FA466C">
              <w:rPr>
                <w:b/>
                <w:sz w:val="22"/>
                <w:szCs w:val="22"/>
                <w:lang w:val="ro-RO" w:eastAsia="ro-RO"/>
              </w:rPr>
              <w:t>28</w:t>
            </w:r>
          </w:p>
        </w:tc>
        <w:tc>
          <w:tcPr>
            <w:tcW w:w="284" w:type="dxa"/>
          </w:tcPr>
          <w:p w:rsidR="009C290A" w:rsidRPr="00FA466C" w:rsidRDefault="009C290A" w:rsidP="00380E32">
            <w:pPr>
              <w:rPr>
                <w:b/>
                <w:sz w:val="22"/>
                <w:szCs w:val="22"/>
                <w:lang w:val="ro-RO" w:eastAsia="ro-RO"/>
              </w:rPr>
            </w:pPr>
          </w:p>
        </w:tc>
        <w:tc>
          <w:tcPr>
            <w:tcW w:w="567" w:type="dxa"/>
          </w:tcPr>
          <w:p w:rsidR="009C290A" w:rsidRPr="00FA466C" w:rsidRDefault="009C290A" w:rsidP="00380E32">
            <w:pPr>
              <w:rPr>
                <w:b/>
                <w:sz w:val="22"/>
                <w:szCs w:val="22"/>
                <w:lang w:val="ro-RO" w:eastAsia="ro-RO"/>
              </w:rPr>
            </w:pPr>
            <w:r w:rsidRPr="00FA466C">
              <w:rPr>
                <w:b/>
                <w:sz w:val="22"/>
                <w:szCs w:val="22"/>
                <w:lang w:val="ro-RO" w:eastAsia="ro-RO"/>
              </w:rPr>
              <w:t>18</w:t>
            </w:r>
          </w:p>
        </w:tc>
        <w:tc>
          <w:tcPr>
            <w:tcW w:w="425" w:type="dxa"/>
          </w:tcPr>
          <w:p w:rsidR="009C290A" w:rsidRPr="00FA466C" w:rsidRDefault="009C290A" w:rsidP="00380E32">
            <w:pPr>
              <w:rPr>
                <w:b/>
                <w:sz w:val="22"/>
                <w:szCs w:val="22"/>
                <w:lang w:val="ro-RO" w:eastAsia="ro-RO"/>
              </w:rPr>
            </w:pPr>
          </w:p>
        </w:tc>
        <w:tc>
          <w:tcPr>
            <w:tcW w:w="709" w:type="dxa"/>
          </w:tcPr>
          <w:p w:rsidR="009C290A" w:rsidRPr="00FA466C" w:rsidRDefault="009C290A" w:rsidP="00380E32">
            <w:pPr>
              <w:rPr>
                <w:b/>
                <w:sz w:val="22"/>
                <w:szCs w:val="22"/>
                <w:lang w:val="ro-RO" w:eastAsia="ro-RO"/>
              </w:rPr>
            </w:pPr>
            <w:r w:rsidRPr="00FA466C">
              <w:rPr>
                <w:b/>
                <w:sz w:val="22"/>
                <w:szCs w:val="22"/>
                <w:lang w:val="ro-RO" w:eastAsia="ro-RO"/>
              </w:rPr>
              <w:t>97</w:t>
            </w:r>
          </w:p>
        </w:tc>
        <w:tc>
          <w:tcPr>
            <w:tcW w:w="1164" w:type="dxa"/>
            <w:tcBorders>
              <w:right w:val="single" w:sz="4" w:space="0" w:color="auto"/>
            </w:tcBorders>
          </w:tcPr>
          <w:p w:rsidR="009C290A" w:rsidRPr="00FA466C" w:rsidRDefault="009C290A" w:rsidP="00380E32">
            <w:pPr>
              <w:jc w:val="right"/>
              <w:rPr>
                <w:b/>
                <w:sz w:val="22"/>
                <w:szCs w:val="22"/>
                <w:lang w:val="ro-RO" w:eastAsia="ro-RO"/>
              </w:rPr>
            </w:pPr>
          </w:p>
        </w:tc>
        <w:tc>
          <w:tcPr>
            <w:tcW w:w="593" w:type="dxa"/>
            <w:tcBorders>
              <w:left w:val="single" w:sz="4" w:space="0" w:color="auto"/>
            </w:tcBorders>
          </w:tcPr>
          <w:p w:rsidR="009C290A" w:rsidRPr="00FA466C" w:rsidRDefault="009C290A" w:rsidP="00380E32">
            <w:pPr>
              <w:rPr>
                <w:b/>
                <w:sz w:val="22"/>
                <w:szCs w:val="22"/>
                <w:lang w:val="ro-RO" w:eastAsia="ro-RO"/>
              </w:rPr>
            </w:pPr>
          </w:p>
        </w:tc>
        <w:tc>
          <w:tcPr>
            <w:tcW w:w="298" w:type="dxa"/>
          </w:tcPr>
          <w:p w:rsidR="009C290A" w:rsidRPr="00FA466C" w:rsidRDefault="009C290A" w:rsidP="00380E32">
            <w:pPr>
              <w:rPr>
                <w:b/>
                <w:sz w:val="22"/>
                <w:szCs w:val="22"/>
                <w:lang w:val="ro-RO" w:eastAsia="ro-RO"/>
              </w:rPr>
            </w:pPr>
          </w:p>
        </w:tc>
        <w:tc>
          <w:tcPr>
            <w:tcW w:w="593" w:type="dxa"/>
          </w:tcPr>
          <w:p w:rsidR="009C290A" w:rsidRPr="00FA466C" w:rsidRDefault="009C290A" w:rsidP="00380E32">
            <w:pPr>
              <w:rPr>
                <w:b/>
                <w:sz w:val="22"/>
                <w:szCs w:val="22"/>
                <w:lang w:val="ro-RO" w:eastAsia="ro-RO"/>
              </w:rPr>
            </w:pPr>
          </w:p>
        </w:tc>
        <w:tc>
          <w:tcPr>
            <w:tcW w:w="298" w:type="dxa"/>
          </w:tcPr>
          <w:p w:rsidR="009C290A" w:rsidRPr="00FA466C" w:rsidRDefault="009C290A" w:rsidP="00380E32">
            <w:pPr>
              <w:rPr>
                <w:b/>
                <w:sz w:val="22"/>
                <w:szCs w:val="22"/>
                <w:lang w:val="ro-RO" w:eastAsia="ro-RO"/>
              </w:rPr>
            </w:pPr>
          </w:p>
        </w:tc>
        <w:tc>
          <w:tcPr>
            <w:tcW w:w="565" w:type="dxa"/>
          </w:tcPr>
          <w:p w:rsidR="009C290A" w:rsidRPr="00FA466C" w:rsidRDefault="009C290A" w:rsidP="00380E32">
            <w:pPr>
              <w:rPr>
                <w:b/>
                <w:sz w:val="22"/>
                <w:szCs w:val="22"/>
                <w:lang w:val="ro-RO" w:eastAsia="ro-RO"/>
              </w:rPr>
            </w:pPr>
          </w:p>
        </w:tc>
        <w:tc>
          <w:tcPr>
            <w:tcW w:w="1879" w:type="dxa"/>
          </w:tcPr>
          <w:p w:rsidR="009C290A" w:rsidRPr="00FA466C" w:rsidRDefault="009C290A" w:rsidP="00380E32">
            <w:pPr>
              <w:rPr>
                <w:b/>
                <w:sz w:val="22"/>
                <w:szCs w:val="22"/>
                <w:lang w:val="ro-RO" w:eastAsia="ro-RO"/>
              </w:rPr>
            </w:pPr>
          </w:p>
        </w:tc>
      </w:tr>
      <w:tr w:rsidR="009C290A" w:rsidRPr="00FA466C" w:rsidTr="009B42B2">
        <w:trPr>
          <w:jc w:val="center"/>
        </w:trPr>
        <w:tc>
          <w:tcPr>
            <w:tcW w:w="567" w:type="dxa"/>
          </w:tcPr>
          <w:p w:rsidR="009C290A" w:rsidRPr="00FA466C" w:rsidRDefault="009C290A" w:rsidP="00380E32">
            <w:pPr>
              <w:rPr>
                <w:b/>
                <w:sz w:val="22"/>
                <w:szCs w:val="22"/>
                <w:lang w:val="ro-RO" w:eastAsia="ro-RO"/>
              </w:rPr>
            </w:pPr>
          </w:p>
        </w:tc>
        <w:tc>
          <w:tcPr>
            <w:tcW w:w="284" w:type="dxa"/>
          </w:tcPr>
          <w:p w:rsidR="009C290A" w:rsidRPr="00FA466C" w:rsidRDefault="009C290A" w:rsidP="00380E32">
            <w:pPr>
              <w:rPr>
                <w:b/>
                <w:sz w:val="22"/>
                <w:szCs w:val="22"/>
                <w:lang w:val="ro-RO" w:eastAsia="ro-RO"/>
              </w:rPr>
            </w:pPr>
          </w:p>
        </w:tc>
        <w:tc>
          <w:tcPr>
            <w:tcW w:w="567" w:type="dxa"/>
          </w:tcPr>
          <w:p w:rsidR="009C290A" w:rsidRPr="00FA466C" w:rsidRDefault="009C290A" w:rsidP="00380E32">
            <w:pPr>
              <w:rPr>
                <w:b/>
                <w:sz w:val="22"/>
                <w:szCs w:val="22"/>
                <w:lang w:val="ro-RO" w:eastAsia="ro-RO"/>
              </w:rPr>
            </w:pPr>
          </w:p>
        </w:tc>
        <w:tc>
          <w:tcPr>
            <w:tcW w:w="425" w:type="dxa"/>
          </w:tcPr>
          <w:p w:rsidR="009C290A" w:rsidRPr="00FA466C" w:rsidRDefault="009C290A" w:rsidP="00380E32">
            <w:pPr>
              <w:rPr>
                <w:b/>
                <w:sz w:val="22"/>
                <w:szCs w:val="22"/>
                <w:lang w:val="ro-RO" w:eastAsia="ro-RO"/>
              </w:rPr>
            </w:pPr>
          </w:p>
        </w:tc>
        <w:tc>
          <w:tcPr>
            <w:tcW w:w="709" w:type="dxa"/>
          </w:tcPr>
          <w:p w:rsidR="009C290A" w:rsidRPr="00FA466C" w:rsidRDefault="009C290A" w:rsidP="00380E32">
            <w:pPr>
              <w:rPr>
                <w:b/>
                <w:sz w:val="22"/>
                <w:szCs w:val="22"/>
                <w:lang w:val="ro-RO" w:eastAsia="ro-RO"/>
              </w:rPr>
            </w:pPr>
          </w:p>
        </w:tc>
        <w:tc>
          <w:tcPr>
            <w:tcW w:w="1164" w:type="dxa"/>
            <w:tcBorders>
              <w:right w:val="single" w:sz="4" w:space="0" w:color="auto"/>
            </w:tcBorders>
          </w:tcPr>
          <w:p w:rsidR="009C290A" w:rsidRPr="00FA466C" w:rsidRDefault="009C290A" w:rsidP="00380E32">
            <w:pPr>
              <w:jc w:val="right"/>
              <w:rPr>
                <w:b/>
                <w:sz w:val="22"/>
                <w:szCs w:val="22"/>
                <w:lang w:val="ro-RO" w:eastAsia="ro-RO"/>
              </w:rPr>
            </w:pPr>
            <w:r w:rsidRPr="00FA466C">
              <w:rPr>
                <w:b/>
                <w:sz w:val="22"/>
                <w:szCs w:val="22"/>
                <w:lang w:val="ro-RO" w:eastAsia="ro-RO"/>
              </w:rPr>
              <w:t>b)</w:t>
            </w:r>
          </w:p>
        </w:tc>
        <w:tc>
          <w:tcPr>
            <w:tcW w:w="4226" w:type="dxa"/>
            <w:gridSpan w:val="6"/>
            <w:tcBorders>
              <w:left w:val="single" w:sz="4" w:space="0" w:color="auto"/>
            </w:tcBorders>
          </w:tcPr>
          <w:p w:rsidR="009C290A" w:rsidRPr="00FA466C" w:rsidRDefault="009C290A" w:rsidP="00380E32">
            <w:pPr>
              <w:pStyle w:val="Textsimplu"/>
              <w:rPr>
                <w:rFonts w:ascii="Times New Roman" w:hAnsi="Times New Roman" w:cs="Times New Roman"/>
                <w:b/>
                <w:sz w:val="22"/>
                <w:szCs w:val="22"/>
                <w:lang w:val="ro-RO" w:eastAsia="ro-RO"/>
              </w:rPr>
            </w:pPr>
            <w:r w:rsidRPr="00FA466C">
              <w:rPr>
                <w:rFonts w:ascii="Times New Roman" w:hAnsi="Times New Roman" w:cs="Times New Roman"/>
                <w:b/>
                <w:sz w:val="22"/>
                <w:szCs w:val="22"/>
                <w:lang w:val="ro-RO" w:eastAsia="ro-RO"/>
              </w:rPr>
              <w:t>119</w:t>
            </w:r>
          </w:p>
        </w:tc>
      </w:tr>
      <w:tr w:rsidR="009C290A" w:rsidRPr="00FA466C" w:rsidTr="009B42B2">
        <w:trPr>
          <w:jc w:val="center"/>
        </w:trPr>
        <w:tc>
          <w:tcPr>
            <w:tcW w:w="567" w:type="dxa"/>
          </w:tcPr>
          <w:p w:rsidR="009C290A" w:rsidRPr="00FA466C" w:rsidRDefault="009C290A" w:rsidP="00380E32">
            <w:pPr>
              <w:rPr>
                <w:b/>
                <w:sz w:val="22"/>
                <w:szCs w:val="22"/>
                <w:lang w:val="ro-RO" w:eastAsia="ro-RO"/>
              </w:rPr>
            </w:pPr>
          </w:p>
        </w:tc>
        <w:tc>
          <w:tcPr>
            <w:tcW w:w="284" w:type="dxa"/>
          </w:tcPr>
          <w:p w:rsidR="009C290A" w:rsidRPr="00FA466C" w:rsidRDefault="009C290A" w:rsidP="00380E32">
            <w:pPr>
              <w:rPr>
                <w:b/>
                <w:sz w:val="22"/>
                <w:szCs w:val="22"/>
                <w:lang w:val="ro-RO" w:eastAsia="ro-RO"/>
              </w:rPr>
            </w:pPr>
          </w:p>
        </w:tc>
        <w:tc>
          <w:tcPr>
            <w:tcW w:w="567" w:type="dxa"/>
          </w:tcPr>
          <w:p w:rsidR="009C290A" w:rsidRPr="00FA466C" w:rsidRDefault="009C290A" w:rsidP="00380E32">
            <w:pPr>
              <w:rPr>
                <w:b/>
                <w:sz w:val="22"/>
                <w:szCs w:val="22"/>
                <w:lang w:val="ro-RO" w:eastAsia="ro-RO"/>
              </w:rPr>
            </w:pPr>
          </w:p>
        </w:tc>
        <w:tc>
          <w:tcPr>
            <w:tcW w:w="425" w:type="dxa"/>
          </w:tcPr>
          <w:p w:rsidR="009C290A" w:rsidRPr="00FA466C" w:rsidRDefault="009C290A" w:rsidP="00380E32">
            <w:pPr>
              <w:rPr>
                <w:b/>
                <w:sz w:val="22"/>
                <w:szCs w:val="22"/>
                <w:lang w:val="ro-RO" w:eastAsia="ro-RO"/>
              </w:rPr>
            </w:pPr>
          </w:p>
        </w:tc>
        <w:tc>
          <w:tcPr>
            <w:tcW w:w="709" w:type="dxa"/>
          </w:tcPr>
          <w:p w:rsidR="009C290A" w:rsidRPr="00FA466C" w:rsidRDefault="009C290A" w:rsidP="00380E32">
            <w:pPr>
              <w:rPr>
                <w:b/>
                <w:sz w:val="22"/>
                <w:szCs w:val="22"/>
                <w:lang w:val="ro-RO" w:eastAsia="ro-RO"/>
              </w:rPr>
            </w:pPr>
          </w:p>
        </w:tc>
        <w:tc>
          <w:tcPr>
            <w:tcW w:w="1164" w:type="dxa"/>
            <w:tcBorders>
              <w:right w:val="single" w:sz="4" w:space="0" w:color="auto"/>
            </w:tcBorders>
          </w:tcPr>
          <w:p w:rsidR="009C290A" w:rsidRPr="00FA466C" w:rsidRDefault="009C290A" w:rsidP="00380E32">
            <w:pPr>
              <w:jc w:val="right"/>
              <w:rPr>
                <w:b/>
                <w:sz w:val="22"/>
                <w:szCs w:val="22"/>
                <w:lang w:val="ro-RO" w:eastAsia="ro-RO"/>
              </w:rPr>
            </w:pPr>
          </w:p>
        </w:tc>
        <w:tc>
          <w:tcPr>
            <w:tcW w:w="593" w:type="dxa"/>
            <w:tcBorders>
              <w:left w:val="single" w:sz="4" w:space="0" w:color="auto"/>
            </w:tcBorders>
          </w:tcPr>
          <w:p w:rsidR="009C290A" w:rsidRPr="00FA466C" w:rsidRDefault="009C290A" w:rsidP="00380E32">
            <w:pPr>
              <w:pStyle w:val="Textsimplu"/>
              <w:rPr>
                <w:rFonts w:ascii="Times New Roman" w:hAnsi="Times New Roman" w:cs="Times New Roman"/>
                <w:b/>
                <w:sz w:val="22"/>
                <w:szCs w:val="22"/>
                <w:lang w:val="ro-RO" w:eastAsia="ro-RO"/>
              </w:rPr>
            </w:pPr>
          </w:p>
        </w:tc>
        <w:tc>
          <w:tcPr>
            <w:tcW w:w="298" w:type="dxa"/>
          </w:tcPr>
          <w:p w:rsidR="009C290A" w:rsidRPr="00FA466C" w:rsidRDefault="009C290A" w:rsidP="00380E32">
            <w:pPr>
              <w:pStyle w:val="Textsimplu"/>
              <w:rPr>
                <w:rFonts w:ascii="Times New Roman" w:hAnsi="Times New Roman" w:cs="Times New Roman"/>
                <w:b/>
                <w:sz w:val="22"/>
                <w:szCs w:val="22"/>
                <w:lang w:val="ro-RO" w:eastAsia="ro-RO"/>
              </w:rPr>
            </w:pPr>
          </w:p>
        </w:tc>
        <w:tc>
          <w:tcPr>
            <w:tcW w:w="593" w:type="dxa"/>
          </w:tcPr>
          <w:p w:rsidR="009C290A" w:rsidRPr="00FA466C" w:rsidRDefault="009C290A" w:rsidP="00380E32">
            <w:pPr>
              <w:pStyle w:val="Textsimplu"/>
              <w:rPr>
                <w:rFonts w:ascii="Times New Roman" w:hAnsi="Times New Roman" w:cs="Times New Roman"/>
                <w:b/>
                <w:sz w:val="22"/>
                <w:szCs w:val="22"/>
                <w:lang w:val="ro-RO" w:eastAsia="ro-RO"/>
              </w:rPr>
            </w:pPr>
          </w:p>
        </w:tc>
        <w:tc>
          <w:tcPr>
            <w:tcW w:w="298" w:type="dxa"/>
          </w:tcPr>
          <w:p w:rsidR="009C290A" w:rsidRPr="00FA466C" w:rsidRDefault="009C290A" w:rsidP="00380E32">
            <w:pPr>
              <w:rPr>
                <w:b/>
                <w:sz w:val="22"/>
                <w:szCs w:val="22"/>
                <w:lang w:val="ro-RO" w:eastAsia="ro-RO"/>
              </w:rPr>
            </w:pPr>
          </w:p>
        </w:tc>
        <w:tc>
          <w:tcPr>
            <w:tcW w:w="565" w:type="dxa"/>
          </w:tcPr>
          <w:p w:rsidR="009C290A" w:rsidRPr="00FA466C" w:rsidRDefault="009C290A" w:rsidP="00380E32">
            <w:pPr>
              <w:rPr>
                <w:b/>
                <w:sz w:val="22"/>
                <w:szCs w:val="22"/>
                <w:lang w:val="ro-RO" w:eastAsia="ro-RO"/>
              </w:rPr>
            </w:pPr>
          </w:p>
        </w:tc>
        <w:tc>
          <w:tcPr>
            <w:tcW w:w="1879" w:type="dxa"/>
          </w:tcPr>
          <w:p w:rsidR="009C290A" w:rsidRPr="00FA466C" w:rsidRDefault="009C290A" w:rsidP="00380E32">
            <w:pPr>
              <w:rPr>
                <w:b/>
                <w:sz w:val="22"/>
                <w:szCs w:val="22"/>
                <w:lang w:val="ro-RO" w:eastAsia="ro-RO"/>
              </w:rPr>
            </w:pPr>
          </w:p>
        </w:tc>
      </w:tr>
      <w:tr w:rsidR="009C290A" w:rsidRPr="00FA466C" w:rsidTr="009B42B2">
        <w:trPr>
          <w:jc w:val="center"/>
        </w:trPr>
        <w:tc>
          <w:tcPr>
            <w:tcW w:w="567" w:type="dxa"/>
          </w:tcPr>
          <w:p w:rsidR="009C290A" w:rsidRPr="00FA466C" w:rsidRDefault="009C290A" w:rsidP="00380E32">
            <w:pPr>
              <w:rPr>
                <w:b/>
                <w:sz w:val="22"/>
                <w:szCs w:val="22"/>
                <w:lang w:val="ro-RO" w:eastAsia="ro-RO"/>
              </w:rPr>
            </w:pPr>
          </w:p>
        </w:tc>
        <w:tc>
          <w:tcPr>
            <w:tcW w:w="284" w:type="dxa"/>
          </w:tcPr>
          <w:p w:rsidR="009C290A" w:rsidRPr="00FA466C" w:rsidRDefault="009C290A" w:rsidP="00380E32">
            <w:pPr>
              <w:rPr>
                <w:b/>
                <w:sz w:val="22"/>
                <w:szCs w:val="22"/>
                <w:lang w:val="ro-RO" w:eastAsia="ro-RO"/>
              </w:rPr>
            </w:pPr>
          </w:p>
        </w:tc>
        <w:tc>
          <w:tcPr>
            <w:tcW w:w="567" w:type="dxa"/>
          </w:tcPr>
          <w:p w:rsidR="009C290A" w:rsidRPr="00FA466C" w:rsidRDefault="009C290A" w:rsidP="00380E32">
            <w:pPr>
              <w:rPr>
                <w:b/>
                <w:sz w:val="22"/>
                <w:szCs w:val="22"/>
                <w:lang w:val="ro-RO" w:eastAsia="ro-RO"/>
              </w:rPr>
            </w:pPr>
          </w:p>
        </w:tc>
        <w:tc>
          <w:tcPr>
            <w:tcW w:w="425" w:type="dxa"/>
          </w:tcPr>
          <w:p w:rsidR="009C290A" w:rsidRPr="00FA466C" w:rsidRDefault="009C290A" w:rsidP="00380E32">
            <w:pPr>
              <w:rPr>
                <w:b/>
                <w:sz w:val="22"/>
                <w:szCs w:val="22"/>
                <w:lang w:val="ro-RO" w:eastAsia="ro-RO"/>
              </w:rPr>
            </w:pPr>
          </w:p>
        </w:tc>
        <w:tc>
          <w:tcPr>
            <w:tcW w:w="709" w:type="dxa"/>
          </w:tcPr>
          <w:p w:rsidR="009C290A" w:rsidRPr="00FA466C" w:rsidRDefault="009C290A" w:rsidP="00380E32">
            <w:pPr>
              <w:rPr>
                <w:b/>
                <w:sz w:val="22"/>
                <w:szCs w:val="22"/>
                <w:lang w:val="ro-RO" w:eastAsia="ro-RO"/>
              </w:rPr>
            </w:pPr>
          </w:p>
        </w:tc>
        <w:tc>
          <w:tcPr>
            <w:tcW w:w="1164" w:type="dxa"/>
            <w:tcBorders>
              <w:right w:val="single" w:sz="4" w:space="0" w:color="auto"/>
            </w:tcBorders>
          </w:tcPr>
          <w:p w:rsidR="009C290A" w:rsidRPr="00FA466C" w:rsidRDefault="009C290A" w:rsidP="00380E32">
            <w:pPr>
              <w:jc w:val="right"/>
              <w:rPr>
                <w:b/>
                <w:sz w:val="22"/>
                <w:szCs w:val="22"/>
                <w:lang w:val="ro-RO" w:eastAsia="ro-RO"/>
              </w:rPr>
            </w:pPr>
          </w:p>
        </w:tc>
        <w:tc>
          <w:tcPr>
            <w:tcW w:w="4226" w:type="dxa"/>
            <w:gridSpan w:val="6"/>
            <w:tcBorders>
              <w:left w:val="single" w:sz="4" w:space="0" w:color="auto"/>
            </w:tcBorders>
          </w:tcPr>
          <w:p w:rsidR="009C290A" w:rsidRPr="00FA466C" w:rsidRDefault="009C290A" w:rsidP="00380E32">
            <w:pPr>
              <w:rPr>
                <w:b/>
                <w:sz w:val="22"/>
                <w:szCs w:val="22"/>
                <w:lang w:val="ro-RO" w:eastAsia="ro-RO"/>
              </w:rPr>
            </w:pPr>
            <w:r w:rsidRPr="00FA466C">
              <w:rPr>
                <w:sz w:val="22"/>
                <w:szCs w:val="22"/>
                <w:lang w:val="ro-RO"/>
              </w:rPr>
              <w:t xml:space="preserve">Fişierul </w:t>
            </w:r>
            <w:r w:rsidRPr="00FA466C">
              <w:rPr>
                <w:b/>
                <w:sz w:val="22"/>
                <w:szCs w:val="22"/>
                <w:lang w:val="ro-RO"/>
              </w:rPr>
              <w:t xml:space="preserve">atestat.out </w:t>
            </w:r>
            <w:r w:rsidRPr="00FA466C">
              <w:rPr>
                <w:sz w:val="22"/>
                <w:szCs w:val="22"/>
                <w:lang w:val="ro-RO"/>
              </w:rPr>
              <w:t>conţine:</w:t>
            </w:r>
          </w:p>
        </w:tc>
      </w:tr>
      <w:tr w:rsidR="009C290A" w:rsidRPr="00FA466C" w:rsidTr="009B42B2">
        <w:trPr>
          <w:jc w:val="center"/>
        </w:trPr>
        <w:tc>
          <w:tcPr>
            <w:tcW w:w="567" w:type="dxa"/>
          </w:tcPr>
          <w:p w:rsidR="009C290A" w:rsidRPr="00FA466C" w:rsidRDefault="009C290A" w:rsidP="00380E32">
            <w:pPr>
              <w:rPr>
                <w:b/>
                <w:sz w:val="22"/>
                <w:szCs w:val="22"/>
                <w:lang w:val="ro-RO" w:eastAsia="ro-RO"/>
              </w:rPr>
            </w:pPr>
          </w:p>
        </w:tc>
        <w:tc>
          <w:tcPr>
            <w:tcW w:w="284" w:type="dxa"/>
          </w:tcPr>
          <w:p w:rsidR="009C290A" w:rsidRPr="00FA466C" w:rsidRDefault="009C290A" w:rsidP="00380E32">
            <w:pPr>
              <w:rPr>
                <w:b/>
                <w:sz w:val="22"/>
                <w:szCs w:val="22"/>
                <w:lang w:val="ro-RO" w:eastAsia="ro-RO"/>
              </w:rPr>
            </w:pPr>
          </w:p>
        </w:tc>
        <w:tc>
          <w:tcPr>
            <w:tcW w:w="567" w:type="dxa"/>
          </w:tcPr>
          <w:p w:rsidR="009C290A" w:rsidRPr="00FA466C" w:rsidRDefault="009C290A" w:rsidP="00380E32">
            <w:pPr>
              <w:rPr>
                <w:b/>
                <w:sz w:val="22"/>
                <w:szCs w:val="22"/>
                <w:lang w:val="ro-RO" w:eastAsia="ro-RO"/>
              </w:rPr>
            </w:pPr>
          </w:p>
        </w:tc>
        <w:tc>
          <w:tcPr>
            <w:tcW w:w="425" w:type="dxa"/>
          </w:tcPr>
          <w:p w:rsidR="009C290A" w:rsidRPr="00FA466C" w:rsidRDefault="009C290A" w:rsidP="00380E32">
            <w:pPr>
              <w:rPr>
                <w:b/>
                <w:sz w:val="22"/>
                <w:szCs w:val="22"/>
                <w:lang w:val="ro-RO" w:eastAsia="ro-RO"/>
              </w:rPr>
            </w:pPr>
          </w:p>
        </w:tc>
        <w:tc>
          <w:tcPr>
            <w:tcW w:w="709" w:type="dxa"/>
          </w:tcPr>
          <w:p w:rsidR="009C290A" w:rsidRPr="00FA466C" w:rsidRDefault="009C290A" w:rsidP="00380E32">
            <w:pPr>
              <w:rPr>
                <w:b/>
                <w:sz w:val="22"/>
                <w:szCs w:val="22"/>
                <w:lang w:val="ro-RO" w:eastAsia="ro-RO"/>
              </w:rPr>
            </w:pPr>
          </w:p>
        </w:tc>
        <w:tc>
          <w:tcPr>
            <w:tcW w:w="1164" w:type="dxa"/>
            <w:tcBorders>
              <w:right w:val="single" w:sz="4" w:space="0" w:color="auto"/>
            </w:tcBorders>
          </w:tcPr>
          <w:p w:rsidR="009C290A" w:rsidRPr="00FA466C" w:rsidRDefault="009C290A" w:rsidP="00380E32">
            <w:pPr>
              <w:jc w:val="right"/>
              <w:rPr>
                <w:sz w:val="22"/>
                <w:szCs w:val="22"/>
                <w:lang w:val="ro-RO" w:eastAsia="ro-RO"/>
              </w:rPr>
            </w:pPr>
            <w:r w:rsidRPr="00FA466C">
              <w:rPr>
                <w:b/>
                <w:sz w:val="22"/>
                <w:szCs w:val="22"/>
                <w:lang w:val="ro-RO" w:eastAsia="ro-RO"/>
              </w:rPr>
              <w:t>c)</w:t>
            </w:r>
          </w:p>
        </w:tc>
        <w:tc>
          <w:tcPr>
            <w:tcW w:w="4226" w:type="dxa"/>
            <w:gridSpan w:val="6"/>
            <w:tcBorders>
              <w:left w:val="single" w:sz="4" w:space="0" w:color="auto"/>
            </w:tcBorders>
          </w:tcPr>
          <w:p w:rsidR="009C290A" w:rsidRPr="00FA466C" w:rsidRDefault="009C290A" w:rsidP="00380E32">
            <w:pPr>
              <w:pStyle w:val="Textsimplu"/>
              <w:rPr>
                <w:rFonts w:ascii="Times New Roman" w:hAnsi="Times New Roman" w:cs="Times New Roman"/>
                <w:b/>
                <w:sz w:val="22"/>
                <w:szCs w:val="22"/>
                <w:lang w:val="ro-RO" w:eastAsia="ro-RO"/>
              </w:rPr>
            </w:pPr>
            <w:r w:rsidRPr="00FA466C">
              <w:rPr>
                <w:rFonts w:ascii="Times New Roman" w:hAnsi="Times New Roman" w:cs="Times New Roman"/>
                <w:b/>
                <w:sz w:val="22"/>
                <w:szCs w:val="22"/>
                <w:lang w:val="ro-RO" w:eastAsia="ro-RO"/>
              </w:rPr>
              <w:t xml:space="preserve">28 </w:t>
            </w:r>
          </w:p>
        </w:tc>
      </w:tr>
    </w:tbl>
    <w:p w:rsidR="009C290A" w:rsidRPr="00FA466C" w:rsidRDefault="009C290A" w:rsidP="00380E32">
      <w:pPr>
        <w:rPr>
          <w:b/>
          <w:sz w:val="22"/>
          <w:szCs w:val="22"/>
          <w:lang w:val="ro-RO"/>
        </w:rPr>
      </w:pPr>
    </w:p>
    <w:p w:rsidR="009C290A" w:rsidRPr="00FA466C" w:rsidRDefault="009C290A" w:rsidP="00380E32">
      <w:pPr>
        <w:rPr>
          <w:b/>
          <w:sz w:val="22"/>
          <w:szCs w:val="22"/>
          <w:lang w:val="ro-RO"/>
        </w:rPr>
      </w:pPr>
    </w:p>
    <w:p w:rsidR="009C290A" w:rsidRPr="001C70E6" w:rsidRDefault="009C290A" w:rsidP="001C70E6">
      <w:pPr>
        <w:pBdr>
          <w:top w:val="single" w:sz="12" w:space="1" w:color="auto"/>
        </w:pBdr>
        <w:autoSpaceDE w:val="0"/>
        <w:autoSpaceDN w:val="0"/>
        <w:adjustRightInd w:val="0"/>
        <w:jc w:val="both"/>
        <w:rPr>
          <w:b/>
          <w:bCs/>
          <w:i/>
          <w:iCs/>
          <w:sz w:val="22"/>
          <w:szCs w:val="22"/>
          <w:lang w:val="ro-RO"/>
        </w:rPr>
      </w:pPr>
      <w:r w:rsidRPr="001C70E6">
        <w:rPr>
          <w:b/>
          <w:bCs/>
          <w:i/>
          <w:iCs/>
          <w:sz w:val="22"/>
          <w:szCs w:val="22"/>
          <w:lang w:val="ro-RO"/>
        </w:rPr>
        <w:t>Subiectul nr. 14</w:t>
      </w:r>
    </w:p>
    <w:p w:rsidR="001C70E6" w:rsidRDefault="001C70E6" w:rsidP="001C70E6">
      <w:pPr>
        <w:jc w:val="both"/>
        <w:rPr>
          <w:sz w:val="22"/>
          <w:szCs w:val="22"/>
          <w:lang w:val="ro-RO"/>
        </w:rPr>
      </w:pPr>
    </w:p>
    <w:p w:rsidR="009C290A" w:rsidRPr="00FA466C" w:rsidRDefault="009C290A" w:rsidP="001C70E6">
      <w:pPr>
        <w:jc w:val="both"/>
        <w:rPr>
          <w:sz w:val="22"/>
          <w:szCs w:val="22"/>
          <w:lang w:val="ro-RO"/>
        </w:rPr>
      </w:pPr>
      <w:r w:rsidRPr="00FA466C">
        <w:rPr>
          <w:sz w:val="22"/>
          <w:szCs w:val="22"/>
          <w:lang w:val="ro-RO"/>
        </w:rPr>
        <w:t xml:space="preserve">Fişierul </w:t>
      </w:r>
      <w:r w:rsidRPr="00FA466C">
        <w:rPr>
          <w:b/>
          <w:sz w:val="22"/>
          <w:szCs w:val="22"/>
          <w:lang w:val="ro-RO"/>
        </w:rPr>
        <w:t>atestat.in</w:t>
      </w:r>
      <w:r w:rsidRPr="00FA466C">
        <w:rPr>
          <w:sz w:val="22"/>
          <w:szCs w:val="22"/>
          <w:lang w:val="ro-RO"/>
        </w:rPr>
        <w:t xml:space="preserve"> conţine pe prima linie numărul </w:t>
      </w:r>
      <w:r w:rsidRPr="00FA466C">
        <w:rPr>
          <w:b/>
          <w:sz w:val="22"/>
          <w:szCs w:val="22"/>
          <w:lang w:val="ro-RO"/>
        </w:rPr>
        <w:t>n,</w:t>
      </w:r>
      <w:r w:rsidRPr="00FA466C">
        <w:rPr>
          <w:sz w:val="22"/>
          <w:szCs w:val="22"/>
          <w:lang w:val="ro-RO"/>
        </w:rPr>
        <w:t xml:space="preserve"> natural nenul (</w:t>
      </w:r>
      <w:r w:rsidRPr="00FA466C">
        <w:rPr>
          <w:b/>
          <w:sz w:val="22"/>
          <w:szCs w:val="22"/>
          <w:lang w:val="ro-RO"/>
        </w:rPr>
        <w:t>2&lt;n&lt;20</w:t>
      </w:r>
      <w:r w:rsidRPr="00FA466C">
        <w:rPr>
          <w:sz w:val="22"/>
          <w:szCs w:val="22"/>
          <w:lang w:val="ro-RO"/>
        </w:rPr>
        <w:t xml:space="preserve">), ce reprezintă numărul de linii ale unei matrice pătratice </w:t>
      </w:r>
      <w:r w:rsidRPr="00FA466C">
        <w:rPr>
          <w:b/>
          <w:sz w:val="22"/>
          <w:szCs w:val="22"/>
          <w:lang w:val="ro-RO"/>
        </w:rPr>
        <w:t>A</w:t>
      </w:r>
      <w:r w:rsidRPr="00FA466C">
        <w:rPr>
          <w:sz w:val="22"/>
          <w:szCs w:val="22"/>
          <w:lang w:val="ro-RO"/>
        </w:rPr>
        <w:t xml:space="preserve">. Pe fiecare din următoarele </w:t>
      </w:r>
      <w:r w:rsidRPr="00FA466C">
        <w:rPr>
          <w:b/>
          <w:sz w:val="22"/>
          <w:szCs w:val="22"/>
          <w:lang w:val="ro-RO"/>
        </w:rPr>
        <w:t>n</w:t>
      </w:r>
      <w:r w:rsidRPr="00FA466C">
        <w:rPr>
          <w:sz w:val="22"/>
          <w:szCs w:val="22"/>
          <w:lang w:val="ro-RO"/>
        </w:rPr>
        <w:t xml:space="preserve"> linii, sunt scrise câte </w:t>
      </w:r>
      <w:r w:rsidRPr="00FA466C">
        <w:rPr>
          <w:b/>
          <w:sz w:val="22"/>
          <w:szCs w:val="22"/>
          <w:lang w:val="ro-RO"/>
        </w:rPr>
        <w:t>n</w:t>
      </w:r>
      <w:r w:rsidRPr="00FA466C">
        <w:rPr>
          <w:sz w:val="22"/>
          <w:szCs w:val="22"/>
          <w:lang w:val="ro-RO"/>
        </w:rPr>
        <w:t xml:space="preserve"> numere naturale, formate din cel mult </w:t>
      </w:r>
      <w:r w:rsidRPr="00FA466C">
        <w:rPr>
          <w:b/>
          <w:sz w:val="22"/>
          <w:szCs w:val="22"/>
          <w:lang w:val="ro-RO"/>
        </w:rPr>
        <w:t>9</w:t>
      </w:r>
      <w:r w:rsidRPr="00FA466C">
        <w:rPr>
          <w:sz w:val="22"/>
          <w:szCs w:val="22"/>
          <w:lang w:val="ro-RO"/>
        </w:rPr>
        <w:t xml:space="preserve"> cifre fiecare, separate prin câte un spaţiu, reprezentând valorile elementelor matricei </w:t>
      </w:r>
      <w:r w:rsidRPr="00FA466C">
        <w:rPr>
          <w:b/>
          <w:sz w:val="22"/>
          <w:szCs w:val="22"/>
          <w:lang w:val="ro-RO"/>
        </w:rPr>
        <w:t>A</w:t>
      </w:r>
      <w:r w:rsidRPr="00FA466C">
        <w:rPr>
          <w:sz w:val="22"/>
          <w:szCs w:val="22"/>
          <w:lang w:val="ro-RO"/>
        </w:rPr>
        <w:t>.</w:t>
      </w:r>
    </w:p>
    <w:p w:rsidR="001C70E6" w:rsidRPr="00FA466C" w:rsidRDefault="001C70E6" w:rsidP="001C70E6">
      <w:pPr>
        <w:jc w:val="both"/>
        <w:rPr>
          <w:sz w:val="22"/>
          <w:szCs w:val="22"/>
          <w:lang w:val="ro-RO"/>
        </w:rPr>
      </w:pPr>
      <w:r w:rsidRPr="00FA466C">
        <w:rPr>
          <w:sz w:val="22"/>
          <w:szCs w:val="22"/>
          <w:lang w:val="ro-RO"/>
        </w:rPr>
        <w:t>Să se scrie un program</w:t>
      </w:r>
      <w:r>
        <w:rPr>
          <w:sz w:val="22"/>
          <w:szCs w:val="22"/>
          <w:lang w:val="ro-RO"/>
        </w:rPr>
        <w:t xml:space="preserve"> </w:t>
      </w:r>
      <w:r w:rsidRPr="00FA466C">
        <w:rPr>
          <w:sz w:val="22"/>
          <w:szCs w:val="22"/>
          <w:lang w:val="ro-RO"/>
        </w:rPr>
        <w:t>care:</w:t>
      </w:r>
    </w:p>
    <w:p w:rsidR="00CF5C56" w:rsidRPr="00FA466C" w:rsidRDefault="00CF5C56" w:rsidP="001C70E6">
      <w:pPr>
        <w:numPr>
          <w:ilvl w:val="0"/>
          <w:numId w:val="38"/>
        </w:numPr>
        <w:tabs>
          <w:tab w:val="clear" w:pos="720"/>
          <w:tab w:val="num" w:pos="284"/>
        </w:tabs>
        <w:ind w:left="284" w:hanging="284"/>
        <w:jc w:val="both"/>
        <w:rPr>
          <w:sz w:val="22"/>
          <w:szCs w:val="22"/>
          <w:lang w:val="ro-RO"/>
        </w:rPr>
      </w:pPr>
      <w:r w:rsidRPr="00FA466C">
        <w:rPr>
          <w:sz w:val="22"/>
          <w:szCs w:val="22"/>
          <w:lang w:val="ro-RO"/>
        </w:rPr>
        <w:t xml:space="preserve">să afişeze pe ecran matricea </w:t>
      </w:r>
      <w:r w:rsidRPr="00FA466C">
        <w:rPr>
          <w:b/>
          <w:sz w:val="22"/>
          <w:szCs w:val="22"/>
          <w:lang w:val="ro-RO"/>
        </w:rPr>
        <w:t xml:space="preserve">A, </w:t>
      </w:r>
      <w:r w:rsidRPr="00FA466C">
        <w:rPr>
          <w:sz w:val="22"/>
          <w:szCs w:val="22"/>
          <w:lang w:val="ro-RO"/>
        </w:rPr>
        <w:t>elementele de pe aceeaşi linie fiind separate prin câte un spaţiu;</w:t>
      </w:r>
    </w:p>
    <w:p w:rsidR="009C290A" w:rsidRPr="00FA466C" w:rsidRDefault="009C290A" w:rsidP="001C70E6">
      <w:pPr>
        <w:numPr>
          <w:ilvl w:val="0"/>
          <w:numId w:val="38"/>
        </w:numPr>
        <w:tabs>
          <w:tab w:val="clear" w:pos="720"/>
          <w:tab w:val="num" w:pos="284"/>
        </w:tabs>
        <w:ind w:left="284" w:hanging="284"/>
        <w:jc w:val="both"/>
        <w:rPr>
          <w:sz w:val="22"/>
          <w:szCs w:val="22"/>
          <w:lang w:val="ro-RO"/>
        </w:rPr>
      </w:pPr>
      <w:r w:rsidRPr="00FA466C">
        <w:rPr>
          <w:sz w:val="22"/>
          <w:szCs w:val="22"/>
          <w:lang w:val="ro-RO"/>
        </w:rPr>
        <w:t xml:space="preserve">să modifice matricea </w:t>
      </w:r>
      <w:r w:rsidRPr="00FA466C">
        <w:rPr>
          <w:b/>
          <w:sz w:val="22"/>
          <w:szCs w:val="22"/>
          <w:lang w:val="ro-RO"/>
        </w:rPr>
        <w:t>A</w:t>
      </w:r>
      <w:r w:rsidRPr="00FA466C">
        <w:rPr>
          <w:sz w:val="22"/>
          <w:szCs w:val="22"/>
          <w:lang w:val="ro-RO"/>
        </w:rPr>
        <w:t xml:space="preserve"> prin atribuirea valorii </w:t>
      </w:r>
      <w:r w:rsidRPr="00FA466C">
        <w:rPr>
          <w:b/>
          <w:sz w:val="22"/>
          <w:szCs w:val="22"/>
          <w:lang w:val="ro-RO"/>
        </w:rPr>
        <w:t>2</w:t>
      </w:r>
      <w:r w:rsidRPr="00FA466C">
        <w:rPr>
          <w:sz w:val="22"/>
          <w:szCs w:val="22"/>
          <w:lang w:val="ro-RO"/>
        </w:rPr>
        <w:t xml:space="preserve"> tuturor elementelor situate pe ultima coloană a matricei şi apoi să afişeze matricea rezultată pe ecran;</w:t>
      </w:r>
    </w:p>
    <w:p w:rsidR="009C290A" w:rsidRPr="00FA466C" w:rsidRDefault="009C290A" w:rsidP="001C70E6">
      <w:pPr>
        <w:numPr>
          <w:ilvl w:val="0"/>
          <w:numId w:val="38"/>
        </w:numPr>
        <w:tabs>
          <w:tab w:val="clear" w:pos="720"/>
          <w:tab w:val="num" w:pos="284"/>
        </w:tabs>
        <w:ind w:left="284" w:hanging="284"/>
        <w:jc w:val="both"/>
        <w:rPr>
          <w:sz w:val="22"/>
          <w:szCs w:val="22"/>
          <w:lang w:val="ro-RO"/>
        </w:rPr>
      </w:pPr>
      <w:r w:rsidRPr="00FA466C">
        <w:rPr>
          <w:sz w:val="22"/>
          <w:szCs w:val="22"/>
          <w:lang w:val="ro-RO"/>
        </w:rPr>
        <w:t xml:space="preserve">să scrie în fişierul </w:t>
      </w:r>
      <w:r w:rsidRPr="00FA466C">
        <w:rPr>
          <w:b/>
          <w:sz w:val="22"/>
          <w:szCs w:val="22"/>
          <w:lang w:val="ro-RO"/>
        </w:rPr>
        <w:t>atestat.out</w:t>
      </w:r>
      <w:r w:rsidRPr="00FA466C">
        <w:rPr>
          <w:sz w:val="22"/>
          <w:szCs w:val="22"/>
          <w:lang w:val="ro-RO"/>
        </w:rPr>
        <w:t xml:space="preserve"> separate prin câte un spaţiu, toate </w:t>
      </w:r>
      <w:r w:rsidRPr="00FA466C">
        <w:rPr>
          <w:i/>
          <w:sz w:val="22"/>
          <w:szCs w:val="22"/>
          <w:lang w:val="ro-RO"/>
        </w:rPr>
        <w:t>pătratele perfect</w:t>
      </w:r>
      <w:r w:rsidRPr="00FA466C">
        <w:rPr>
          <w:sz w:val="22"/>
          <w:szCs w:val="22"/>
          <w:lang w:val="ro-RO"/>
        </w:rPr>
        <w:t xml:space="preserve">e din matricea </w:t>
      </w:r>
      <w:r w:rsidRPr="00FA466C">
        <w:rPr>
          <w:b/>
          <w:sz w:val="22"/>
          <w:szCs w:val="22"/>
          <w:lang w:val="ro-RO"/>
        </w:rPr>
        <w:t>A</w:t>
      </w:r>
      <w:r w:rsidRPr="00FA466C">
        <w:rPr>
          <w:sz w:val="22"/>
          <w:szCs w:val="22"/>
          <w:lang w:val="ro-RO"/>
        </w:rPr>
        <w:t xml:space="preserve">. Un număr natural </w:t>
      </w:r>
      <w:r w:rsidRPr="00FA466C">
        <w:rPr>
          <w:b/>
          <w:sz w:val="22"/>
          <w:szCs w:val="22"/>
          <w:lang w:val="ro-RO"/>
        </w:rPr>
        <w:t>x</w:t>
      </w:r>
      <w:r w:rsidRPr="00FA466C">
        <w:rPr>
          <w:sz w:val="22"/>
          <w:szCs w:val="22"/>
          <w:lang w:val="ro-RO"/>
        </w:rPr>
        <w:t xml:space="preserve"> este </w:t>
      </w:r>
      <w:r w:rsidRPr="00FA466C">
        <w:rPr>
          <w:i/>
          <w:sz w:val="22"/>
          <w:szCs w:val="22"/>
          <w:lang w:val="ro-RO"/>
        </w:rPr>
        <w:t>pătrat perfect</w:t>
      </w:r>
      <w:r w:rsidRPr="00FA466C">
        <w:rPr>
          <w:sz w:val="22"/>
          <w:szCs w:val="22"/>
          <w:lang w:val="ro-RO"/>
        </w:rPr>
        <w:t xml:space="preserve"> dacă există un alt număr natural </w:t>
      </w:r>
      <w:r w:rsidRPr="00FA466C">
        <w:rPr>
          <w:b/>
          <w:sz w:val="22"/>
          <w:szCs w:val="22"/>
          <w:lang w:val="ro-RO"/>
        </w:rPr>
        <w:t>y</w:t>
      </w:r>
      <w:r w:rsidRPr="00FA466C">
        <w:rPr>
          <w:sz w:val="22"/>
          <w:szCs w:val="22"/>
          <w:lang w:val="ro-RO"/>
        </w:rPr>
        <w:t xml:space="preserve"> astfel încât </w:t>
      </w:r>
      <w:r w:rsidRPr="00FA466C">
        <w:rPr>
          <w:b/>
          <w:sz w:val="22"/>
          <w:szCs w:val="22"/>
          <w:lang w:val="ro-RO"/>
        </w:rPr>
        <w:t>x=y</w:t>
      </w:r>
      <w:r w:rsidRPr="00FA466C">
        <w:rPr>
          <w:b/>
          <w:sz w:val="22"/>
          <w:szCs w:val="22"/>
          <w:vertAlign w:val="superscript"/>
          <w:lang w:val="ro-RO"/>
        </w:rPr>
        <w:t>2</w:t>
      </w:r>
      <w:r w:rsidRPr="00FA466C">
        <w:rPr>
          <w:sz w:val="22"/>
          <w:szCs w:val="22"/>
          <w:lang w:val="ro-RO"/>
        </w:rPr>
        <w:t xml:space="preserve">, de exemplu </w:t>
      </w:r>
      <w:r w:rsidRPr="00FA466C">
        <w:rPr>
          <w:b/>
          <w:sz w:val="22"/>
          <w:szCs w:val="22"/>
          <w:lang w:val="ro-RO"/>
        </w:rPr>
        <w:t>16</w:t>
      </w:r>
      <w:r w:rsidRPr="00FA466C">
        <w:rPr>
          <w:sz w:val="22"/>
          <w:szCs w:val="22"/>
          <w:lang w:val="ro-RO"/>
        </w:rPr>
        <w:t xml:space="preserve"> este pătrat perfect (</w:t>
      </w:r>
      <w:r w:rsidRPr="00FA466C">
        <w:rPr>
          <w:b/>
          <w:sz w:val="22"/>
          <w:szCs w:val="22"/>
          <w:lang w:val="ro-RO"/>
        </w:rPr>
        <w:t>4</w:t>
      </w:r>
      <w:r w:rsidRPr="00FA466C">
        <w:rPr>
          <w:b/>
          <w:sz w:val="22"/>
          <w:szCs w:val="22"/>
          <w:vertAlign w:val="superscript"/>
          <w:lang w:val="ro-RO"/>
        </w:rPr>
        <w:t xml:space="preserve">2 </w:t>
      </w:r>
      <w:r w:rsidRPr="00FA466C">
        <w:rPr>
          <w:b/>
          <w:sz w:val="22"/>
          <w:szCs w:val="22"/>
          <w:lang w:val="ro-RO"/>
        </w:rPr>
        <w:t>=16</w:t>
      </w:r>
      <w:r w:rsidRPr="00FA466C">
        <w:rPr>
          <w:sz w:val="22"/>
          <w:szCs w:val="22"/>
          <w:lang w:val="ro-RO"/>
        </w:rPr>
        <w:t>). Dacă nu există, astfel de numere se va scrie pe prima linie a fişierului mesajul “</w:t>
      </w:r>
      <w:r w:rsidRPr="00FA466C">
        <w:rPr>
          <w:b/>
          <w:sz w:val="22"/>
          <w:szCs w:val="22"/>
          <w:lang w:val="ro-RO"/>
        </w:rPr>
        <w:t>NU EXISTĂ PĂTRATE PERFECTE</w:t>
      </w:r>
      <w:r w:rsidRPr="00FA466C">
        <w:rPr>
          <w:sz w:val="22"/>
          <w:szCs w:val="22"/>
          <w:lang w:val="ro-RO"/>
        </w:rPr>
        <w:t>”.</w:t>
      </w:r>
    </w:p>
    <w:p w:rsidR="009C290A" w:rsidRPr="00FA466C" w:rsidRDefault="009C290A" w:rsidP="001C70E6">
      <w:pPr>
        <w:jc w:val="both"/>
        <w:rPr>
          <w:sz w:val="22"/>
          <w:szCs w:val="22"/>
          <w:lang w:val="ro-RO"/>
        </w:rPr>
      </w:pPr>
      <w:r w:rsidRPr="00FA466C">
        <w:rPr>
          <w:b/>
          <w:sz w:val="22"/>
          <w:szCs w:val="22"/>
          <w:lang w:val="ro-RO"/>
        </w:rPr>
        <w:t>Notă:</w:t>
      </w:r>
      <w:r w:rsidRPr="00FA466C">
        <w:rPr>
          <w:sz w:val="22"/>
          <w:szCs w:val="22"/>
          <w:lang w:val="ro-RO"/>
        </w:rPr>
        <w:t xml:space="preserve"> Programul va conţine cel puţin un subprogram definit de utilizator. </w:t>
      </w:r>
    </w:p>
    <w:p w:rsidR="001C70E6" w:rsidRDefault="001C70E6" w:rsidP="00380E32">
      <w:pPr>
        <w:pStyle w:val="Textsimplu"/>
        <w:rPr>
          <w:rFonts w:ascii="Times New Roman" w:hAnsi="Times New Roman" w:cs="Times New Roman"/>
          <w:b/>
          <w:sz w:val="22"/>
          <w:szCs w:val="22"/>
          <w:lang w:val="ro-RO"/>
        </w:rPr>
      </w:pPr>
    </w:p>
    <w:p w:rsidR="009C290A" w:rsidRPr="00FA466C" w:rsidRDefault="009C290A" w:rsidP="00380E32">
      <w:pPr>
        <w:pStyle w:val="Textsimplu"/>
        <w:rPr>
          <w:rFonts w:ascii="Times New Roman" w:hAnsi="Times New Roman" w:cs="Times New Roman"/>
          <w:b/>
          <w:sz w:val="22"/>
          <w:szCs w:val="22"/>
          <w:lang w:val="ro-RO"/>
        </w:rPr>
      </w:pPr>
      <w:r w:rsidRPr="00FA466C">
        <w:rPr>
          <w:rFonts w:ascii="Times New Roman" w:hAnsi="Times New Roman" w:cs="Times New Roman"/>
          <w:b/>
          <w:sz w:val="22"/>
          <w:szCs w:val="22"/>
          <w:lang w:val="ro-RO"/>
        </w:rPr>
        <w:t>Exemplu:</w:t>
      </w:r>
    </w:p>
    <w:tbl>
      <w:tblPr>
        <w:tblW w:w="7942" w:type="dxa"/>
        <w:jc w:val="center"/>
        <w:tblLayout w:type="fixed"/>
        <w:tblLook w:val="01E0" w:firstRow="1" w:lastRow="1" w:firstColumn="1" w:lastColumn="1" w:noHBand="0" w:noVBand="0"/>
      </w:tblPr>
      <w:tblGrid>
        <w:gridCol w:w="709"/>
        <w:gridCol w:w="284"/>
        <w:gridCol w:w="567"/>
        <w:gridCol w:w="283"/>
        <w:gridCol w:w="709"/>
        <w:gridCol w:w="1114"/>
        <w:gridCol w:w="563"/>
        <w:gridCol w:w="297"/>
        <w:gridCol w:w="588"/>
        <w:gridCol w:w="297"/>
        <w:gridCol w:w="674"/>
        <w:gridCol w:w="1857"/>
      </w:tblGrid>
      <w:tr w:rsidR="009C290A" w:rsidRPr="00FA466C" w:rsidTr="009B42B2">
        <w:trPr>
          <w:jc w:val="center"/>
        </w:trPr>
        <w:tc>
          <w:tcPr>
            <w:tcW w:w="3666" w:type="dxa"/>
            <w:gridSpan w:val="6"/>
            <w:tcBorders>
              <w:bottom w:val="single" w:sz="4" w:space="0" w:color="auto"/>
              <w:right w:val="single" w:sz="4" w:space="0" w:color="auto"/>
            </w:tcBorders>
          </w:tcPr>
          <w:p w:rsidR="009C290A" w:rsidRPr="00FA466C" w:rsidRDefault="009C290A" w:rsidP="00380E32">
            <w:pPr>
              <w:jc w:val="both"/>
              <w:rPr>
                <w:sz w:val="22"/>
                <w:szCs w:val="22"/>
                <w:lang w:val="ro-RO"/>
              </w:rPr>
            </w:pPr>
            <w:r w:rsidRPr="00FA466C">
              <w:rPr>
                <w:b/>
                <w:sz w:val="22"/>
                <w:szCs w:val="22"/>
                <w:lang w:val="ro-RO"/>
              </w:rPr>
              <w:t>atestat.in</w:t>
            </w:r>
          </w:p>
        </w:tc>
        <w:tc>
          <w:tcPr>
            <w:tcW w:w="4276" w:type="dxa"/>
            <w:gridSpan w:val="6"/>
            <w:tcBorders>
              <w:left w:val="single" w:sz="4" w:space="0" w:color="auto"/>
              <w:bottom w:val="single" w:sz="4" w:space="0" w:color="auto"/>
            </w:tcBorders>
          </w:tcPr>
          <w:p w:rsidR="009C290A" w:rsidRPr="00FA466C" w:rsidRDefault="009C290A" w:rsidP="00380E32">
            <w:pPr>
              <w:jc w:val="both"/>
              <w:rPr>
                <w:sz w:val="22"/>
                <w:szCs w:val="22"/>
                <w:lang w:val="ro-RO"/>
              </w:rPr>
            </w:pPr>
            <w:r w:rsidRPr="00FA466C">
              <w:rPr>
                <w:b/>
                <w:sz w:val="22"/>
                <w:szCs w:val="22"/>
                <w:lang w:val="ro-RO"/>
              </w:rPr>
              <w:t>Date de ieşire:</w:t>
            </w:r>
          </w:p>
        </w:tc>
      </w:tr>
      <w:tr w:rsidR="009C290A" w:rsidRPr="00FA466C" w:rsidTr="009B42B2">
        <w:trPr>
          <w:jc w:val="center"/>
        </w:trPr>
        <w:tc>
          <w:tcPr>
            <w:tcW w:w="709" w:type="dxa"/>
            <w:tcBorders>
              <w:top w:val="single" w:sz="4" w:space="0" w:color="auto"/>
            </w:tcBorders>
          </w:tcPr>
          <w:p w:rsidR="009C290A" w:rsidRPr="00FA466C" w:rsidRDefault="009C290A" w:rsidP="00380E32">
            <w:pPr>
              <w:rPr>
                <w:b/>
                <w:sz w:val="22"/>
                <w:szCs w:val="22"/>
                <w:lang w:val="ro-RO" w:eastAsia="ro-RO"/>
              </w:rPr>
            </w:pPr>
            <w:r w:rsidRPr="00FA466C">
              <w:rPr>
                <w:b/>
                <w:sz w:val="22"/>
                <w:szCs w:val="22"/>
                <w:lang w:val="ro-RO" w:eastAsia="ro-RO"/>
              </w:rPr>
              <w:t>3</w:t>
            </w:r>
          </w:p>
        </w:tc>
        <w:tc>
          <w:tcPr>
            <w:tcW w:w="284" w:type="dxa"/>
            <w:tcBorders>
              <w:top w:val="single" w:sz="4" w:space="0" w:color="auto"/>
            </w:tcBorders>
          </w:tcPr>
          <w:p w:rsidR="009C290A" w:rsidRPr="00FA466C" w:rsidRDefault="009C290A" w:rsidP="00380E32">
            <w:pPr>
              <w:rPr>
                <w:b/>
                <w:sz w:val="22"/>
                <w:szCs w:val="22"/>
                <w:lang w:val="ro-RO" w:eastAsia="ro-RO"/>
              </w:rPr>
            </w:pPr>
          </w:p>
        </w:tc>
        <w:tc>
          <w:tcPr>
            <w:tcW w:w="567" w:type="dxa"/>
            <w:tcBorders>
              <w:top w:val="single" w:sz="4" w:space="0" w:color="auto"/>
            </w:tcBorders>
          </w:tcPr>
          <w:p w:rsidR="009C290A" w:rsidRPr="00FA466C" w:rsidRDefault="009C290A" w:rsidP="00380E32">
            <w:pPr>
              <w:rPr>
                <w:b/>
                <w:sz w:val="22"/>
                <w:szCs w:val="22"/>
                <w:lang w:val="ro-RO" w:eastAsia="ro-RO"/>
              </w:rPr>
            </w:pPr>
          </w:p>
        </w:tc>
        <w:tc>
          <w:tcPr>
            <w:tcW w:w="283" w:type="dxa"/>
            <w:tcBorders>
              <w:top w:val="single" w:sz="4" w:space="0" w:color="auto"/>
            </w:tcBorders>
          </w:tcPr>
          <w:p w:rsidR="009C290A" w:rsidRPr="00FA466C" w:rsidRDefault="009C290A" w:rsidP="00380E32">
            <w:pPr>
              <w:rPr>
                <w:b/>
                <w:sz w:val="22"/>
                <w:szCs w:val="22"/>
                <w:lang w:val="ro-RO" w:eastAsia="ro-RO"/>
              </w:rPr>
            </w:pPr>
          </w:p>
        </w:tc>
        <w:tc>
          <w:tcPr>
            <w:tcW w:w="709" w:type="dxa"/>
            <w:tcBorders>
              <w:top w:val="single" w:sz="4" w:space="0" w:color="auto"/>
            </w:tcBorders>
          </w:tcPr>
          <w:p w:rsidR="009C290A" w:rsidRPr="00FA466C" w:rsidRDefault="009C290A" w:rsidP="00380E32">
            <w:pPr>
              <w:rPr>
                <w:b/>
                <w:sz w:val="22"/>
                <w:szCs w:val="22"/>
                <w:lang w:val="ro-RO" w:eastAsia="ro-RO"/>
              </w:rPr>
            </w:pPr>
          </w:p>
        </w:tc>
        <w:tc>
          <w:tcPr>
            <w:tcW w:w="1114" w:type="dxa"/>
            <w:tcBorders>
              <w:top w:val="single" w:sz="4" w:space="0" w:color="auto"/>
              <w:right w:val="single" w:sz="4" w:space="0" w:color="auto"/>
            </w:tcBorders>
          </w:tcPr>
          <w:p w:rsidR="009C290A" w:rsidRPr="00FA466C" w:rsidRDefault="009C290A" w:rsidP="00380E32">
            <w:pPr>
              <w:jc w:val="right"/>
              <w:rPr>
                <w:b/>
                <w:sz w:val="22"/>
                <w:szCs w:val="22"/>
                <w:lang w:val="ro-RO" w:eastAsia="ro-RO"/>
              </w:rPr>
            </w:pPr>
            <w:r w:rsidRPr="00FA466C">
              <w:rPr>
                <w:b/>
                <w:sz w:val="22"/>
                <w:szCs w:val="22"/>
                <w:lang w:val="ro-RO" w:eastAsia="ro-RO"/>
              </w:rPr>
              <w:t>a)</w:t>
            </w:r>
          </w:p>
        </w:tc>
        <w:tc>
          <w:tcPr>
            <w:tcW w:w="563" w:type="dxa"/>
            <w:tcBorders>
              <w:top w:val="single" w:sz="4" w:space="0" w:color="auto"/>
              <w:left w:val="single" w:sz="4" w:space="0" w:color="auto"/>
            </w:tcBorders>
          </w:tcPr>
          <w:p w:rsidR="009C290A" w:rsidRPr="00FA466C" w:rsidRDefault="009C290A" w:rsidP="00380E32">
            <w:pPr>
              <w:rPr>
                <w:b/>
                <w:sz w:val="22"/>
                <w:szCs w:val="22"/>
                <w:lang w:val="ro-RO" w:eastAsia="ro-RO"/>
              </w:rPr>
            </w:pPr>
            <w:r w:rsidRPr="00FA466C">
              <w:rPr>
                <w:b/>
                <w:sz w:val="22"/>
                <w:szCs w:val="22"/>
                <w:lang w:val="ro-RO" w:eastAsia="ro-RO"/>
              </w:rPr>
              <w:t>8</w:t>
            </w:r>
          </w:p>
        </w:tc>
        <w:tc>
          <w:tcPr>
            <w:tcW w:w="297" w:type="dxa"/>
            <w:tcBorders>
              <w:top w:val="single" w:sz="4" w:space="0" w:color="auto"/>
            </w:tcBorders>
          </w:tcPr>
          <w:p w:rsidR="009C290A" w:rsidRPr="00FA466C" w:rsidRDefault="009C290A" w:rsidP="00380E32">
            <w:pPr>
              <w:rPr>
                <w:b/>
                <w:sz w:val="22"/>
                <w:szCs w:val="22"/>
                <w:lang w:val="ro-RO" w:eastAsia="ro-RO"/>
              </w:rPr>
            </w:pPr>
          </w:p>
        </w:tc>
        <w:tc>
          <w:tcPr>
            <w:tcW w:w="588" w:type="dxa"/>
            <w:tcBorders>
              <w:top w:val="single" w:sz="4" w:space="0" w:color="auto"/>
            </w:tcBorders>
          </w:tcPr>
          <w:p w:rsidR="009C290A" w:rsidRPr="00FA466C" w:rsidRDefault="009C290A" w:rsidP="00380E32">
            <w:pPr>
              <w:rPr>
                <w:b/>
                <w:sz w:val="22"/>
                <w:szCs w:val="22"/>
                <w:lang w:val="ro-RO" w:eastAsia="ro-RO"/>
              </w:rPr>
            </w:pPr>
            <w:r w:rsidRPr="00FA466C">
              <w:rPr>
                <w:b/>
                <w:sz w:val="22"/>
                <w:szCs w:val="22"/>
                <w:lang w:val="ro-RO" w:eastAsia="ro-RO"/>
              </w:rPr>
              <w:t>36</w:t>
            </w:r>
          </w:p>
        </w:tc>
        <w:tc>
          <w:tcPr>
            <w:tcW w:w="297" w:type="dxa"/>
            <w:tcBorders>
              <w:top w:val="single" w:sz="4" w:space="0" w:color="auto"/>
            </w:tcBorders>
          </w:tcPr>
          <w:p w:rsidR="009C290A" w:rsidRPr="00FA466C" w:rsidRDefault="009C290A" w:rsidP="00380E32">
            <w:pPr>
              <w:rPr>
                <w:b/>
                <w:sz w:val="22"/>
                <w:szCs w:val="22"/>
                <w:lang w:val="ro-RO" w:eastAsia="ro-RO"/>
              </w:rPr>
            </w:pPr>
          </w:p>
        </w:tc>
        <w:tc>
          <w:tcPr>
            <w:tcW w:w="674" w:type="dxa"/>
            <w:tcBorders>
              <w:top w:val="single" w:sz="4" w:space="0" w:color="auto"/>
            </w:tcBorders>
          </w:tcPr>
          <w:p w:rsidR="009C290A" w:rsidRPr="00FA466C" w:rsidRDefault="009C290A" w:rsidP="00380E32">
            <w:pPr>
              <w:rPr>
                <w:b/>
                <w:sz w:val="22"/>
                <w:szCs w:val="22"/>
                <w:lang w:val="ro-RO" w:eastAsia="ro-RO"/>
              </w:rPr>
            </w:pPr>
            <w:r w:rsidRPr="00FA466C">
              <w:rPr>
                <w:b/>
                <w:sz w:val="22"/>
                <w:szCs w:val="22"/>
                <w:lang w:val="ro-RO" w:eastAsia="ro-RO"/>
              </w:rPr>
              <w:t>101</w:t>
            </w:r>
          </w:p>
        </w:tc>
        <w:tc>
          <w:tcPr>
            <w:tcW w:w="1857" w:type="dxa"/>
            <w:tcBorders>
              <w:top w:val="single" w:sz="4" w:space="0" w:color="auto"/>
            </w:tcBorders>
          </w:tcPr>
          <w:p w:rsidR="009C290A" w:rsidRPr="00FA466C" w:rsidRDefault="009C290A" w:rsidP="00380E32">
            <w:pPr>
              <w:rPr>
                <w:b/>
                <w:sz w:val="22"/>
                <w:szCs w:val="22"/>
                <w:lang w:val="ro-RO" w:eastAsia="ro-RO"/>
              </w:rPr>
            </w:pPr>
          </w:p>
        </w:tc>
      </w:tr>
      <w:tr w:rsidR="009C290A" w:rsidRPr="00FA466C" w:rsidTr="009B42B2">
        <w:trPr>
          <w:jc w:val="center"/>
        </w:trPr>
        <w:tc>
          <w:tcPr>
            <w:tcW w:w="709" w:type="dxa"/>
          </w:tcPr>
          <w:p w:rsidR="009C290A" w:rsidRPr="00FA466C" w:rsidRDefault="009C290A" w:rsidP="00380E32">
            <w:pPr>
              <w:rPr>
                <w:b/>
                <w:sz w:val="22"/>
                <w:szCs w:val="22"/>
                <w:lang w:val="ro-RO" w:eastAsia="ro-RO"/>
              </w:rPr>
            </w:pPr>
            <w:r w:rsidRPr="00FA466C">
              <w:rPr>
                <w:b/>
                <w:sz w:val="22"/>
                <w:szCs w:val="22"/>
                <w:lang w:val="ro-RO" w:eastAsia="ro-RO"/>
              </w:rPr>
              <w:t>8</w:t>
            </w:r>
          </w:p>
        </w:tc>
        <w:tc>
          <w:tcPr>
            <w:tcW w:w="284" w:type="dxa"/>
          </w:tcPr>
          <w:p w:rsidR="009C290A" w:rsidRPr="00FA466C" w:rsidRDefault="009C290A" w:rsidP="00380E32">
            <w:pPr>
              <w:rPr>
                <w:b/>
                <w:sz w:val="22"/>
                <w:szCs w:val="22"/>
                <w:lang w:val="ro-RO" w:eastAsia="ro-RO"/>
              </w:rPr>
            </w:pPr>
          </w:p>
        </w:tc>
        <w:tc>
          <w:tcPr>
            <w:tcW w:w="567" w:type="dxa"/>
          </w:tcPr>
          <w:p w:rsidR="009C290A" w:rsidRPr="00FA466C" w:rsidRDefault="009C290A" w:rsidP="00380E32">
            <w:pPr>
              <w:rPr>
                <w:b/>
                <w:sz w:val="22"/>
                <w:szCs w:val="22"/>
                <w:lang w:val="ro-RO" w:eastAsia="ro-RO"/>
              </w:rPr>
            </w:pPr>
            <w:r w:rsidRPr="00FA466C">
              <w:rPr>
                <w:b/>
                <w:sz w:val="22"/>
                <w:szCs w:val="22"/>
                <w:lang w:val="ro-RO" w:eastAsia="ro-RO"/>
              </w:rPr>
              <w:t>36</w:t>
            </w:r>
          </w:p>
        </w:tc>
        <w:tc>
          <w:tcPr>
            <w:tcW w:w="283" w:type="dxa"/>
          </w:tcPr>
          <w:p w:rsidR="009C290A" w:rsidRPr="00FA466C" w:rsidRDefault="009C290A" w:rsidP="00380E32">
            <w:pPr>
              <w:rPr>
                <w:b/>
                <w:sz w:val="22"/>
                <w:szCs w:val="22"/>
                <w:lang w:val="ro-RO" w:eastAsia="ro-RO"/>
              </w:rPr>
            </w:pPr>
          </w:p>
        </w:tc>
        <w:tc>
          <w:tcPr>
            <w:tcW w:w="709" w:type="dxa"/>
          </w:tcPr>
          <w:p w:rsidR="009C290A" w:rsidRPr="00FA466C" w:rsidRDefault="009C290A" w:rsidP="00380E32">
            <w:pPr>
              <w:rPr>
                <w:b/>
                <w:sz w:val="22"/>
                <w:szCs w:val="22"/>
                <w:lang w:val="ro-RO" w:eastAsia="ro-RO"/>
              </w:rPr>
            </w:pPr>
            <w:r w:rsidRPr="00FA466C">
              <w:rPr>
                <w:b/>
                <w:sz w:val="22"/>
                <w:szCs w:val="22"/>
                <w:lang w:val="ro-RO" w:eastAsia="ro-RO"/>
              </w:rPr>
              <w:t>101</w:t>
            </w:r>
          </w:p>
        </w:tc>
        <w:tc>
          <w:tcPr>
            <w:tcW w:w="1114" w:type="dxa"/>
            <w:tcBorders>
              <w:right w:val="single" w:sz="4" w:space="0" w:color="auto"/>
            </w:tcBorders>
          </w:tcPr>
          <w:p w:rsidR="009C290A" w:rsidRPr="00FA466C" w:rsidRDefault="009C290A" w:rsidP="00380E32">
            <w:pPr>
              <w:rPr>
                <w:b/>
                <w:sz w:val="22"/>
                <w:szCs w:val="22"/>
                <w:lang w:val="ro-RO" w:eastAsia="ro-RO"/>
              </w:rPr>
            </w:pPr>
          </w:p>
        </w:tc>
        <w:tc>
          <w:tcPr>
            <w:tcW w:w="563" w:type="dxa"/>
            <w:tcBorders>
              <w:left w:val="single" w:sz="4" w:space="0" w:color="auto"/>
            </w:tcBorders>
          </w:tcPr>
          <w:p w:rsidR="009C290A" w:rsidRPr="00FA466C" w:rsidRDefault="009C290A" w:rsidP="00380E32">
            <w:pPr>
              <w:rPr>
                <w:b/>
                <w:sz w:val="22"/>
                <w:szCs w:val="22"/>
                <w:lang w:val="ro-RO" w:eastAsia="ro-RO"/>
              </w:rPr>
            </w:pPr>
            <w:r w:rsidRPr="00FA466C">
              <w:rPr>
                <w:b/>
                <w:sz w:val="22"/>
                <w:szCs w:val="22"/>
                <w:lang w:val="ro-RO" w:eastAsia="ro-RO"/>
              </w:rPr>
              <w:t>35</w:t>
            </w:r>
          </w:p>
        </w:tc>
        <w:tc>
          <w:tcPr>
            <w:tcW w:w="297" w:type="dxa"/>
          </w:tcPr>
          <w:p w:rsidR="009C290A" w:rsidRPr="00FA466C" w:rsidRDefault="009C290A" w:rsidP="00380E32">
            <w:pPr>
              <w:rPr>
                <w:b/>
                <w:sz w:val="22"/>
                <w:szCs w:val="22"/>
                <w:lang w:val="ro-RO" w:eastAsia="ro-RO"/>
              </w:rPr>
            </w:pPr>
          </w:p>
        </w:tc>
        <w:tc>
          <w:tcPr>
            <w:tcW w:w="588" w:type="dxa"/>
          </w:tcPr>
          <w:p w:rsidR="009C290A" w:rsidRPr="00FA466C" w:rsidRDefault="009C290A" w:rsidP="00380E32">
            <w:pPr>
              <w:rPr>
                <w:b/>
                <w:sz w:val="22"/>
                <w:szCs w:val="22"/>
                <w:lang w:val="ro-RO" w:eastAsia="ro-RO"/>
              </w:rPr>
            </w:pPr>
            <w:r w:rsidRPr="00FA466C">
              <w:rPr>
                <w:b/>
                <w:sz w:val="22"/>
                <w:szCs w:val="22"/>
                <w:lang w:val="ro-RO" w:eastAsia="ro-RO"/>
              </w:rPr>
              <w:t>67</w:t>
            </w:r>
          </w:p>
        </w:tc>
        <w:tc>
          <w:tcPr>
            <w:tcW w:w="297" w:type="dxa"/>
          </w:tcPr>
          <w:p w:rsidR="009C290A" w:rsidRPr="00FA466C" w:rsidRDefault="009C290A" w:rsidP="00380E32">
            <w:pPr>
              <w:rPr>
                <w:b/>
                <w:sz w:val="22"/>
                <w:szCs w:val="22"/>
                <w:lang w:val="ro-RO" w:eastAsia="ro-RO"/>
              </w:rPr>
            </w:pPr>
          </w:p>
        </w:tc>
        <w:tc>
          <w:tcPr>
            <w:tcW w:w="674" w:type="dxa"/>
          </w:tcPr>
          <w:p w:rsidR="009C290A" w:rsidRPr="00FA466C" w:rsidRDefault="009C290A" w:rsidP="00380E32">
            <w:pPr>
              <w:rPr>
                <w:b/>
                <w:sz w:val="22"/>
                <w:szCs w:val="22"/>
                <w:lang w:val="ro-RO" w:eastAsia="ro-RO"/>
              </w:rPr>
            </w:pPr>
            <w:r w:rsidRPr="00FA466C">
              <w:rPr>
                <w:b/>
                <w:sz w:val="22"/>
                <w:szCs w:val="22"/>
                <w:lang w:val="ro-RO" w:eastAsia="ro-RO"/>
              </w:rPr>
              <w:t>10</w:t>
            </w:r>
          </w:p>
        </w:tc>
        <w:tc>
          <w:tcPr>
            <w:tcW w:w="1857" w:type="dxa"/>
          </w:tcPr>
          <w:p w:rsidR="009C290A" w:rsidRPr="00FA466C" w:rsidRDefault="009C290A" w:rsidP="00380E32">
            <w:pPr>
              <w:rPr>
                <w:b/>
                <w:sz w:val="22"/>
                <w:szCs w:val="22"/>
                <w:lang w:val="ro-RO" w:eastAsia="ro-RO"/>
              </w:rPr>
            </w:pPr>
          </w:p>
        </w:tc>
      </w:tr>
      <w:tr w:rsidR="009C290A" w:rsidRPr="00FA466C" w:rsidTr="009B42B2">
        <w:trPr>
          <w:jc w:val="center"/>
        </w:trPr>
        <w:tc>
          <w:tcPr>
            <w:tcW w:w="709" w:type="dxa"/>
          </w:tcPr>
          <w:p w:rsidR="009C290A" w:rsidRPr="00FA466C" w:rsidRDefault="009C290A" w:rsidP="00380E32">
            <w:pPr>
              <w:rPr>
                <w:b/>
                <w:sz w:val="22"/>
                <w:szCs w:val="22"/>
                <w:lang w:val="ro-RO" w:eastAsia="ro-RO"/>
              </w:rPr>
            </w:pPr>
            <w:r w:rsidRPr="00FA466C">
              <w:rPr>
                <w:b/>
                <w:sz w:val="22"/>
                <w:szCs w:val="22"/>
                <w:lang w:val="ro-RO" w:eastAsia="ro-RO"/>
              </w:rPr>
              <w:t>35</w:t>
            </w:r>
          </w:p>
        </w:tc>
        <w:tc>
          <w:tcPr>
            <w:tcW w:w="284" w:type="dxa"/>
          </w:tcPr>
          <w:p w:rsidR="009C290A" w:rsidRPr="00FA466C" w:rsidRDefault="009C290A" w:rsidP="00380E32">
            <w:pPr>
              <w:rPr>
                <w:b/>
                <w:sz w:val="22"/>
                <w:szCs w:val="22"/>
                <w:lang w:val="ro-RO" w:eastAsia="ro-RO"/>
              </w:rPr>
            </w:pPr>
          </w:p>
        </w:tc>
        <w:tc>
          <w:tcPr>
            <w:tcW w:w="567" w:type="dxa"/>
          </w:tcPr>
          <w:p w:rsidR="009C290A" w:rsidRPr="00FA466C" w:rsidRDefault="009C290A" w:rsidP="00380E32">
            <w:pPr>
              <w:rPr>
                <w:b/>
                <w:sz w:val="22"/>
                <w:szCs w:val="22"/>
                <w:lang w:val="ro-RO" w:eastAsia="ro-RO"/>
              </w:rPr>
            </w:pPr>
            <w:r w:rsidRPr="00FA466C">
              <w:rPr>
                <w:b/>
                <w:sz w:val="22"/>
                <w:szCs w:val="22"/>
                <w:lang w:val="ro-RO" w:eastAsia="ro-RO"/>
              </w:rPr>
              <w:t>67</w:t>
            </w:r>
          </w:p>
        </w:tc>
        <w:tc>
          <w:tcPr>
            <w:tcW w:w="283" w:type="dxa"/>
          </w:tcPr>
          <w:p w:rsidR="009C290A" w:rsidRPr="00FA466C" w:rsidRDefault="009C290A" w:rsidP="00380E32">
            <w:pPr>
              <w:rPr>
                <w:b/>
                <w:sz w:val="22"/>
                <w:szCs w:val="22"/>
                <w:lang w:val="ro-RO" w:eastAsia="ro-RO"/>
              </w:rPr>
            </w:pPr>
          </w:p>
        </w:tc>
        <w:tc>
          <w:tcPr>
            <w:tcW w:w="709" w:type="dxa"/>
          </w:tcPr>
          <w:p w:rsidR="009C290A" w:rsidRPr="00FA466C" w:rsidRDefault="009C290A" w:rsidP="00380E32">
            <w:pPr>
              <w:rPr>
                <w:b/>
                <w:sz w:val="22"/>
                <w:szCs w:val="22"/>
                <w:lang w:val="ro-RO" w:eastAsia="ro-RO"/>
              </w:rPr>
            </w:pPr>
            <w:r w:rsidRPr="00FA466C">
              <w:rPr>
                <w:b/>
                <w:sz w:val="22"/>
                <w:szCs w:val="22"/>
                <w:lang w:val="ro-RO" w:eastAsia="ro-RO"/>
              </w:rPr>
              <w:t>10</w:t>
            </w:r>
          </w:p>
        </w:tc>
        <w:tc>
          <w:tcPr>
            <w:tcW w:w="1114" w:type="dxa"/>
            <w:tcBorders>
              <w:right w:val="single" w:sz="4" w:space="0" w:color="auto"/>
            </w:tcBorders>
          </w:tcPr>
          <w:p w:rsidR="009C290A" w:rsidRPr="00FA466C" w:rsidRDefault="009C290A" w:rsidP="00380E32">
            <w:pPr>
              <w:rPr>
                <w:b/>
                <w:sz w:val="22"/>
                <w:szCs w:val="22"/>
                <w:lang w:val="ro-RO" w:eastAsia="ro-RO"/>
              </w:rPr>
            </w:pPr>
          </w:p>
        </w:tc>
        <w:tc>
          <w:tcPr>
            <w:tcW w:w="563" w:type="dxa"/>
            <w:tcBorders>
              <w:left w:val="single" w:sz="4" w:space="0" w:color="auto"/>
            </w:tcBorders>
          </w:tcPr>
          <w:p w:rsidR="009C290A" w:rsidRPr="00FA466C" w:rsidRDefault="009C290A" w:rsidP="00380E32">
            <w:pPr>
              <w:rPr>
                <w:b/>
                <w:sz w:val="22"/>
                <w:szCs w:val="22"/>
                <w:lang w:val="ro-RO" w:eastAsia="ro-RO"/>
              </w:rPr>
            </w:pPr>
            <w:r w:rsidRPr="00FA466C">
              <w:rPr>
                <w:b/>
                <w:sz w:val="22"/>
                <w:szCs w:val="22"/>
                <w:lang w:val="ro-RO" w:eastAsia="ro-RO"/>
              </w:rPr>
              <w:t>5</w:t>
            </w:r>
          </w:p>
        </w:tc>
        <w:tc>
          <w:tcPr>
            <w:tcW w:w="297" w:type="dxa"/>
          </w:tcPr>
          <w:p w:rsidR="009C290A" w:rsidRPr="00FA466C" w:rsidRDefault="009C290A" w:rsidP="00380E32">
            <w:pPr>
              <w:rPr>
                <w:b/>
                <w:sz w:val="22"/>
                <w:szCs w:val="22"/>
                <w:lang w:val="ro-RO" w:eastAsia="ro-RO"/>
              </w:rPr>
            </w:pPr>
          </w:p>
        </w:tc>
        <w:tc>
          <w:tcPr>
            <w:tcW w:w="588" w:type="dxa"/>
          </w:tcPr>
          <w:p w:rsidR="009C290A" w:rsidRPr="00FA466C" w:rsidRDefault="009C290A" w:rsidP="00380E32">
            <w:pPr>
              <w:rPr>
                <w:b/>
                <w:sz w:val="22"/>
                <w:szCs w:val="22"/>
                <w:lang w:val="ro-RO" w:eastAsia="ro-RO"/>
              </w:rPr>
            </w:pPr>
            <w:r w:rsidRPr="00FA466C">
              <w:rPr>
                <w:b/>
                <w:sz w:val="22"/>
                <w:szCs w:val="22"/>
                <w:lang w:val="ro-RO" w:eastAsia="ro-RO"/>
              </w:rPr>
              <w:t>311</w:t>
            </w:r>
          </w:p>
        </w:tc>
        <w:tc>
          <w:tcPr>
            <w:tcW w:w="297" w:type="dxa"/>
          </w:tcPr>
          <w:p w:rsidR="009C290A" w:rsidRPr="00FA466C" w:rsidRDefault="009C290A" w:rsidP="00380E32">
            <w:pPr>
              <w:rPr>
                <w:b/>
                <w:sz w:val="22"/>
                <w:szCs w:val="22"/>
                <w:lang w:val="ro-RO" w:eastAsia="ro-RO"/>
              </w:rPr>
            </w:pPr>
          </w:p>
        </w:tc>
        <w:tc>
          <w:tcPr>
            <w:tcW w:w="674" w:type="dxa"/>
          </w:tcPr>
          <w:p w:rsidR="009C290A" w:rsidRPr="00FA466C" w:rsidRDefault="009C290A" w:rsidP="00380E32">
            <w:pPr>
              <w:rPr>
                <w:b/>
                <w:sz w:val="22"/>
                <w:szCs w:val="22"/>
                <w:lang w:val="ro-RO" w:eastAsia="ro-RO"/>
              </w:rPr>
            </w:pPr>
            <w:r w:rsidRPr="00FA466C">
              <w:rPr>
                <w:b/>
                <w:sz w:val="22"/>
                <w:szCs w:val="22"/>
                <w:lang w:val="ro-RO" w:eastAsia="ro-RO"/>
              </w:rPr>
              <w:t>7</w:t>
            </w:r>
          </w:p>
        </w:tc>
        <w:tc>
          <w:tcPr>
            <w:tcW w:w="1857" w:type="dxa"/>
          </w:tcPr>
          <w:p w:rsidR="009C290A" w:rsidRPr="00FA466C" w:rsidRDefault="009C290A" w:rsidP="00380E32">
            <w:pPr>
              <w:rPr>
                <w:b/>
                <w:sz w:val="22"/>
                <w:szCs w:val="22"/>
                <w:lang w:val="ro-RO" w:eastAsia="ro-RO"/>
              </w:rPr>
            </w:pPr>
          </w:p>
        </w:tc>
      </w:tr>
      <w:tr w:rsidR="009C290A" w:rsidRPr="00FA466C" w:rsidTr="009B42B2">
        <w:trPr>
          <w:jc w:val="center"/>
        </w:trPr>
        <w:tc>
          <w:tcPr>
            <w:tcW w:w="709" w:type="dxa"/>
          </w:tcPr>
          <w:p w:rsidR="009C290A" w:rsidRPr="00FA466C" w:rsidRDefault="009C290A" w:rsidP="00380E32">
            <w:pPr>
              <w:rPr>
                <w:b/>
                <w:sz w:val="22"/>
                <w:szCs w:val="22"/>
                <w:lang w:val="ro-RO" w:eastAsia="ro-RO"/>
              </w:rPr>
            </w:pPr>
            <w:r w:rsidRPr="00FA466C">
              <w:rPr>
                <w:b/>
                <w:sz w:val="22"/>
                <w:szCs w:val="22"/>
                <w:lang w:val="ro-RO" w:eastAsia="ro-RO"/>
              </w:rPr>
              <w:t>5</w:t>
            </w:r>
          </w:p>
        </w:tc>
        <w:tc>
          <w:tcPr>
            <w:tcW w:w="284" w:type="dxa"/>
          </w:tcPr>
          <w:p w:rsidR="009C290A" w:rsidRPr="00FA466C" w:rsidRDefault="009C290A" w:rsidP="00380E32">
            <w:pPr>
              <w:rPr>
                <w:b/>
                <w:sz w:val="22"/>
                <w:szCs w:val="22"/>
                <w:lang w:val="ro-RO" w:eastAsia="ro-RO"/>
              </w:rPr>
            </w:pPr>
          </w:p>
        </w:tc>
        <w:tc>
          <w:tcPr>
            <w:tcW w:w="567" w:type="dxa"/>
          </w:tcPr>
          <w:p w:rsidR="009C290A" w:rsidRPr="00FA466C" w:rsidRDefault="009C290A" w:rsidP="00380E32">
            <w:pPr>
              <w:rPr>
                <w:b/>
                <w:sz w:val="22"/>
                <w:szCs w:val="22"/>
                <w:lang w:val="ro-RO" w:eastAsia="ro-RO"/>
              </w:rPr>
            </w:pPr>
            <w:r w:rsidRPr="00FA466C">
              <w:rPr>
                <w:b/>
                <w:sz w:val="22"/>
                <w:szCs w:val="22"/>
                <w:lang w:val="ro-RO" w:eastAsia="ro-RO"/>
              </w:rPr>
              <w:t>311</w:t>
            </w:r>
          </w:p>
        </w:tc>
        <w:tc>
          <w:tcPr>
            <w:tcW w:w="283" w:type="dxa"/>
          </w:tcPr>
          <w:p w:rsidR="009C290A" w:rsidRPr="00FA466C" w:rsidRDefault="009C290A" w:rsidP="00380E32">
            <w:pPr>
              <w:rPr>
                <w:b/>
                <w:sz w:val="22"/>
                <w:szCs w:val="22"/>
                <w:lang w:val="ro-RO" w:eastAsia="ro-RO"/>
              </w:rPr>
            </w:pPr>
          </w:p>
        </w:tc>
        <w:tc>
          <w:tcPr>
            <w:tcW w:w="709" w:type="dxa"/>
          </w:tcPr>
          <w:p w:rsidR="009C290A" w:rsidRPr="00FA466C" w:rsidRDefault="009C290A" w:rsidP="00380E32">
            <w:pPr>
              <w:rPr>
                <w:b/>
                <w:sz w:val="22"/>
                <w:szCs w:val="22"/>
                <w:lang w:val="ro-RO" w:eastAsia="ro-RO"/>
              </w:rPr>
            </w:pPr>
            <w:r w:rsidRPr="00FA466C">
              <w:rPr>
                <w:b/>
                <w:sz w:val="22"/>
                <w:szCs w:val="22"/>
                <w:lang w:val="ro-RO" w:eastAsia="ro-RO"/>
              </w:rPr>
              <w:t>7</w:t>
            </w:r>
          </w:p>
        </w:tc>
        <w:tc>
          <w:tcPr>
            <w:tcW w:w="1114" w:type="dxa"/>
            <w:tcBorders>
              <w:right w:val="single" w:sz="4" w:space="0" w:color="auto"/>
            </w:tcBorders>
          </w:tcPr>
          <w:p w:rsidR="009C290A" w:rsidRPr="00FA466C" w:rsidRDefault="009C290A" w:rsidP="00380E32">
            <w:pPr>
              <w:rPr>
                <w:b/>
                <w:sz w:val="22"/>
                <w:szCs w:val="22"/>
                <w:lang w:val="ro-RO" w:eastAsia="ro-RO"/>
              </w:rPr>
            </w:pPr>
          </w:p>
        </w:tc>
        <w:tc>
          <w:tcPr>
            <w:tcW w:w="563" w:type="dxa"/>
            <w:tcBorders>
              <w:left w:val="single" w:sz="4" w:space="0" w:color="auto"/>
            </w:tcBorders>
          </w:tcPr>
          <w:p w:rsidR="009C290A" w:rsidRPr="00FA466C" w:rsidRDefault="009C290A" w:rsidP="00380E32">
            <w:pPr>
              <w:rPr>
                <w:b/>
                <w:sz w:val="22"/>
                <w:szCs w:val="22"/>
                <w:lang w:val="ro-RO" w:eastAsia="ro-RO"/>
              </w:rPr>
            </w:pPr>
          </w:p>
        </w:tc>
        <w:tc>
          <w:tcPr>
            <w:tcW w:w="297" w:type="dxa"/>
          </w:tcPr>
          <w:p w:rsidR="009C290A" w:rsidRPr="00FA466C" w:rsidRDefault="009C290A" w:rsidP="00380E32">
            <w:pPr>
              <w:rPr>
                <w:b/>
                <w:sz w:val="22"/>
                <w:szCs w:val="22"/>
                <w:lang w:val="ro-RO" w:eastAsia="ro-RO"/>
              </w:rPr>
            </w:pPr>
          </w:p>
        </w:tc>
        <w:tc>
          <w:tcPr>
            <w:tcW w:w="588" w:type="dxa"/>
          </w:tcPr>
          <w:p w:rsidR="009C290A" w:rsidRPr="00FA466C" w:rsidRDefault="009C290A" w:rsidP="00380E32">
            <w:pPr>
              <w:rPr>
                <w:b/>
                <w:sz w:val="22"/>
                <w:szCs w:val="22"/>
                <w:lang w:val="ro-RO" w:eastAsia="ro-RO"/>
              </w:rPr>
            </w:pPr>
          </w:p>
        </w:tc>
        <w:tc>
          <w:tcPr>
            <w:tcW w:w="297" w:type="dxa"/>
          </w:tcPr>
          <w:p w:rsidR="009C290A" w:rsidRPr="00FA466C" w:rsidRDefault="009C290A" w:rsidP="00380E32">
            <w:pPr>
              <w:rPr>
                <w:b/>
                <w:sz w:val="22"/>
                <w:szCs w:val="22"/>
                <w:lang w:val="ro-RO" w:eastAsia="ro-RO"/>
              </w:rPr>
            </w:pPr>
          </w:p>
        </w:tc>
        <w:tc>
          <w:tcPr>
            <w:tcW w:w="674" w:type="dxa"/>
          </w:tcPr>
          <w:p w:rsidR="009C290A" w:rsidRPr="00FA466C" w:rsidRDefault="009C290A" w:rsidP="00380E32">
            <w:pPr>
              <w:rPr>
                <w:b/>
                <w:sz w:val="22"/>
                <w:szCs w:val="22"/>
                <w:lang w:val="ro-RO" w:eastAsia="ro-RO"/>
              </w:rPr>
            </w:pPr>
          </w:p>
        </w:tc>
        <w:tc>
          <w:tcPr>
            <w:tcW w:w="1857" w:type="dxa"/>
          </w:tcPr>
          <w:p w:rsidR="009C290A" w:rsidRPr="00FA466C" w:rsidRDefault="009C290A" w:rsidP="00380E32">
            <w:pPr>
              <w:rPr>
                <w:b/>
                <w:sz w:val="22"/>
                <w:szCs w:val="22"/>
                <w:lang w:val="ro-RO" w:eastAsia="ro-RO"/>
              </w:rPr>
            </w:pPr>
          </w:p>
        </w:tc>
      </w:tr>
      <w:tr w:rsidR="009C290A" w:rsidRPr="00FA466C" w:rsidTr="009B42B2">
        <w:trPr>
          <w:jc w:val="center"/>
        </w:trPr>
        <w:tc>
          <w:tcPr>
            <w:tcW w:w="709" w:type="dxa"/>
          </w:tcPr>
          <w:p w:rsidR="009C290A" w:rsidRPr="00FA466C" w:rsidRDefault="009C290A" w:rsidP="00380E32">
            <w:pPr>
              <w:pStyle w:val="Textsimplu"/>
              <w:rPr>
                <w:rFonts w:ascii="Times New Roman" w:hAnsi="Times New Roman" w:cs="Times New Roman"/>
                <w:b/>
                <w:sz w:val="22"/>
                <w:szCs w:val="22"/>
                <w:lang w:val="ro-RO" w:eastAsia="ro-RO"/>
              </w:rPr>
            </w:pPr>
          </w:p>
        </w:tc>
        <w:tc>
          <w:tcPr>
            <w:tcW w:w="284" w:type="dxa"/>
          </w:tcPr>
          <w:p w:rsidR="009C290A" w:rsidRPr="00FA466C" w:rsidRDefault="009C290A" w:rsidP="00380E32">
            <w:pPr>
              <w:pStyle w:val="Textsimplu"/>
              <w:rPr>
                <w:rFonts w:ascii="Times New Roman" w:hAnsi="Times New Roman" w:cs="Times New Roman"/>
                <w:b/>
                <w:sz w:val="22"/>
                <w:szCs w:val="22"/>
                <w:lang w:val="ro-RO" w:eastAsia="ro-RO"/>
              </w:rPr>
            </w:pPr>
          </w:p>
        </w:tc>
        <w:tc>
          <w:tcPr>
            <w:tcW w:w="567" w:type="dxa"/>
          </w:tcPr>
          <w:p w:rsidR="009C290A" w:rsidRPr="00FA466C" w:rsidRDefault="009C290A" w:rsidP="00380E32">
            <w:pPr>
              <w:pStyle w:val="Textsimplu"/>
              <w:rPr>
                <w:rFonts w:ascii="Times New Roman" w:hAnsi="Times New Roman" w:cs="Times New Roman"/>
                <w:b/>
                <w:sz w:val="22"/>
                <w:szCs w:val="22"/>
                <w:lang w:val="ro-RO" w:eastAsia="ro-RO"/>
              </w:rPr>
            </w:pPr>
          </w:p>
        </w:tc>
        <w:tc>
          <w:tcPr>
            <w:tcW w:w="283" w:type="dxa"/>
          </w:tcPr>
          <w:p w:rsidR="009C290A" w:rsidRPr="00FA466C" w:rsidRDefault="009C290A" w:rsidP="00380E32">
            <w:pPr>
              <w:pStyle w:val="Textsimplu"/>
              <w:rPr>
                <w:rFonts w:ascii="Times New Roman" w:hAnsi="Times New Roman" w:cs="Times New Roman"/>
                <w:b/>
                <w:sz w:val="22"/>
                <w:szCs w:val="22"/>
                <w:lang w:val="ro-RO" w:eastAsia="ro-RO"/>
              </w:rPr>
            </w:pPr>
          </w:p>
        </w:tc>
        <w:tc>
          <w:tcPr>
            <w:tcW w:w="709" w:type="dxa"/>
          </w:tcPr>
          <w:p w:rsidR="009C290A" w:rsidRPr="00FA466C" w:rsidRDefault="009C290A" w:rsidP="00380E32">
            <w:pPr>
              <w:pStyle w:val="Textsimplu"/>
              <w:rPr>
                <w:rFonts w:ascii="Times New Roman" w:hAnsi="Times New Roman" w:cs="Times New Roman"/>
                <w:b/>
                <w:sz w:val="22"/>
                <w:szCs w:val="22"/>
                <w:lang w:val="ro-RO" w:eastAsia="ro-RO"/>
              </w:rPr>
            </w:pPr>
          </w:p>
        </w:tc>
        <w:tc>
          <w:tcPr>
            <w:tcW w:w="1114" w:type="dxa"/>
            <w:tcBorders>
              <w:right w:val="single" w:sz="4" w:space="0" w:color="auto"/>
            </w:tcBorders>
          </w:tcPr>
          <w:p w:rsidR="009C290A" w:rsidRPr="00FA466C" w:rsidRDefault="009C290A" w:rsidP="00380E32">
            <w:pPr>
              <w:pStyle w:val="Textsimplu"/>
              <w:jc w:val="right"/>
              <w:rPr>
                <w:rFonts w:ascii="Times New Roman" w:hAnsi="Times New Roman" w:cs="Times New Roman"/>
                <w:b/>
                <w:sz w:val="22"/>
                <w:szCs w:val="22"/>
                <w:lang w:val="ro-RO" w:eastAsia="ro-RO"/>
              </w:rPr>
            </w:pPr>
            <w:r w:rsidRPr="00FA466C">
              <w:rPr>
                <w:rFonts w:ascii="Times New Roman" w:hAnsi="Times New Roman" w:cs="Times New Roman"/>
                <w:b/>
                <w:sz w:val="22"/>
                <w:szCs w:val="22"/>
                <w:lang w:val="ro-RO" w:eastAsia="ro-RO"/>
              </w:rPr>
              <w:t>b)</w:t>
            </w:r>
          </w:p>
        </w:tc>
        <w:tc>
          <w:tcPr>
            <w:tcW w:w="563" w:type="dxa"/>
            <w:tcBorders>
              <w:left w:val="single" w:sz="4" w:space="0" w:color="auto"/>
            </w:tcBorders>
          </w:tcPr>
          <w:p w:rsidR="009C290A" w:rsidRPr="00FA466C" w:rsidRDefault="009C290A" w:rsidP="00380E32">
            <w:pPr>
              <w:rPr>
                <w:b/>
                <w:sz w:val="22"/>
                <w:szCs w:val="22"/>
                <w:lang w:val="ro-RO" w:eastAsia="ro-RO"/>
              </w:rPr>
            </w:pPr>
            <w:r w:rsidRPr="00FA466C">
              <w:rPr>
                <w:b/>
                <w:sz w:val="22"/>
                <w:szCs w:val="22"/>
                <w:lang w:val="ro-RO" w:eastAsia="ro-RO"/>
              </w:rPr>
              <w:t>8</w:t>
            </w:r>
          </w:p>
        </w:tc>
        <w:tc>
          <w:tcPr>
            <w:tcW w:w="297" w:type="dxa"/>
          </w:tcPr>
          <w:p w:rsidR="009C290A" w:rsidRPr="00FA466C" w:rsidRDefault="009C290A" w:rsidP="00380E32">
            <w:pPr>
              <w:rPr>
                <w:b/>
                <w:sz w:val="22"/>
                <w:szCs w:val="22"/>
                <w:lang w:val="ro-RO" w:eastAsia="ro-RO"/>
              </w:rPr>
            </w:pPr>
          </w:p>
        </w:tc>
        <w:tc>
          <w:tcPr>
            <w:tcW w:w="588" w:type="dxa"/>
          </w:tcPr>
          <w:p w:rsidR="009C290A" w:rsidRPr="00FA466C" w:rsidRDefault="009C290A" w:rsidP="00380E32">
            <w:pPr>
              <w:rPr>
                <w:b/>
                <w:sz w:val="22"/>
                <w:szCs w:val="22"/>
                <w:lang w:val="ro-RO" w:eastAsia="ro-RO"/>
              </w:rPr>
            </w:pPr>
            <w:r w:rsidRPr="00FA466C">
              <w:rPr>
                <w:b/>
                <w:sz w:val="22"/>
                <w:szCs w:val="22"/>
                <w:lang w:val="ro-RO" w:eastAsia="ro-RO"/>
              </w:rPr>
              <w:t>36</w:t>
            </w:r>
          </w:p>
        </w:tc>
        <w:tc>
          <w:tcPr>
            <w:tcW w:w="297" w:type="dxa"/>
          </w:tcPr>
          <w:p w:rsidR="009C290A" w:rsidRPr="00FA466C" w:rsidRDefault="009C290A" w:rsidP="00380E32">
            <w:pPr>
              <w:rPr>
                <w:b/>
                <w:sz w:val="22"/>
                <w:szCs w:val="22"/>
                <w:lang w:val="ro-RO" w:eastAsia="ro-RO"/>
              </w:rPr>
            </w:pPr>
          </w:p>
        </w:tc>
        <w:tc>
          <w:tcPr>
            <w:tcW w:w="674" w:type="dxa"/>
          </w:tcPr>
          <w:p w:rsidR="009C290A" w:rsidRPr="00FA466C" w:rsidRDefault="009C290A" w:rsidP="00380E32">
            <w:pPr>
              <w:rPr>
                <w:b/>
                <w:sz w:val="22"/>
                <w:szCs w:val="22"/>
                <w:lang w:val="ro-RO" w:eastAsia="ro-RO"/>
              </w:rPr>
            </w:pPr>
            <w:r w:rsidRPr="00FA466C">
              <w:rPr>
                <w:b/>
                <w:sz w:val="22"/>
                <w:szCs w:val="22"/>
                <w:lang w:val="ro-RO" w:eastAsia="ro-RO"/>
              </w:rPr>
              <w:t>2</w:t>
            </w:r>
          </w:p>
        </w:tc>
        <w:tc>
          <w:tcPr>
            <w:tcW w:w="1857" w:type="dxa"/>
          </w:tcPr>
          <w:p w:rsidR="009C290A" w:rsidRPr="00FA466C" w:rsidRDefault="009C290A" w:rsidP="00380E32">
            <w:pPr>
              <w:rPr>
                <w:b/>
                <w:sz w:val="22"/>
                <w:szCs w:val="22"/>
                <w:lang w:val="ro-RO" w:eastAsia="ro-RO"/>
              </w:rPr>
            </w:pPr>
          </w:p>
        </w:tc>
      </w:tr>
      <w:tr w:rsidR="009C290A" w:rsidRPr="00FA466C" w:rsidTr="009B42B2">
        <w:trPr>
          <w:jc w:val="center"/>
        </w:trPr>
        <w:tc>
          <w:tcPr>
            <w:tcW w:w="709" w:type="dxa"/>
          </w:tcPr>
          <w:p w:rsidR="009C290A" w:rsidRPr="00FA466C" w:rsidRDefault="009C290A" w:rsidP="00380E32">
            <w:pPr>
              <w:pStyle w:val="Textsimplu"/>
              <w:rPr>
                <w:rFonts w:ascii="Times New Roman" w:hAnsi="Times New Roman" w:cs="Times New Roman"/>
                <w:b/>
                <w:sz w:val="22"/>
                <w:szCs w:val="22"/>
                <w:lang w:val="ro-RO" w:eastAsia="ro-RO"/>
              </w:rPr>
            </w:pPr>
          </w:p>
        </w:tc>
        <w:tc>
          <w:tcPr>
            <w:tcW w:w="284" w:type="dxa"/>
          </w:tcPr>
          <w:p w:rsidR="009C290A" w:rsidRPr="00FA466C" w:rsidRDefault="009C290A" w:rsidP="00380E32">
            <w:pPr>
              <w:pStyle w:val="Textsimplu"/>
              <w:rPr>
                <w:rFonts w:ascii="Times New Roman" w:hAnsi="Times New Roman" w:cs="Times New Roman"/>
                <w:b/>
                <w:sz w:val="22"/>
                <w:szCs w:val="22"/>
                <w:lang w:val="ro-RO" w:eastAsia="ro-RO"/>
              </w:rPr>
            </w:pPr>
          </w:p>
        </w:tc>
        <w:tc>
          <w:tcPr>
            <w:tcW w:w="567" w:type="dxa"/>
          </w:tcPr>
          <w:p w:rsidR="009C290A" w:rsidRPr="00FA466C" w:rsidRDefault="009C290A" w:rsidP="00380E32">
            <w:pPr>
              <w:pStyle w:val="Textsimplu"/>
              <w:rPr>
                <w:rFonts w:ascii="Times New Roman" w:hAnsi="Times New Roman" w:cs="Times New Roman"/>
                <w:b/>
                <w:sz w:val="22"/>
                <w:szCs w:val="22"/>
                <w:lang w:val="ro-RO" w:eastAsia="ro-RO"/>
              </w:rPr>
            </w:pPr>
          </w:p>
        </w:tc>
        <w:tc>
          <w:tcPr>
            <w:tcW w:w="283" w:type="dxa"/>
          </w:tcPr>
          <w:p w:rsidR="009C290A" w:rsidRPr="00FA466C" w:rsidRDefault="009C290A" w:rsidP="00380E32">
            <w:pPr>
              <w:pStyle w:val="Textsimplu"/>
              <w:rPr>
                <w:rFonts w:ascii="Times New Roman" w:hAnsi="Times New Roman" w:cs="Times New Roman"/>
                <w:b/>
                <w:sz w:val="22"/>
                <w:szCs w:val="22"/>
                <w:lang w:val="ro-RO" w:eastAsia="ro-RO"/>
              </w:rPr>
            </w:pPr>
          </w:p>
        </w:tc>
        <w:tc>
          <w:tcPr>
            <w:tcW w:w="709" w:type="dxa"/>
          </w:tcPr>
          <w:p w:rsidR="009C290A" w:rsidRPr="00FA466C" w:rsidRDefault="009C290A" w:rsidP="00380E32">
            <w:pPr>
              <w:pStyle w:val="Textsimplu"/>
              <w:rPr>
                <w:rFonts w:ascii="Times New Roman" w:hAnsi="Times New Roman" w:cs="Times New Roman"/>
                <w:b/>
                <w:sz w:val="22"/>
                <w:szCs w:val="22"/>
                <w:lang w:val="ro-RO" w:eastAsia="ro-RO"/>
              </w:rPr>
            </w:pPr>
          </w:p>
        </w:tc>
        <w:tc>
          <w:tcPr>
            <w:tcW w:w="1114" w:type="dxa"/>
            <w:tcBorders>
              <w:right w:val="single" w:sz="4" w:space="0" w:color="auto"/>
            </w:tcBorders>
          </w:tcPr>
          <w:p w:rsidR="009C290A" w:rsidRPr="00FA466C" w:rsidRDefault="009C290A" w:rsidP="00380E32">
            <w:pPr>
              <w:pStyle w:val="Textsimplu"/>
              <w:rPr>
                <w:rFonts w:ascii="Times New Roman" w:hAnsi="Times New Roman" w:cs="Times New Roman"/>
                <w:b/>
                <w:sz w:val="22"/>
                <w:szCs w:val="22"/>
                <w:lang w:val="ro-RO" w:eastAsia="ro-RO"/>
              </w:rPr>
            </w:pPr>
          </w:p>
        </w:tc>
        <w:tc>
          <w:tcPr>
            <w:tcW w:w="563" w:type="dxa"/>
            <w:tcBorders>
              <w:left w:val="single" w:sz="4" w:space="0" w:color="auto"/>
            </w:tcBorders>
          </w:tcPr>
          <w:p w:rsidR="009C290A" w:rsidRPr="00FA466C" w:rsidRDefault="009C290A" w:rsidP="00380E32">
            <w:pPr>
              <w:rPr>
                <w:b/>
                <w:sz w:val="22"/>
                <w:szCs w:val="22"/>
                <w:lang w:val="ro-RO" w:eastAsia="ro-RO"/>
              </w:rPr>
            </w:pPr>
            <w:r w:rsidRPr="00FA466C">
              <w:rPr>
                <w:b/>
                <w:sz w:val="22"/>
                <w:szCs w:val="22"/>
                <w:lang w:val="ro-RO" w:eastAsia="ro-RO"/>
              </w:rPr>
              <w:t>35</w:t>
            </w:r>
          </w:p>
        </w:tc>
        <w:tc>
          <w:tcPr>
            <w:tcW w:w="297" w:type="dxa"/>
          </w:tcPr>
          <w:p w:rsidR="009C290A" w:rsidRPr="00FA466C" w:rsidRDefault="009C290A" w:rsidP="00380E32">
            <w:pPr>
              <w:rPr>
                <w:b/>
                <w:sz w:val="22"/>
                <w:szCs w:val="22"/>
                <w:lang w:val="ro-RO" w:eastAsia="ro-RO"/>
              </w:rPr>
            </w:pPr>
          </w:p>
        </w:tc>
        <w:tc>
          <w:tcPr>
            <w:tcW w:w="588" w:type="dxa"/>
          </w:tcPr>
          <w:p w:rsidR="009C290A" w:rsidRPr="00FA466C" w:rsidRDefault="009C290A" w:rsidP="00380E32">
            <w:pPr>
              <w:rPr>
                <w:b/>
                <w:sz w:val="22"/>
                <w:szCs w:val="22"/>
                <w:lang w:val="ro-RO" w:eastAsia="ro-RO"/>
              </w:rPr>
            </w:pPr>
            <w:r w:rsidRPr="00FA466C">
              <w:rPr>
                <w:b/>
                <w:sz w:val="22"/>
                <w:szCs w:val="22"/>
                <w:lang w:val="ro-RO" w:eastAsia="ro-RO"/>
              </w:rPr>
              <w:t>67</w:t>
            </w:r>
          </w:p>
        </w:tc>
        <w:tc>
          <w:tcPr>
            <w:tcW w:w="297" w:type="dxa"/>
          </w:tcPr>
          <w:p w:rsidR="009C290A" w:rsidRPr="00FA466C" w:rsidRDefault="009C290A" w:rsidP="00380E32">
            <w:pPr>
              <w:rPr>
                <w:b/>
                <w:sz w:val="22"/>
                <w:szCs w:val="22"/>
                <w:lang w:val="ro-RO" w:eastAsia="ro-RO"/>
              </w:rPr>
            </w:pPr>
          </w:p>
        </w:tc>
        <w:tc>
          <w:tcPr>
            <w:tcW w:w="674" w:type="dxa"/>
          </w:tcPr>
          <w:p w:rsidR="009C290A" w:rsidRPr="00FA466C" w:rsidRDefault="009C290A" w:rsidP="00380E32">
            <w:pPr>
              <w:rPr>
                <w:b/>
                <w:sz w:val="22"/>
                <w:szCs w:val="22"/>
                <w:lang w:val="ro-RO" w:eastAsia="ro-RO"/>
              </w:rPr>
            </w:pPr>
            <w:r w:rsidRPr="00FA466C">
              <w:rPr>
                <w:b/>
                <w:sz w:val="22"/>
                <w:szCs w:val="22"/>
                <w:lang w:val="ro-RO" w:eastAsia="ro-RO"/>
              </w:rPr>
              <w:t>2</w:t>
            </w:r>
          </w:p>
        </w:tc>
        <w:tc>
          <w:tcPr>
            <w:tcW w:w="1857" w:type="dxa"/>
          </w:tcPr>
          <w:p w:rsidR="009C290A" w:rsidRPr="00FA466C" w:rsidRDefault="009C290A" w:rsidP="00380E32">
            <w:pPr>
              <w:rPr>
                <w:b/>
                <w:sz w:val="22"/>
                <w:szCs w:val="22"/>
                <w:lang w:val="ro-RO" w:eastAsia="ro-RO"/>
              </w:rPr>
            </w:pPr>
          </w:p>
        </w:tc>
      </w:tr>
      <w:tr w:rsidR="009C290A" w:rsidRPr="00FA466C" w:rsidTr="009B42B2">
        <w:trPr>
          <w:jc w:val="center"/>
        </w:trPr>
        <w:tc>
          <w:tcPr>
            <w:tcW w:w="709" w:type="dxa"/>
          </w:tcPr>
          <w:p w:rsidR="009C290A" w:rsidRPr="00FA466C" w:rsidRDefault="009C290A" w:rsidP="00380E32">
            <w:pPr>
              <w:pStyle w:val="Textsimplu"/>
              <w:rPr>
                <w:rFonts w:ascii="Times New Roman" w:hAnsi="Times New Roman" w:cs="Times New Roman"/>
                <w:b/>
                <w:sz w:val="22"/>
                <w:szCs w:val="22"/>
                <w:lang w:val="ro-RO" w:eastAsia="ro-RO"/>
              </w:rPr>
            </w:pPr>
          </w:p>
        </w:tc>
        <w:tc>
          <w:tcPr>
            <w:tcW w:w="284" w:type="dxa"/>
          </w:tcPr>
          <w:p w:rsidR="009C290A" w:rsidRPr="00FA466C" w:rsidRDefault="009C290A" w:rsidP="00380E32">
            <w:pPr>
              <w:pStyle w:val="Textsimplu"/>
              <w:rPr>
                <w:rFonts w:ascii="Times New Roman" w:hAnsi="Times New Roman" w:cs="Times New Roman"/>
                <w:b/>
                <w:sz w:val="22"/>
                <w:szCs w:val="22"/>
                <w:lang w:val="ro-RO" w:eastAsia="ro-RO"/>
              </w:rPr>
            </w:pPr>
          </w:p>
        </w:tc>
        <w:tc>
          <w:tcPr>
            <w:tcW w:w="567" w:type="dxa"/>
          </w:tcPr>
          <w:p w:rsidR="009C290A" w:rsidRPr="00FA466C" w:rsidRDefault="009C290A" w:rsidP="00380E32">
            <w:pPr>
              <w:pStyle w:val="Textsimplu"/>
              <w:rPr>
                <w:rFonts w:ascii="Times New Roman" w:hAnsi="Times New Roman" w:cs="Times New Roman"/>
                <w:b/>
                <w:sz w:val="22"/>
                <w:szCs w:val="22"/>
                <w:lang w:val="ro-RO" w:eastAsia="ro-RO"/>
              </w:rPr>
            </w:pPr>
          </w:p>
        </w:tc>
        <w:tc>
          <w:tcPr>
            <w:tcW w:w="283" w:type="dxa"/>
          </w:tcPr>
          <w:p w:rsidR="009C290A" w:rsidRPr="00FA466C" w:rsidRDefault="009C290A" w:rsidP="00380E32">
            <w:pPr>
              <w:pStyle w:val="Textsimplu"/>
              <w:rPr>
                <w:rFonts w:ascii="Times New Roman" w:hAnsi="Times New Roman" w:cs="Times New Roman"/>
                <w:b/>
                <w:sz w:val="22"/>
                <w:szCs w:val="22"/>
                <w:lang w:val="ro-RO" w:eastAsia="ro-RO"/>
              </w:rPr>
            </w:pPr>
          </w:p>
        </w:tc>
        <w:tc>
          <w:tcPr>
            <w:tcW w:w="709" w:type="dxa"/>
          </w:tcPr>
          <w:p w:rsidR="009C290A" w:rsidRPr="00FA466C" w:rsidRDefault="009C290A" w:rsidP="00380E32">
            <w:pPr>
              <w:pStyle w:val="Textsimplu"/>
              <w:rPr>
                <w:rFonts w:ascii="Times New Roman" w:hAnsi="Times New Roman" w:cs="Times New Roman"/>
                <w:b/>
                <w:sz w:val="22"/>
                <w:szCs w:val="22"/>
                <w:lang w:val="ro-RO" w:eastAsia="ro-RO"/>
              </w:rPr>
            </w:pPr>
          </w:p>
        </w:tc>
        <w:tc>
          <w:tcPr>
            <w:tcW w:w="1114" w:type="dxa"/>
            <w:tcBorders>
              <w:right w:val="single" w:sz="4" w:space="0" w:color="auto"/>
            </w:tcBorders>
          </w:tcPr>
          <w:p w:rsidR="009C290A" w:rsidRPr="00FA466C" w:rsidRDefault="009C290A" w:rsidP="00380E32">
            <w:pPr>
              <w:pStyle w:val="Textsimplu"/>
              <w:rPr>
                <w:rFonts w:ascii="Times New Roman" w:hAnsi="Times New Roman" w:cs="Times New Roman"/>
                <w:b/>
                <w:sz w:val="22"/>
                <w:szCs w:val="22"/>
                <w:lang w:val="ro-RO" w:eastAsia="ro-RO"/>
              </w:rPr>
            </w:pPr>
          </w:p>
        </w:tc>
        <w:tc>
          <w:tcPr>
            <w:tcW w:w="563" w:type="dxa"/>
            <w:tcBorders>
              <w:left w:val="single" w:sz="4" w:space="0" w:color="auto"/>
            </w:tcBorders>
          </w:tcPr>
          <w:p w:rsidR="009C290A" w:rsidRPr="00FA466C" w:rsidRDefault="009C290A" w:rsidP="00380E32">
            <w:pPr>
              <w:rPr>
                <w:b/>
                <w:sz w:val="22"/>
                <w:szCs w:val="22"/>
                <w:lang w:val="ro-RO" w:eastAsia="ro-RO"/>
              </w:rPr>
            </w:pPr>
            <w:r w:rsidRPr="00FA466C">
              <w:rPr>
                <w:b/>
                <w:sz w:val="22"/>
                <w:szCs w:val="22"/>
                <w:lang w:val="ro-RO" w:eastAsia="ro-RO"/>
              </w:rPr>
              <w:t>5</w:t>
            </w:r>
          </w:p>
        </w:tc>
        <w:tc>
          <w:tcPr>
            <w:tcW w:w="297" w:type="dxa"/>
          </w:tcPr>
          <w:p w:rsidR="009C290A" w:rsidRPr="00FA466C" w:rsidRDefault="009C290A" w:rsidP="00380E32">
            <w:pPr>
              <w:rPr>
                <w:b/>
                <w:sz w:val="22"/>
                <w:szCs w:val="22"/>
                <w:lang w:val="ro-RO" w:eastAsia="ro-RO"/>
              </w:rPr>
            </w:pPr>
          </w:p>
        </w:tc>
        <w:tc>
          <w:tcPr>
            <w:tcW w:w="588" w:type="dxa"/>
          </w:tcPr>
          <w:p w:rsidR="009C290A" w:rsidRPr="00FA466C" w:rsidRDefault="009C290A" w:rsidP="00380E32">
            <w:pPr>
              <w:rPr>
                <w:b/>
                <w:sz w:val="22"/>
                <w:szCs w:val="22"/>
                <w:lang w:val="ro-RO" w:eastAsia="ro-RO"/>
              </w:rPr>
            </w:pPr>
            <w:r w:rsidRPr="00FA466C">
              <w:rPr>
                <w:b/>
                <w:sz w:val="22"/>
                <w:szCs w:val="22"/>
                <w:lang w:val="ro-RO" w:eastAsia="ro-RO"/>
              </w:rPr>
              <w:t>311</w:t>
            </w:r>
          </w:p>
        </w:tc>
        <w:tc>
          <w:tcPr>
            <w:tcW w:w="297" w:type="dxa"/>
          </w:tcPr>
          <w:p w:rsidR="009C290A" w:rsidRPr="00FA466C" w:rsidRDefault="009C290A" w:rsidP="00380E32">
            <w:pPr>
              <w:rPr>
                <w:b/>
                <w:sz w:val="22"/>
                <w:szCs w:val="22"/>
                <w:lang w:val="ro-RO" w:eastAsia="ro-RO"/>
              </w:rPr>
            </w:pPr>
          </w:p>
        </w:tc>
        <w:tc>
          <w:tcPr>
            <w:tcW w:w="674" w:type="dxa"/>
          </w:tcPr>
          <w:p w:rsidR="009C290A" w:rsidRPr="00FA466C" w:rsidRDefault="009C290A" w:rsidP="00380E32">
            <w:pPr>
              <w:rPr>
                <w:b/>
                <w:sz w:val="22"/>
                <w:szCs w:val="22"/>
                <w:lang w:val="ro-RO" w:eastAsia="ro-RO"/>
              </w:rPr>
            </w:pPr>
            <w:r w:rsidRPr="00FA466C">
              <w:rPr>
                <w:b/>
                <w:sz w:val="22"/>
                <w:szCs w:val="22"/>
                <w:lang w:val="ro-RO" w:eastAsia="ro-RO"/>
              </w:rPr>
              <w:t>2</w:t>
            </w:r>
          </w:p>
        </w:tc>
        <w:tc>
          <w:tcPr>
            <w:tcW w:w="1857" w:type="dxa"/>
          </w:tcPr>
          <w:p w:rsidR="009C290A" w:rsidRPr="00FA466C" w:rsidRDefault="009C290A" w:rsidP="00380E32">
            <w:pPr>
              <w:rPr>
                <w:b/>
                <w:sz w:val="22"/>
                <w:szCs w:val="22"/>
                <w:lang w:val="ro-RO" w:eastAsia="ro-RO"/>
              </w:rPr>
            </w:pPr>
          </w:p>
        </w:tc>
      </w:tr>
      <w:tr w:rsidR="009C290A" w:rsidRPr="00FA466C" w:rsidTr="009B42B2">
        <w:trPr>
          <w:jc w:val="center"/>
        </w:trPr>
        <w:tc>
          <w:tcPr>
            <w:tcW w:w="709" w:type="dxa"/>
          </w:tcPr>
          <w:p w:rsidR="009C290A" w:rsidRPr="00FA466C" w:rsidRDefault="009C290A" w:rsidP="00380E32">
            <w:pPr>
              <w:pStyle w:val="Textsimplu"/>
              <w:rPr>
                <w:rFonts w:ascii="Times New Roman" w:hAnsi="Times New Roman" w:cs="Times New Roman"/>
                <w:b/>
                <w:sz w:val="22"/>
                <w:szCs w:val="22"/>
                <w:lang w:val="ro-RO" w:eastAsia="ro-RO"/>
              </w:rPr>
            </w:pPr>
          </w:p>
        </w:tc>
        <w:tc>
          <w:tcPr>
            <w:tcW w:w="284" w:type="dxa"/>
          </w:tcPr>
          <w:p w:rsidR="009C290A" w:rsidRPr="00FA466C" w:rsidRDefault="009C290A" w:rsidP="00380E32">
            <w:pPr>
              <w:pStyle w:val="Textsimplu"/>
              <w:rPr>
                <w:rFonts w:ascii="Times New Roman" w:hAnsi="Times New Roman" w:cs="Times New Roman"/>
                <w:b/>
                <w:sz w:val="22"/>
                <w:szCs w:val="22"/>
                <w:lang w:val="ro-RO" w:eastAsia="ro-RO"/>
              </w:rPr>
            </w:pPr>
          </w:p>
        </w:tc>
        <w:tc>
          <w:tcPr>
            <w:tcW w:w="567" w:type="dxa"/>
          </w:tcPr>
          <w:p w:rsidR="009C290A" w:rsidRPr="00FA466C" w:rsidRDefault="009C290A" w:rsidP="00380E32">
            <w:pPr>
              <w:pStyle w:val="Textsimplu"/>
              <w:rPr>
                <w:rFonts w:ascii="Times New Roman" w:hAnsi="Times New Roman" w:cs="Times New Roman"/>
                <w:b/>
                <w:sz w:val="22"/>
                <w:szCs w:val="22"/>
                <w:lang w:val="ro-RO" w:eastAsia="ro-RO"/>
              </w:rPr>
            </w:pPr>
          </w:p>
        </w:tc>
        <w:tc>
          <w:tcPr>
            <w:tcW w:w="283" w:type="dxa"/>
          </w:tcPr>
          <w:p w:rsidR="009C290A" w:rsidRPr="00FA466C" w:rsidRDefault="009C290A" w:rsidP="00380E32">
            <w:pPr>
              <w:pStyle w:val="Textsimplu"/>
              <w:rPr>
                <w:rFonts w:ascii="Times New Roman" w:hAnsi="Times New Roman" w:cs="Times New Roman"/>
                <w:b/>
                <w:sz w:val="22"/>
                <w:szCs w:val="22"/>
                <w:lang w:val="ro-RO" w:eastAsia="ro-RO"/>
              </w:rPr>
            </w:pPr>
          </w:p>
        </w:tc>
        <w:tc>
          <w:tcPr>
            <w:tcW w:w="709" w:type="dxa"/>
          </w:tcPr>
          <w:p w:rsidR="009C290A" w:rsidRPr="00FA466C" w:rsidRDefault="009C290A" w:rsidP="00380E32">
            <w:pPr>
              <w:pStyle w:val="Textsimplu"/>
              <w:rPr>
                <w:rFonts w:ascii="Times New Roman" w:hAnsi="Times New Roman" w:cs="Times New Roman"/>
                <w:b/>
                <w:sz w:val="22"/>
                <w:szCs w:val="22"/>
                <w:lang w:val="ro-RO" w:eastAsia="ro-RO"/>
              </w:rPr>
            </w:pPr>
          </w:p>
        </w:tc>
        <w:tc>
          <w:tcPr>
            <w:tcW w:w="1114" w:type="dxa"/>
            <w:tcBorders>
              <w:right w:val="single" w:sz="4" w:space="0" w:color="auto"/>
            </w:tcBorders>
          </w:tcPr>
          <w:p w:rsidR="009C290A" w:rsidRPr="00FA466C" w:rsidRDefault="009C290A" w:rsidP="00380E32">
            <w:pPr>
              <w:pStyle w:val="Textsimplu"/>
              <w:rPr>
                <w:rFonts w:ascii="Times New Roman" w:hAnsi="Times New Roman" w:cs="Times New Roman"/>
                <w:b/>
                <w:sz w:val="22"/>
                <w:szCs w:val="22"/>
                <w:lang w:val="ro-RO" w:eastAsia="ro-RO"/>
              </w:rPr>
            </w:pPr>
          </w:p>
        </w:tc>
        <w:tc>
          <w:tcPr>
            <w:tcW w:w="563" w:type="dxa"/>
            <w:tcBorders>
              <w:left w:val="single" w:sz="4" w:space="0" w:color="auto"/>
            </w:tcBorders>
          </w:tcPr>
          <w:p w:rsidR="009C290A" w:rsidRPr="00FA466C" w:rsidRDefault="009C290A" w:rsidP="00380E32">
            <w:pPr>
              <w:jc w:val="right"/>
              <w:rPr>
                <w:b/>
                <w:sz w:val="22"/>
                <w:szCs w:val="22"/>
                <w:lang w:val="ro-RO" w:eastAsia="ro-RO"/>
              </w:rPr>
            </w:pPr>
          </w:p>
        </w:tc>
        <w:tc>
          <w:tcPr>
            <w:tcW w:w="297" w:type="dxa"/>
          </w:tcPr>
          <w:p w:rsidR="009C290A" w:rsidRPr="00FA466C" w:rsidRDefault="009C290A" w:rsidP="00380E32">
            <w:pPr>
              <w:jc w:val="right"/>
              <w:rPr>
                <w:b/>
                <w:sz w:val="22"/>
                <w:szCs w:val="22"/>
                <w:lang w:val="ro-RO" w:eastAsia="ro-RO"/>
              </w:rPr>
            </w:pPr>
          </w:p>
        </w:tc>
        <w:tc>
          <w:tcPr>
            <w:tcW w:w="588" w:type="dxa"/>
          </w:tcPr>
          <w:p w:rsidR="009C290A" w:rsidRPr="00FA466C" w:rsidRDefault="009C290A" w:rsidP="00380E32">
            <w:pPr>
              <w:jc w:val="right"/>
              <w:rPr>
                <w:b/>
                <w:sz w:val="22"/>
                <w:szCs w:val="22"/>
                <w:lang w:val="ro-RO" w:eastAsia="ro-RO"/>
              </w:rPr>
            </w:pPr>
          </w:p>
        </w:tc>
        <w:tc>
          <w:tcPr>
            <w:tcW w:w="297" w:type="dxa"/>
          </w:tcPr>
          <w:p w:rsidR="009C290A" w:rsidRPr="00FA466C" w:rsidRDefault="009C290A" w:rsidP="00380E32">
            <w:pPr>
              <w:jc w:val="right"/>
              <w:rPr>
                <w:b/>
                <w:sz w:val="22"/>
                <w:szCs w:val="22"/>
                <w:lang w:val="ro-RO" w:eastAsia="ro-RO"/>
              </w:rPr>
            </w:pPr>
          </w:p>
        </w:tc>
        <w:tc>
          <w:tcPr>
            <w:tcW w:w="674" w:type="dxa"/>
          </w:tcPr>
          <w:p w:rsidR="009C290A" w:rsidRPr="00FA466C" w:rsidRDefault="009C290A" w:rsidP="00380E32">
            <w:pPr>
              <w:jc w:val="right"/>
              <w:rPr>
                <w:b/>
                <w:sz w:val="22"/>
                <w:szCs w:val="22"/>
                <w:lang w:val="ro-RO" w:eastAsia="ro-RO"/>
              </w:rPr>
            </w:pPr>
          </w:p>
        </w:tc>
        <w:tc>
          <w:tcPr>
            <w:tcW w:w="1857" w:type="dxa"/>
          </w:tcPr>
          <w:p w:rsidR="009C290A" w:rsidRPr="00FA466C" w:rsidRDefault="009C290A" w:rsidP="00380E32">
            <w:pPr>
              <w:rPr>
                <w:b/>
                <w:sz w:val="22"/>
                <w:szCs w:val="22"/>
                <w:lang w:val="ro-RO" w:eastAsia="ro-RO"/>
              </w:rPr>
            </w:pPr>
          </w:p>
        </w:tc>
      </w:tr>
      <w:tr w:rsidR="009C290A" w:rsidRPr="00FA466C" w:rsidTr="009B42B2">
        <w:trPr>
          <w:jc w:val="center"/>
        </w:trPr>
        <w:tc>
          <w:tcPr>
            <w:tcW w:w="709" w:type="dxa"/>
          </w:tcPr>
          <w:p w:rsidR="009C290A" w:rsidRPr="00FA466C" w:rsidRDefault="009C290A" w:rsidP="00380E32">
            <w:pPr>
              <w:pStyle w:val="Textsimplu"/>
              <w:rPr>
                <w:rFonts w:ascii="Times New Roman" w:hAnsi="Times New Roman" w:cs="Times New Roman"/>
                <w:b/>
                <w:sz w:val="22"/>
                <w:szCs w:val="22"/>
                <w:lang w:val="ro-RO" w:eastAsia="ro-RO"/>
              </w:rPr>
            </w:pPr>
          </w:p>
        </w:tc>
        <w:tc>
          <w:tcPr>
            <w:tcW w:w="284" w:type="dxa"/>
          </w:tcPr>
          <w:p w:rsidR="009C290A" w:rsidRPr="00FA466C" w:rsidRDefault="009C290A" w:rsidP="00380E32">
            <w:pPr>
              <w:pStyle w:val="Textsimplu"/>
              <w:rPr>
                <w:rFonts w:ascii="Times New Roman" w:hAnsi="Times New Roman" w:cs="Times New Roman"/>
                <w:b/>
                <w:sz w:val="22"/>
                <w:szCs w:val="22"/>
                <w:lang w:val="ro-RO" w:eastAsia="ro-RO"/>
              </w:rPr>
            </w:pPr>
          </w:p>
        </w:tc>
        <w:tc>
          <w:tcPr>
            <w:tcW w:w="567" w:type="dxa"/>
          </w:tcPr>
          <w:p w:rsidR="009C290A" w:rsidRPr="00FA466C" w:rsidRDefault="009C290A" w:rsidP="00380E32">
            <w:pPr>
              <w:pStyle w:val="Textsimplu"/>
              <w:rPr>
                <w:rFonts w:ascii="Times New Roman" w:hAnsi="Times New Roman" w:cs="Times New Roman"/>
                <w:b/>
                <w:sz w:val="22"/>
                <w:szCs w:val="22"/>
                <w:lang w:val="ro-RO" w:eastAsia="ro-RO"/>
              </w:rPr>
            </w:pPr>
          </w:p>
        </w:tc>
        <w:tc>
          <w:tcPr>
            <w:tcW w:w="283" w:type="dxa"/>
          </w:tcPr>
          <w:p w:rsidR="009C290A" w:rsidRPr="00FA466C" w:rsidRDefault="009C290A" w:rsidP="00380E32">
            <w:pPr>
              <w:pStyle w:val="Textsimplu"/>
              <w:rPr>
                <w:rFonts w:ascii="Times New Roman" w:hAnsi="Times New Roman" w:cs="Times New Roman"/>
                <w:b/>
                <w:sz w:val="22"/>
                <w:szCs w:val="22"/>
                <w:lang w:val="ro-RO" w:eastAsia="ro-RO"/>
              </w:rPr>
            </w:pPr>
          </w:p>
        </w:tc>
        <w:tc>
          <w:tcPr>
            <w:tcW w:w="709" w:type="dxa"/>
          </w:tcPr>
          <w:p w:rsidR="009C290A" w:rsidRPr="00FA466C" w:rsidRDefault="009C290A" w:rsidP="00380E32">
            <w:pPr>
              <w:pStyle w:val="Textsimplu"/>
              <w:rPr>
                <w:rFonts w:ascii="Times New Roman" w:hAnsi="Times New Roman" w:cs="Times New Roman"/>
                <w:b/>
                <w:sz w:val="22"/>
                <w:szCs w:val="22"/>
                <w:lang w:val="ro-RO" w:eastAsia="ro-RO"/>
              </w:rPr>
            </w:pPr>
          </w:p>
        </w:tc>
        <w:tc>
          <w:tcPr>
            <w:tcW w:w="1114" w:type="dxa"/>
            <w:tcBorders>
              <w:right w:val="single" w:sz="4" w:space="0" w:color="auto"/>
            </w:tcBorders>
          </w:tcPr>
          <w:p w:rsidR="009C290A" w:rsidRPr="00FA466C" w:rsidRDefault="009C290A" w:rsidP="00380E32">
            <w:pPr>
              <w:pStyle w:val="Textsimplu"/>
              <w:rPr>
                <w:rFonts w:ascii="Times New Roman" w:hAnsi="Times New Roman" w:cs="Times New Roman"/>
                <w:b/>
                <w:sz w:val="22"/>
                <w:szCs w:val="22"/>
                <w:lang w:val="ro-RO" w:eastAsia="ro-RO"/>
              </w:rPr>
            </w:pPr>
          </w:p>
        </w:tc>
        <w:tc>
          <w:tcPr>
            <w:tcW w:w="4276" w:type="dxa"/>
            <w:gridSpan w:val="6"/>
            <w:tcBorders>
              <w:left w:val="single" w:sz="4" w:space="0" w:color="auto"/>
            </w:tcBorders>
          </w:tcPr>
          <w:p w:rsidR="009C290A" w:rsidRPr="00FA466C" w:rsidRDefault="009C290A" w:rsidP="00380E32">
            <w:pPr>
              <w:rPr>
                <w:b/>
                <w:sz w:val="22"/>
                <w:szCs w:val="22"/>
                <w:lang w:val="ro-RO" w:eastAsia="ro-RO"/>
              </w:rPr>
            </w:pPr>
            <w:r w:rsidRPr="00FA466C">
              <w:rPr>
                <w:sz w:val="22"/>
                <w:szCs w:val="22"/>
                <w:lang w:val="ro-RO"/>
              </w:rPr>
              <w:t xml:space="preserve">Fişierul </w:t>
            </w:r>
            <w:r w:rsidRPr="00FA466C">
              <w:rPr>
                <w:b/>
                <w:sz w:val="22"/>
                <w:szCs w:val="22"/>
                <w:lang w:val="ro-RO"/>
              </w:rPr>
              <w:t xml:space="preserve">atestat.out </w:t>
            </w:r>
            <w:r w:rsidRPr="00FA466C">
              <w:rPr>
                <w:sz w:val="22"/>
                <w:szCs w:val="22"/>
                <w:lang w:val="ro-RO"/>
              </w:rPr>
              <w:t>conţine:</w:t>
            </w:r>
          </w:p>
        </w:tc>
      </w:tr>
      <w:tr w:rsidR="009C290A" w:rsidRPr="00FA466C" w:rsidTr="009B42B2">
        <w:trPr>
          <w:jc w:val="center"/>
        </w:trPr>
        <w:tc>
          <w:tcPr>
            <w:tcW w:w="3666" w:type="dxa"/>
            <w:gridSpan w:val="6"/>
            <w:tcBorders>
              <w:right w:val="single" w:sz="4" w:space="0" w:color="auto"/>
            </w:tcBorders>
          </w:tcPr>
          <w:p w:rsidR="009C290A" w:rsidRPr="00FA466C" w:rsidRDefault="009C290A" w:rsidP="00380E32">
            <w:pPr>
              <w:pStyle w:val="Textsimplu"/>
              <w:jc w:val="right"/>
              <w:rPr>
                <w:rFonts w:ascii="Times New Roman" w:hAnsi="Times New Roman" w:cs="Times New Roman"/>
                <w:b/>
                <w:sz w:val="22"/>
                <w:szCs w:val="22"/>
                <w:lang w:val="ro-RO" w:eastAsia="ro-RO"/>
              </w:rPr>
            </w:pPr>
            <w:r w:rsidRPr="00FA466C">
              <w:rPr>
                <w:rFonts w:ascii="Times New Roman" w:hAnsi="Times New Roman" w:cs="Times New Roman"/>
                <w:b/>
                <w:sz w:val="22"/>
                <w:szCs w:val="22"/>
                <w:lang w:val="ro-RO" w:eastAsia="ro-RO"/>
              </w:rPr>
              <w:t>c)</w:t>
            </w:r>
          </w:p>
        </w:tc>
        <w:tc>
          <w:tcPr>
            <w:tcW w:w="4276" w:type="dxa"/>
            <w:gridSpan w:val="6"/>
            <w:tcBorders>
              <w:left w:val="single" w:sz="4" w:space="0" w:color="auto"/>
            </w:tcBorders>
          </w:tcPr>
          <w:p w:rsidR="009C290A" w:rsidRPr="00FA466C" w:rsidRDefault="009C290A" w:rsidP="00380E32">
            <w:pPr>
              <w:rPr>
                <w:b/>
                <w:sz w:val="22"/>
                <w:szCs w:val="22"/>
                <w:lang w:val="ro-RO" w:eastAsia="ro-RO"/>
              </w:rPr>
            </w:pPr>
            <w:r w:rsidRPr="00FA466C">
              <w:rPr>
                <w:b/>
                <w:sz w:val="22"/>
                <w:szCs w:val="22"/>
                <w:lang w:val="ro-RO" w:eastAsia="ro-RO"/>
              </w:rPr>
              <w:t>36</w:t>
            </w:r>
          </w:p>
        </w:tc>
      </w:tr>
    </w:tbl>
    <w:p w:rsidR="000E7BCD" w:rsidRPr="00FA466C" w:rsidRDefault="000E7BCD" w:rsidP="00380E32">
      <w:pPr>
        <w:pStyle w:val="Textsimplu"/>
        <w:rPr>
          <w:rFonts w:ascii="Times New Roman" w:hAnsi="Times New Roman" w:cs="Times New Roman"/>
          <w:sz w:val="22"/>
          <w:szCs w:val="22"/>
          <w:lang w:val="ro-RO"/>
        </w:rPr>
      </w:pPr>
    </w:p>
    <w:p w:rsidR="009C290A" w:rsidRPr="001C70E6" w:rsidRDefault="00A01B24" w:rsidP="001C70E6">
      <w:pPr>
        <w:pBdr>
          <w:top w:val="single" w:sz="12" w:space="1" w:color="auto"/>
        </w:pBdr>
        <w:autoSpaceDE w:val="0"/>
        <w:autoSpaceDN w:val="0"/>
        <w:adjustRightInd w:val="0"/>
        <w:jc w:val="both"/>
        <w:rPr>
          <w:b/>
          <w:bCs/>
          <w:i/>
          <w:iCs/>
          <w:sz w:val="22"/>
          <w:szCs w:val="22"/>
          <w:lang w:val="ro-RO"/>
        </w:rPr>
      </w:pPr>
      <w:r>
        <w:rPr>
          <w:b/>
          <w:bCs/>
          <w:i/>
          <w:iCs/>
          <w:sz w:val="22"/>
          <w:szCs w:val="22"/>
          <w:lang w:val="ro-RO"/>
        </w:rPr>
        <w:br w:type="page"/>
      </w:r>
      <w:r w:rsidR="009C290A" w:rsidRPr="001C70E6">
        <w:rPr>
          <w:b/>
          <w:bCs/>
          <w:i/>
          <w:iCs/>
          <w:sz w:val="22"/>
          <w:szCs w:val="22"/>
          <w:lang w:val="ro-RO"/>
        </w:rPr>
        <w:lastRenderedPageBreak/>
        <w:t>Subiectul nr. 15</w:t>
      </w:r>
    </w:p>
    <w:p w:rsidR="001C70E6" w:rsidRDefault="001C70E6" w:rsidP="001C70E6">
      <w:pPr>
        <w:jc w:val="both"/>
        <w:rPr>
          <w:sz w:val="22"/>
          <w:szCs w:val="22"/>
          <w:lang w:val="ro-RO"/>
        </w:rPr>
      </w:pPr>
    </w:p>
    <w:p w:rsidR="009C290A" w:rsidRPr="00FA466C" w:rsidRDefault="009C290A" w:rsidP="001C70E6">
      <w:pPr>
        <w:jc w:val="both"/>
        <w:rPr>
          <w:sz w:val="22"/>
          <w:szCs w:val="22"/>
          <w:lang w:val="ro-RO"/>
        </w:rPr>
      </w:pPr>
      <w:r w:rsidRPr="00FA466C">
        <w:rPr>
          <w:sz w:val="22"/>
          <w:szCs w:val="22"/>
          <w:lang w:val="ro-RO"/>
        </w:rPr>
        <w:t xml:space="preserve">Fişierul </w:t>
      </w:r>
      <w:r w:rsidRPr="00FA466C">
        <w:rPr>
          <w:b/>
          <w:sz w:val="22"/>
          <w:szCs w:val="22"/>
          <w:lang w:val="ro-RO"/>
        </w:rPr>
        <w:t>atestat.in</w:t>
      </w:r>
      <w:r w:rsidRPr="00FA466C">
        <w:rPr>
          <w:sz w:val="22"/>
          <w:szCs w:val="22"/>
          <w:lang w:val="ro-RO"/>
        </w:rPr>
        <w:t xml:space="preserve"> conţine pe prima linie numărul </w:t>
      </w:r>
      <w:r w:rsidRPr="00FA466C">
        <w:rPr>
          <w:b/>
          <w:sz w:val="22"/>
          <w:szCs w:val="22"/>
          <w:lang w:val="ro-RO"/>
        </w:rPr>
        <w:t>n,</w:t>
      </w:r>
      <w:r w:rsidRPr="00FA466C">
        <w:rPr>
          <w:sz w:val="22"/>
          <w:szCs w:val="22"/>
          <w:lang w:val="ro-RO"/>
        </w:rPr>
        <w:t xml:space="preserve"> natural nenul (</w:t>
      </w:r>
      <w:r w:rsidRPr="00FA466C">
        <w:rPr>
          <w:b/>
          <w:sz w:val="22"/>
          <w:szCs w:val="22"/>
          <w:lang w:val="ro-RO"/>
        </w:rPr>
        <w:t>2&lt;n&lt;20</w:t>
      </w:r>
      <w:r w:rsidRPr="00FA466C">
        <w:rPr>
          <w:sz w:val="22"/>
          <w:szCs w:val="22"/>
          <w:lang w:val="ro-RO"/>
        </w:rPr>
        <w:t xml:space="preserve">), ce reprezintă numărul de linii ale unei matrice pătratice </w:t>
      </w:r>
      <w:r w:rsidRPr="00FA466C">
        <w:rPr>
          <w:b/>
          <w:sz w:val="22"/>
          <w:szCs w:val="22"/>
          <w:lang w:val="ro-RO"/>
        </w:rPr>
        <w:t>A</w:t>
      </w:r>
      <w:r w:rsidRPr="00FA466C">
        <w:rPr>
          <w:sz w:val="22"/>
          <w:szCs w:val="22"/>
          <w:lang w:val="ro-RO"/>
        </w:rPr>
        <w:t xml:space="preserve">. Pe fiecare din următoarele </w:t>
      </w:r>
      <w:r w:rsidRPr="00FA466C">
        <w:rPr>
          <w:b/>
          <w:sz w:val="22"/>
          <w:szCs w:val="22"/>
          <w:lang w:val="ro-RO"/>
        </w:rPr>
        <w:t>n</w:t>
      </w:r>
      <w:r w:rsidRPr="00FA466C">
        <w:rPr>
          <w:sz w:val="22"/>
          <w:szCs w:val="22"/>
          <w:lang w:val="ro-RO"/>
        </w:rPr>
        <w:t xml:space="preserve"> linii, sunt scrise câte </w:t>
      </w:r>
      <w:r w:rsidRPr="00FA466C">
        <w:rPr>
          <w:b/>
          <w:sz w:val="22"/>
          <w:szCs w:val="22"/>
          <w:lang w:val="ro-RO"/>
        </w:rPr>
        <w:t>n</w:t>
      </w:r>
      <w:r w:rsidRPr="00FA466C">
        <w:rPr>
          <w:sz w:val="22"/>
          <w:szCs w:val="22"/>
          <w:lang w:val="ro-RO"/>
        </w:rPr>
        <w:t xml:space="preserve"> numere întregi, formate din cel mult </w:t>
      </w:r>
      <w:r w:rsidRPr="00FA466C">
        <w:rPr>
          <w:b/>
          <w:sz w:val="22"/>
          <w:szCs w:val="22"/>
          <w:lang w:val="ro-RO"/>
        </w:rPr>
        <w:t>9</w:t>
      </w:r>
      <w:r w:rsidRPr="00FA466C">
        <w:rPr>
          <w:sz w:val="22"/>
          <w:szCs w:val="22"/>
          <w:lang w:val="ro-RO"/>
        </w:rPr>
        <w:t xml:space="preserve"> cifre fiecare, separate prin câte un spaţiu, reprezentând valorile elementelor matricei </w:t>
      </w:r>
      <w:r w:rsidRPr="00FA466C">
        <w:rPr>
          <w:b/>
          <w:sz w:val="22"/>
          <w:szCs w:val="22"/>
          <w:lang w:val="ro-RO"/>
        </w:rPr>
        <w:t>A</w:t>
      </w:r>
      <w:r w:rsidRPr="00FA466C">
        <w:rPr>
          <w:sz w:val="22"/>
          <w:szCs w:val="22"/>
          <w:lang w:val="ro-RO"/>
        </w:rPr>
        <w:t>.</w:t>
      </w:r>
    </w:p>
    <w:p w:rsidR="001C70E6" w:rsidRPr="00FA466C" w:rsidRDefault="001C70E6" w:rsidP="001C70E6">
      <w:pPr>
        <w:jc w:val="both"/>
        <w:rPr>
          <w:sz w:val="22"/>
          <w:szCs w:val="22"/>
          <w:lang w:val="ro-RO"/>
        </w:rPr>
      </w:pPr>
      <w:r w:rsidRPr="00FA466C">
        <w:rPr>
          <w:sz w:val="22"/>
          <w:szCs w:val="22"/>
          <w:lang w:val="ro-RO"/>
        </w:rPr>
        <w:t>Să se scrie un program</w:t>
      </w:r>
      <w:r>
        <w:rPr>
          <w:sz w:val="22"/>
          <w:szCs w:val="22"/>
          <w:lang w:val="ro-RO"/>
        </w:rPr>
        <w:t xml:space="preserve"> </w:t>
      </w:r>
      <w:r w:rsidRPr="00FA466C">
        <w:rPr>
          <w:sz w:val="22"/>
          <w:szCs w:val="22"/>
          <w:lang w:val="ro-RO"/>
        </w:rPr>
        <w:t>care:</w:t>
      </w:r>
    </w:p>
    <w:p w:rsidR="00CF5C56" w:rsidRPr="00FA466C" w:rsidRDefault="00CF5C56" w:rsidP="001C70E6">
      <w:pPr>
        <w:numPr>
          <w:ilvl w:val="0"/>
          <w:numId w:val="37"/>
        </w:numPr>
        <w:tabs>
          <w:tab w:val="clear" w:pos="720"/>
          <w:tab w:val="num" w:pos="284"/>
        </w:tabs>
        <w:ind w:left="284" w:hanging="284"/>
        <w:jc w:val="both"/>
        <w:rPr>
          <w:sz w:val="22"/>
          <w:szCs w:val="22"/>
          <w:lang w:val="ro-RO"/>
        </w:rPr>
      </w:pPr>
      <w:r w:rsidRPr="00FA466C">
        <w:rPr>
          <w:sz w:val="22"/>
          <w:szCs w:val="22"/>
          <w:lang w:val="ro-RO"/>
        </w:rPr>
        <w:t xml:space="preserve">să afişeze pe ecran matricea </w:t>
      </w:r>
      <w:r w:rsidRPr="00FA466C">
        <w:rPr>
          <w:b/>
          <w:sz w:val="22"/>
          <w:szCs w:val="22"/>
          <w:lang w:val="ro-RO"/>
        </w:rPr>
        <w:t xml:space="preserve">A, </w:t>
      </w:r>
      <w:r w:rsidRPr="00FA466C">
        <w:rPr>
          <w:sz w:val="22"/>
          <w:szCs w:val="22"/>
          <w:lang w:val="ro-RO"/>
        </w:rPr>
        <w:t>elementele de pe aceeaşi linie fiind separate prin câte un spaţiu;</w:t>
      </w:r>
    </w:p>
    <w:p w:rsidR="009C290A" w:rsidRPr="00FA466C" w:rsidRDefault="009C290A" w:rsidP="001C70E6">
      <w:pPr>
        <w:numPr>
          <w:ilvl w:val="0"/>
          <w:numId w:val="37"/>
        </w:numPr>
        <w:tabs>
          <w:tab w:val="clear" w:pos="720"/>
          <w:tab w:val="num" w:pos="284"/>
        </w:tabs>
        <w:ind w:left="284" w:hanging="284"/>
        <w:jc w:val="both"/>
        <w:rPr>
          <w:sz w:val="22"/>
          <w:szCs w:val="22"/>
          <w:lang w:val="ro-RO"/>
        </w:rPr>
      </w:pPr>
      <w:r w:rsidRPr="00FA466C">
        <w:rPr>
          <w:sz w:val="22"/>
          <w:szCs w:val="22"/>
          <w:lang w:val="ro-RO"/>
        </w:rPr>
        <w:t xml:space="preserve">să citească de la tastatură un număr natural </w:t>
      </w:r>
      <w:r w:rsidRPr="00FA466C">
        <w:rPr>
          <w:b/>
          <w:sz w:val="22"/>
          <w:szCs w:val="22"/>
          <w:lang w:val="ro-RO"/>
        </w:rPr>
        <w:t xml:space="preserve">k </w:t>
      </w:r>
      <w:r w:rsidRPr="00FA466C">
        <w:rPr>
          <w:sz w:val="22"/>
          <w:szCs w:val="22"/>
          <w:lang w:val="ro-RO"/>
        </w:rPr>
        <w:t xml:space="preserve">de cel mult </w:t>
      </w:r>
      <w:r w:rsidRPr="00FA466C">
        <w:rPr>
          <w:b/>
          <w:sz w:val="22"/>
          <w:szCs w:val="22"/>
          <w:lang w:val="ro-RO"/>
        </w:rPr>
        <w:t>9</w:t>
      </w:r>
      <w:r w:rsidRPr="00FA466C">
        <w:rPr>
          <w:sz w:val="22"/>
          <w:szCs w:val="22"/>
          <w:lang w:val="ro-RO"/>
        </w:rPr>
        <w:t xml:space="preserve"> cifre şi să verifice dacă acesta se găseşte în matricea </w:t>
      </w:r>
      <w:r w:rsidRPr="00FA466C">
        <w:rPr>
          <w:b/>
          <w:sz w:val="22"/>
          <w:szCs w:val="22"/>
          <w:lang w:val="ro-RO"/>
        </w:rPr>
        <w:t>A</w:t>
      </w:r>
      <w:r w:rsidR="00E3444C" w:rsidRPr="00FA466C">
        <w:rPr>
          <w:b/>
          <w:color w:val="FF0000"/>
          <w:sz w:val="22"/>
          <w:szCs w:val="22"/>
          <w:lang w:val="ro-RO"/>
        </w:rPr>
        <w:t>,</w:t>
      </w:r>
      <w:r w:rsidRPr="00FA466C">
        <w:rPr>
          <w:b/>
          <w:sz w:val="22"/>
          <w:szCs w:val="22"/>
          <w:lang w:val="ro-RO"/>
        </w:rPr>
        <w:t xml:space="preserve"> </w:t>
      </w:r>
      <w:r w:rsidRPr="00FA466C">
        <w:rPr>
          <w:sz w:val="22"/>
          <w:szCs w:val="22"/>
          <w:lang w:val="ro-RO"/>
        </w:rPr>
        <w:t xml:space="preserve">afişându–se pe ecran un mesaj corespunzător; </w:t>
      </w:r>
    </w:p>
    <w:p w:rsidR="009C290A" w:rsidRPr="00FA466C" w:rsidRDefault="009C290A" w:rsidP="001C70E6">
      <w:pPr>
        <w:numPr>
          <w:ilvl w:val="0"/>
          <w:numId w:val="37"/>
        </w:numPr>
        <w:tabs>
          <w:tab w:val="clear" w:pos="720"/>
          <w:tab w:val="num" w:pos="284"/>
        </w:tabs>
        <w:ind w:left="284" w:hanging="284"/>
        <w:jc w:val="both"/>
        <w:rPr>
          <w:sz w:val="22"/>
          <w:szCs w:val="22"/>
          <w:lang w:val="ro-RO"/>
        </w:rPr>
      </w:pPr>
      <w:r w:rsidRPr="00FA466C">
        <w:rPr>
          <w:sz w:val="22"/>
          <w:szCs w:val="22"/>
          <w:lang w:val="ro-RO"/>
        </w:rPr>
        <w:t xml:space="preserve">să modifice matricea </w:t>
      </w:r>
      <w:r w:rsidRPr="00FA466C">
        <w:rPr>
          <w:b/>
          <w:sz w:val="22"/>
          <w:szCs w:val="22"/>
          <w:lang w:val="ro-RO"/>
        </w:rPr>
        <w:t>A</w:t>
      </w:r>
      <w:r w:rsidRPr="00FA466C">
        <w:rPr>
          <w:sz w:val="22"/>
          <w:szCs w:val="22"/>
          <w:lang w:val="ro-RO"/>
        </w:rPr>
        <w:t xml:space="preserve"> prin atribuirea valorii </w:t>
      </w:r>
      <w:r w:rsidRPr="00FA466C">
        <w:rPr>
          <w:b/>
          <w:sz w:val="22"/>
          <w:szCs w:val="22"/>
          <w:lang w:val="ro-RO"/>
        </w:rPr>
        <w:t>0</w:t>
      </w:r>
      <w:r w:rsidRPr="00FA466C">
        <w:rPr>
          <w:sz w:val="22"/>
          <w:szCs w:val="22"/>
          <w:lang w:val="ro-RO"/>
        </w:rPr>
        <w:t xml:space="preserve"> tuturor elementelor situate pe ultima linie a matricei şi apoi să se scrie în fişierul </w:t>
      </w:r>
      <w:r w:rsidRPr="00FA466C">
        <w:rPr>
          <w:b/>
          <w:sz w:val="22"/>
          <w:szCs w:val="22"/>
          <w:lang w:val="ro-RO"/>
        </w:rPr>
        <w:t>atestat.out</w:t>
      </w:r>
      <w:r w:rsidRPr="00FA466C">
        <w:rPr>
          <w:sz w:val="22"/>
          <w:szCs w:val="22"/>
          <w:lang w:val="ro-RO"/>
        </w:rPr>
        <w:t xml:space="preserve"> matricea rezultată, elementele de pe aceeaşi linie fiind separate prin câte un spaţiu.</w:t>
      </w:r>
    </w:p>
    <w:p w:rsidR="009C290A" w:rsidRPr="00FA466C" w:rsidRDefault="009C290A" w:rsidP="001C70E6">
      <w:pPr>
        <w:jc w:val="both"/>
        <w:rPr>
          <w:sz w:val="22"/>
          <w:szCs w:val="22"/>
          <w:lang w:val="ro-RO"/>
        </w:rPr>
      </w:pPr>
      <w:r w:rsidRPr="00FA466C">
        <w:rPr>
          <w:b/>
          <w:sz w:val="22"/>
          <w:szCs w:val="22"/>
          <w:lang w:val="ro-RO"/>
        </w:rPr>
        <w:t>Notă:</w:t>
      </w:r>
      <w:r w:rsidRPr="00FA466C">
        <w:rPr>
          <w:sz w:val="22"/>
          <w:szCs w:val="22"/>
          <w:lang w:val="ro-RO"/>
        </w:rPr>
        <w:t xml:space="preserve"> Programul va conţine cel puţin un subprogram definit de utilizator. </w:t>
      </w:r>
    </w:p>
    <w:p w:rsidR="001C70E6" w:rsidRDefault="001C70E6" w:rsidP="00380E32">
      <w:pPr>
        <w:jc w:val="both"/>
        <w:rPr>
          <w:b/>
          <w:sz w:val="22"/>
          <w:szCs w:val="22"/>
          <w:lang w:val="ro-RO"/>
        </w:rPr>
      </w:pPr>
    </w:p>
    <w:p w:rsidR="009C290A" w:rsidRPr="00FA466C" w:rsidRDefault="009C290A" w:rsidP="00380E32">
      <w:pPr>
        <w:jc w:val="both"/>
        <w:rPr>
          <w:sz w:val="22"/>
          <w:szCs w:val="22"/>
          <w:lang w:val="ro-RO"/>
        </w:rPr>
      </w:pPr>
      <w:r w:rsidRPr="00FA466C">
        <w:rPr>
          <w:b/>
          <w:sz w:val="22"/>
          <w:szCs w:val="22"/>
          <w:lang w:val="ro-RO"/>
        </w:rPr>
        <w:t>Exemplu:</w:t>
      </w:r>
      <w:r w:rsidRPr="00FA466C">
        <w:rPr>
          <w:sz w:val="22"/>
          <w:szCs w:val="22"/>
          <w:lang w:val="ro-RO"/>
        </w:rPr>
        <w:t xml:space="preserve"> </w:t>
      </w:r>
    </w:p>
    <w:tbl>
      <w:tblPr>
        <w:tblW w:w="8083" w:type="dxa"/>
        <w:jc w:val="center"/>
        <w:tblLayout w:type="fixed"/>
        <w:tblLook w:val="01E0" w:firstRow="1" w:lastRow="1" w:firstColumn="1" w:lastColumn="1" w:noHBand="0" w:noVBand="0"/>
      </w:tblPr>
      <w:tblGrid>
        <w:gridCol w:w="567"/>
        <w:gridCol w:w="283"/>
        <w:gridCol w:w="709"/>
        <w:gridCol w:w="283"/>
        <w:gridCol w:w="567"/>
        <w:gridCol w:w="1397"/>
        <w:gridCol w:w="563"/>
        <w:gridCol w:w="297"/>
        <w:gridCol w:w="588"/>
        <w:gridCol w:w="297"/>
        <w:gridCol w:w="674"/>
        <w:gridCol w:w="1858"/>
      </w:tblGrid>
      <w:tr w:rsidR="009C290A" w:rsidRPr="00FA466C" w:rsidTr="009B42B2">
        <w:trPr>
          <w:jc w:val="center"/>
        </w:trPr>
        <w:tc>
          <w:tcPr>
            <w:tcW w:w="3806" w:type="dxa"/>
            <w:gridSpan w:val="6"/>
            <w:tcBorders>
              <w:bottom w:val="single" w:sz="4" w:space="0" w:color="auto"/>
              <w:right w:val="single" w:sz="4" w:space="0" w:color="auto"/>
            </w:tcBorders>
          </w:tcPr>
          <w:p w:rsidR="009C290A" w:rsidRPr="00FA466C" w:rsidRDefault="009C290A" w:rsidP="00380E32">
            <w:pPr>
              <w:jc w:val="both"/>
              <w:rPr>
                <w:sz w:val="22"/>
                <w:szCs w:val="22"/>
                <w:lang w:val="ro-RO"/>
              </w:rPr>
            </w:pPr>
            <w:r w:rsidRPr="00FA466C">
              <w:rPr>
                <w:b/>
                <w:sz w:val="22"/>
                <w:szCs w:val="22"/>
                <w:lang w:val="ro-RO"/>
              </w:rPr>
              <w:t>atestat.in</w:t>
            </w:r>
          </w:p>
        </w:tc>
        <w:tc>
          <w:tcPr>
            <w:tcW w:w="4277" w:type="dxa"/>
            <w:gridSpan w:val="6"/>
            <w:tcBorders>
              <w:left w:val="single" w:sz="4" w:space="0" w:color="auto"/>
              <w:bottom w:val="single" w:sz="4" w:space="0" w:color="auto"/>
            </w:tcBorders>
          </w:tcPr>
          <w:p w:rsidR="009C290A" w:rsidRPr="00FA466C" w:rsidRDefault="009C290A" w:rsidP="00380E32">
            <w:pPr>
              <w:jc w:val="both"/>
              <w:rPr>
                <w:sz w:val="22"/>
                <w:szCs w:val="22"/>
                <w:lang w:val="ro-RO"/>
              </w:rPr>
            </w:pPr>
            <w:r w:rsidRPr="00FA466C">
              <w:rPr>
                <w:b/>
                <w:sz w:val="22"/>
                <w:szCs w:val="22"/>
                <w:lang w:val="ro-RO"/>
              </w:rPr>
              <w:t>Date de ieşire:</w:t>
            </w:r>
          </w:p>
        </w:tc>
      </w:tr>
      <w:tr w:rsidR="009C290A" w:rsidRPr="00FA466C" w:rsidTr="009B42B2">
        <w:trPr>
          <w:jc w:val="center"/>
        </w:trPr>
        <w:tc>
          <w:tcPr>
            <w:tcW w:w="567" w:type="dxa"/>
            <w:tcBorders>
              <w:top w:val="single" w:sz="4" w:space="0" w:color="auto"/>
            </w:tcBorders>
          </w:tcPr>
          <w:p w:rsidR="009C290A" w:rsidRPr="00FA466C" w:rsidRDefault="009C290A" w:rsidP="00380E32">
            <w:pPr>
              <w:jc w:val="right"/>
              <w:rPr>
                <w:b/>
                <w:sz w:val="22"/>
                <w:szCs w:val="22"/>
                <w:lang w:val="ro-RO" w:eastAsia="ro-RO"/>
              </w:rPr>
            </w:pPr>
            <w:r w:rsidRPr="00FA466C">
              <w:rPr>
                <w:b/>
                <w:sz w:val="22"/>
                <w:szCs w:val="22"/>
                <w:lang w:val="ro-RO" w:eastAsia="ro-RO"/>
              </w:rPr>
              <w:t>3</w:t>
            </w:r>
          </w:p>
        </w:tc>
        <w:tc>
          <w:tcPr>
            <w:tcW w:w="283" w:type="dxa"/>
            <w:tcBorders>
              <w:top w:val="single" w:sz="4" w:space="0" w:color="auto"/>
            </w:tcBorders>
          </w:tcPr>
          <w:p w:rsidR="009C290A" w:rsidRPr="00FA466C" w:rsidRDefault="009C290A" w:rsidP="00380E32">
            <w:pPr>
              <w:jc w:val="right"/>
              <w:rPr>
                <w:b/>
                <w:sz w:val="22"/>
                <w:szCs w:val="22"/>
                <w:lang w:val="ro-RO" w:eastAsia="ro-RO"/>
              </w:rPr>
            </w:pPr>
          </w:p>
        </w:tc>
        <w:tc>
          <w:tcPr>
            <w:tcW w:w="709" w:type="dxa"/>
            <w:tcBorders>
              <w:top w:val="single" w:sz="4" w:space="0" w:color="auto"/>
            </w:tcBorders>
          </w:tcPr>
          <w:p w:rsidR="009C290A" w:rsidRPr="00FA466C" w:rsidRDefault="009C290A" w:rsidP="00380E32">
            <w:pPr>
              <w:jc w:val="right"/>
              <w:rPr>
                <w:b/>
                <w:sz w:val="22"/>
                <w:szCs w:val="22"/>
                <w:lang w:val="ro-RO" w:eastAsia="ro-RO"/>
              </w:rPr>
            </w:pPr>
          </w:p>
        </w:tc>
        <w:tc>
          <w:tcPr>
            <w:tcW w:w="283" w:type="dxa"/>
            <w:tcBorders>
              <w:top w:val="single" w:sz="4" w:space="0" w:color="auto"/>
            </w:tcBorders>
          </w:tcPr>
          <w:p w:rsidR="009C290A" w:rsidRPr="00FA466C" w:rsidRDefault="009C290A" w:rsidP="00380E32">
            <w:pPr>
              <w:jc w:val="right"/>
              <w:rPr>
                <w:b/>
                <w:sz w:val="22"/>
                <w:szCs w:val="22"/>
                <w:lang w:val="ro-RO" w:eastAsia="ro-RO"/>
              </w:rPr>
            </w:pPr>
          </w:p>
        </w:tc>
        <w:tc>
          <w:tcPr>
            <w:tcW w:w="567" w:type="dxa"/>
            <w:tcBorders>
              <w:top w:val="single" w:sz="4" w:space="0" w:color="auto"/>
            </w:tcBorders>
          </w:tcPr>
          <w:p w:rsidR="009C290A" w:rsidRPr="00FA466C" w:rsidRDefault="009C290A" w:rsidP="00380E32">
            <w:pPr>
              <w:jc w:val="right"/>
              <w:rPr>
                <w:b/>
                <w:sz w:val="22"/>
                <w:szCs w:val="22"/>
                <w:lang w:val="ro-RO" w:eastAsia="ro-RO"/>
              </w:rPr>
            </w:pPr>
          </w:p>
        </w:tc>
        <w:tc>
          <w:tcPr>
            <w:tcW w:w="1397" w:type="dxa"/>
            <w:tcBorders>
              <w:top w:val="single" w:sz="4" w:space="0" w:color="auto"/>
              <w:right w:val="single" w:sz="4" w:space="0" w:color="auto"/>
            </w:tcBorders>
          </w:tcPr>
          <w:p w:rsidR="009C290A" w:rsidRPr="00FA466C" w:rsidRDefault="009C290A" w:rsidP="00380E32">
            <w:pPr>
              <w:jc w:val="right"/>
              <w:rPr>
                <w:b/>
                <w:sz w:val="22"/>
                <w:szCs w:val="22"/>
                <w:lang w:val="ro-RO" w:eastAsia="ro-RO"/>
              </w:rPr>
            </w:pPr>
            <w:r w:rsidRPr="00FA466C">
              <w:rPr>
                <w:b/>
                <w:sz w:val="22"/>
                <w:szCs w:val="22"/>
                <w:lang w:val="ro-RO" w:eastAsia="ro-RO"/>
              </w:rPr>
              <w:t>a)</w:t>
            </w:r>
          </w:p>
        </w:tc>
        <w:tc>
          <w:tcPr>
            <w:tcW w:w="563" w:type="dxa"/>
            <w:tcBorders>
              <w:top w:val="single" w:sz="4" w:space="0" w:color="auto"/>
              <w:left w:val="single" w:sz="4" w:space="0" w:color="auto"/>
            </w:tcBorders>
          </w:tcPr>
          <w:p w:rsidR="009C290A" w:rsidRPr="00FA466C" w:rsidRDefault="009C290A" w:rsidP="00380E32">
            <w:pPr>
              <w:jc w:val="right"/>
              <w:rPr>
                <w:b/>
                <w:sz w:val="22"/>
                <w:szCs w:val="22"/>
                <w:lang w:val="ro-RO" w:eastAsia="ro-RO"/>
              </w:rPr>
            </w:pPr>
            <w:r w:rsidRPr="00FA466C">
              <w:rPr>
                <w:b/>
                <w:sz w:val="22"/>
                <w:szCs w:val="22"/>
                <w:lang w:val="ro-RO" w:eastAsia="ro-RO"/>
              </w:rPr>
              <w:t>-1</w:t>
            </w:r>
          </w:p>
        </w:tc>
        <w:tc>
          <w:tcPr>
            <w:tcW w:w="297" w:type="dxa"/>
            <w:tcBorders>
              <w:top w:val="single" w:sz="4" w:space="0" w:color="auto"/>
            </w:tcBorders>
          </w:tcPr>
          <w:p w:rsidR="009C290A" w:rsidRPr="00FA466C" w:rsidRDefault="009C290A" w:rsidP="00380E32">
            <w:pPr>
              <w:jc w:val="right"/>
              <w:rPr>
                <w:b/>
                <w:sz w:val="22"/>
                <w:szCs w:val="22"/>
                <w:lang w:val="ro-RO" w:eastAsia="ro-RO"/>
              </w:rPr>
            </w:pPr>
          </w:p>
        </w:tc>
        <w:tc>
          <w:tcPr>
            <w:tcW w:w="588" w:type="dxa"/>
            <w:tcBorders>
              <w:top w:val="single" w:sz="4" w:space="0" w:color="auto"/>
            </w:tcBorders>
          </w:tcPr>
          <w:p w:rsidR="009C290A" w:rsidRPr="00FA466C" w:rsidRDefault="009C290A" w:rsidP="00380E32">
            <w:pPr>
              <w:jc w:val="right"/>
              <w:rPr>
                <w:b/>
                <w:sz w:val="22"/>
                <w:szCs w:val="22"/>
                <w:lang w:val="ro-RO" w:eastAsia="ro-RO"/>
              </w:rPr>
            </w:pPr>
            <w:r w:rsidRPr="00FA466C">
              <w:rPr>
                <w:b/>
                <w:sz w:val="22"/>
                <w:szCs w:val="22"/>
                <w:lang w:val="ro-RO" w:eastAsia="ro-RO"/>
              </w:rPr>
              <w:t>311</w:t>
            </w:r>
          </w:p>
        </w:tc>
        <w:tc>
          <w:tcPr>
            <w:tcW w:w="297" w:type="dxa"/>
            <w:tcBorders>
              <w:top w:val="single" w:sz="4" w:space="0" w:color="auto"/>
            </w:tcBorders>
          </w:tcPr>
          <w:p w:rsidR="009C290A" w:rsidRPr="00FA466C" w:rsidRDefault="009C290A" w:rsidP="00380E32">
            <w:pPr>
              <w:jc w:val="right"/>
              <w:rPr>
                <w:b/>
                <w:sz w:val="22"/>
                <w:szCs w:val="22"/>
                <w:lang w:val="ro-RO" w:eastAsia="ro-RO"/>
              </w:rPr>
            </w:pPr>
          </w:p>
        </w:tc>
        <w:tc>
          <w:tcPr>
            <w:tcW w:w="674" w:type="dxa"/>
            <w:tcBorders>
              <w:top w:val="single" w:sz="4" w:space="0" w:color="auto"/>
            </w:tcBorders>
          </w:tcPr>
          <w:p w:rsidR="009C290A" w:rsidRPr="00FA466C" w:rsidRDefault="009C290A" w:rsidP="00380E32">
            <w:pPr>
              <w:jc w:val="right"/>
              <w:rPr>
                <w:b/>
                <w:sz w:val="22"/>
                <w:szCs w:val="22"/>
                <w:lang w:val="ro-RO" w:eastAsia="ro-RO"/>
              </w:rPr>
            </w:pPr>
            <w:r w:rsidRPr="00FA466C">
              <w:rPr>
                <w:b/>
                <w:sz w:val="22"/>
                <w:szCs w:val="22"/>
                <w:lang w:val="ro-RO" w:eastAsia="ro-RO"/>
              </w:rPr>
              <w:t>234</w:t>
            </w:r>
          </w:p>
        </w:tc>
        <w:tc>
          <w:tcPr>
            <w:tcW w:w="1858" w:type="dxa"/>
            <w:tcBorders>
              <w:top w:val="single" w:sz="4" w:space="0" w:color="auto"/>
            </w:tcBorders>
          </w:tcPr>
          <w:p w:rsidR="009C290A" w:rsidRPr="00FA466C" w:rsidRDefault="009C290A" w:rsidP="00380E32">
            <w:pPr>
              <w:rPr>
                <w:b/>
                <w:sz w:val="22"/>
                <w:szCs w:val="22"/>
                <w:lang w:val="ro-RO" w:eastAsia="ro-RO"/>
              </w:rPr>
            </w:pPr>
          </w:p>
        </w:tc>
      </w:tr>
      <w:tr w:rsidR="009C290A" w:rsidRPr="00FA466C" w:rsidTr="009B42B2">
        <w:trPr>
          <w:jc w:val="center"/>
        </w:trPr>
        <w:tc>
          <w:tcPr>
            <w:tcW w:w="567" w:type="dxa"/>
          </w:tcPr>
          <w:p w:rsidR="009C290A" w:rsidRPr="00FA466C" w:rsidRDefault="009C290A" w:rsidP="00380E32">
            <w:pPr>
              <w:jc w:val="right"/>
              <w:rPr>
                <w:b/>
                <w:sz w:val="22"/>
                <w:szCs w:val="22"/>
                <w:lang w:val="ro-RO" w:eastAsia="ro-RO"/>
              </w:rPr>
            </w:pPr>
            <w:r w:rsidRPr="00FA466C">
              <w:rPr>
                <w:b/>
                <w:sz w:val="22"/>
                <w:szCs w:val="22"/>
                <w:lang w:val="ro-RO" w:eastAsia="ro-RO"/>
              </w:rPr>
              <w:t>-1</w:t>
            </w:r>
          </w:p>
        </w:tc>
        <w:tc>
          <w:tcPr>
            <w:tcW w:w="283" w:type="dxa"/>
          </w:tcPr>
          <w:p w:rsidR="009C290A" w:rsidRPr="00FA466C" w:rsidRDefault="009C290A" w:rsidP="00380E32">
            <w:pPr>
              <w:jc w:val="right"/>
              <w:rPr>
                <w:b/>
                <w:sz w:val="22"/>
                <w:szCs w:val="22"/>
                <w:lang w:val="ro-RO" w:eastAsia="ro-RO"/>
              </w:rPr>
            </w:pPr>
          </w:p>
        </w:tc>
        <w:tc>
          <w:tcPr>
            <w:tcW w:w="709" w:type="dxa"/>
          </w:tcPr>
          <w:p w:rsidR="009C290A" w:rsidRPr="00FA466C" w:rsidRDefault="009C290A" w:rsidP="00380E32">
            <w:pPr>
              <w:jc w:val="right"/>
              <w:rPr>
                <w:b/>
                <w:sz w:val="22"/>
                <w:szCs w:val="22"/>
                <w:lang w:val="ro-RO" w:eastAsia="ro-RO"/>
              </w:rPr>
            </w:pPr>
            <w:r w:rsidRPr="00FA466C">
              <w:rPr>
                <w:b/>
                <w:sz w:val="22"/>
                <w:szCs w:val="22"/>
                <w:lang w:val="ro-RO" w:eastAsia="ro-RO"/>
              </w:rPr>
              <w:t>311</w:t>
            </w:r>
          </w:p>
        </w:tc>
        <w:tc>
          <w:tcPr>
            <w:tcW w:w="283" w:type="dxa"/>
          </w:tcPr>
          <w:p w:rsidR="009C290A" w:rsidRPr="00FA466C" w:rsidRDefault="009C290A" w:rsidP="00380E32">
            <w:pPr>
              <w:jc w:val="right"/>
              <w:rPr>
                <w:b/>
                <w:sz w:val="22"/>
                <w:szCs w:val="22"/>
                <w:lang w:val="ro-RO" w:eastAsia="ro-RO"/>
              </w:rPr>
            </w:pPr>
          </w:p>
        </w:tc>
        <w:tc>
          <w:tcPr>
            <w:tcW w:w="567" w:type="dxa"/>
          </w:tcPr>
          <w:p w:rsidR="009C290A" w:rsidRPr="00FA466C" w:rsidRDefault="009C290A" w:rsidP="00380E32">
            <w:pPr>
              <w:jc w:val="right"/>
              <w:rPr>
                <w:b/>
                <w:sz w:val="22"/>
                <w:szCs w:val="22"/>
                <w:lang w:val="ro-RO" w:eastAsia="ro-RO"/>
              </w:rPr>
            </w:pPr>
            <w:r w:rsidRPr="00FA466C">
              <w:rPr>
                <w:b/>
                <w:sz w:val="22"/>
                <w:szCs w:val="22"/>
                <w:lang w:val="ro-RO" w:eastAsia="ro-RO"/>
              </w:rPr>
              <w:t>234</w:t>
            </w:r>
          </w:p>
        </w:tc>
        <w:tc>
          <w:tcPr>
            <w:tcW w:w="1397" w:type="dxa"/>
            <w:tcBorders>
              <w:right w:val="single" w:sz="4" w:space="0" w:color="auto"/>
            </w:tcBorders>
          </w:tcPr>
          <w:p w:rsidR="009C290A" w:rsidRPr="00FA466C" w:rsidRDefault="009C290A" w:rsidP="00380E32">
            <w:pPr>
              <w:jc w:val="right"/>
              <w:rPr>
                <w:b/>
                <w:sz w:val="22"/>
                <w:szCs w:val="22"/>
                <w:lang w:val="ro-RO" w:eastAsia="ro-RO"/>
              </w:rPr>
            </w:pPr>
          </w:p>
        </w:tc>
        <w:tc>
          <w:tcPr>
            <w:tcW w:w="563" w:type="dxa"/>
            <w:tcBorders>
              <w:left w:val="single" w:sz="4" w:space="0" w:color="auto"/>
            </w:tcBorders>
          </w:tcPr>
          <w:p w:rsidR="009C290A" w:rsidRPr="00FA466C" w:rsidRDefault="009C290A" w:rsidP="00380E32">
            <w:pPr>
              <w:jc w:val="right"/>
              <w:rPr>
                <w:b/>
                <w:sz w:val="22"/>
                <w:szCs w:val="22"/>
                <w:lang w:val="ro-RO" w:eastAsia="ro-RO"/>
              </w:rPr>
            </w:pPr>
            <w:r w:rsidRPr="00FA466C">
              <w:rPr>
                <w:b/>
                <w:sz w:val="22"/>
                <w:szCs w:val="22"/>
                <w:lang w:val="ro-RO" w:eastAsia="ro-RO"/>
              </w:rPr>
              <w:t>13</w:t>
            </w:r>
          </w:p>
        </w:tc>
        <w:tc>
          <w:tcPr>
            <w:tcW w:w="297" w:type="dxa"/>
          </w:tcPr>
          <w:p w:rsidR="009C290A" w:rsidRPr="00FA466C" w:rsidRDefault="009C290A" w:rsidP="00380E32">
            <w:pPr>
              <w:jc w:val="right"/>
              <w:rPr>
                <w:b/>
                <w:sz w:val="22"/>
                <w:szCs w:val="22"/>
                <w:lang w:val="ro-RO" w:eastAsia="ro-RO"/>
              </w:rPr>
            </w:pPr>
          </w:p>
        </w:tc>
        <w:tc>
          <w:tcPr>
            <w:tcW w:w="588" w:type="dxa"/>
          </w:tcPr>
          <w:p w:rsidR="009C290A" w:rsidRPr="00FA466C" w:rsidRDefault="009C290A" w:rsidP="00380E32">
            <w:pPr>
              <w:jc w:val="right"/>
              <w:rPr>
                <w:b/>
                <w:sz w:val="22"/>
                <w:szCs w:val="22"/>
                <w:lang w:val="ro-RO" w:eastAsia="ro-RO"/>
              </w:rPr>
            </w:pPr>
            <w:r w:rsidRPr="00FA466C">
              <w:rPr>
                <w:b/>
                <w:sz w:val="22"/>
                <w:szCs w:val="22"/>
                <w:lang w:val="ro-RO" w:eastAsia="ro-RO"/>
              </w:rPr>
              <w:t>-9</w:t>
            </w:r>
          </w:p>
        </w:tc>
        <w:tc>
          <w:tcPr>
            <w:tcW w:w="297" w:type="dxa"/>
          </w:tcPr>
          <w:p w:rsidR="009C290A" w:rsidRPr="00FA466C" w:rsidRDefault="009C290A" w:rsidP="00380E32">
            <w:pPr>
              <w:jc w:val="right"/>
              <w:rPr>
                <w:b/>
                <w:sz w:val="22"/>
                <w:szCs w:val="22"/>
                <w:lang w:val="ro-RO" w:eastAsia="ro-RO"/>
              </w:rPr>
            </w:pPr>
          </w:p>
        </w:tc>
        <w:tc>
          <w:tcPr>
            <w:tcW w:w="674" w:type="dxa"/>
          </w:tcPr>
          <w:p w:rsidR="009C290A" w:rsidRPr="00FA466C" w:rsidRDefault="009C290A" w:rsidP="00380E32">
            <w:pPr>
              <w:jc w:val="right"/>
              <w:rPr>
                <w:b/>
                <w:sz w:val="22"/>
                <w:szCs w:val="22"/>
                <w:lang w:val="ro-RO" w:eastAsia="ro-RO"/>
              </w:rPr>
            </w:pPr>
            <w:r w:rsidRPr="00FA466C">
              <w:rPr>
                <w:b/>
                <w:sz w:val="22"/>
                <w:szCs w:val="22"/>
                <w:lang w:val="ro-RO" w:eastAsia="ro-RO"/>
              </w:rPr>
              <w:t>67</w:t>
            </w:r>
          </w:p>
        </w:tc>
        <w:tc>
          <w:tcPr>
            <w:tcW w:w="1858" w:type="dxa"/>
          </w:tcPr>
          <w:p w:rsidR="009C290A" w:rsidRPr="00FA466C" w:rsidRDefault="009C290A" w:rsidP="00380E32">
            <w:pPr>
              <w:rPr>
                <w:b/>
                <w:sz w:val="22"/>
                <w:szCs w:val="22"/>
                <w:lang w:val="ro-RO" w:eastAsia="ro-RO"/>
              </w:rPr>
            </w:pPr>
          </w:p>
        </w:tc>
      </w:tr>
      <w:tr w:rsidR="009C290A" w:rsidRPr="00FA466C" w:rsidTr="009B42B2">
        <w:trPr>
          <w:jc w:val="center"/>
        </w:trPr>
        <w:tc>
          <w:tcPr>
            <w:tcW w:w="567" w:type="dxa"/>
          </w:tcPr>
          <w:p w:rsidR="009C290A" w:rsidRPr="00FA466C" w:rsidRDefault="009C290A" w:rsidP="00380E32">
            <w:pPr>
              <w:jc w:val="right"/>
              <w:rPr>
                <w:b/>
                <w:sz w:val="22"/>
                <w:szCs w:val="22"/>
                <w:lang w:val="ro-RO" w:eastAsia="ro-RO"/>
              </w:rPr>
            </w:pPr>
            <w:r w:rsidRPr="00FA466C">
              <w:rPr>
                <w:b/>
                <w:sz w:val="22"/>
                <w:szCs w:val="22"/>
                <w:lang w:val="ro-RO" w:eastAsia="ro-RO"/>
              </w:rPr>
              <w:t>13</w:t>
            </w:r>
          </w:p>
        </w:tc>
        <w:tc>
          <w:tcPr>
            <w:tcW w:w="283" w:type="dxa"/>
          </w:tcPr>
          <w:p w:rsidR="009C290A" w:rsidRPr="00FA466C" w:rsidRDefault="009C290A" w:rsidP="00380E32">
            <w:pPr>
              <w:jc w:val="right"/>
              <w:rPr>
                <w:b/>
                <w:sz w:val="22"/>
                <w:szCs w:val="22"/>
                <w:lang w:val="ro-RO" w:eastAsia="ro-RO"/>
              </w:rPr>
            </w:pPr>
          </w:p>
        </w:tc>
        <w:tc>
          <w:tcPr>
            <w:tcW w:w="709" w:type="dxa"/>
          </w:tcPr>
          <w:p w:rsidR="009C290A" w:rsidRPr="00FA466C" w:rsidRDefault="009C290A" w:rsidP="00380E32">
            <w:pPr>
              <w:jc w:val="right"/>
              <w:rPr>
                <w:b/>
                <w:sz w:val="22"/>
                <w:szCs w:val="22"/>
                <w:lang w:val="ro-RO" w:eastAsia="ro-RO"/>
              </w:rPr>
            </w:pPr>
            <w:r w:rsidRPr="00FA466C">
              <w:rPr>
                <w:b/>
                <w:sz w:val="22"/>
                <w:szCs w:val="22"/>
                <w:lang w:val="ro-RO" w:eastAsia="ro-RO"/>
              </w:rPr>
              <w:t>-9</w:t>
            </w:r>
          </w:p>
        </w:tc>
        <w:tc>
          <w:tcPr>
            <w:tcW w:w="283" w:type="dxa"/>
          </w:tcPr>
          <w:p w:rsidR="009C290A" w:rsidRPr="00FA466C" w:rsidRDefault="009C290A" w:rsidP="00380E32">
            <w:pPr>
              <w:jc w:val="right"/>
              <w:rPr>
                <w:b/>
                <w:sz w:val="22"/>
                <w:szCs w:val="22"/>
                <w:lang w:val="ro-RO" w:eastAsia="ro-RO"/>
              </w:rPr>
            </w:pPr>
          </w:p>
        </w:tc>
        <w:tc>
          <w:tcPr>
            <w:tcW w:w="567" w:type="dxa"/>
          </w:tcPr>
          <w:p w:rsidR="009C290A" w:rsidRPr="00FA466C" w:rsidRDefault="009C290A" w:rsidP="00380E32">
            <w:pPr>
              <w:jc w:val="right"/>
              <w:rPr>
                <w:b/>
                <w:sz w:val="22"/>
                <w:szCs w:val="22"/>
                <w:lang w:val="ro-RO" w:eastAsia="ro-RO"/>
              </w:rPr>
            </w:pPr>
            <w:r w:rsidRPr="00FA466C">
              <w:rPr>
                <w:b/>
                <w:sz w:val="22"/>
                <w:szCs w:val="22"/>
                <w:lang w:val="ro-RO" w:eastAsia="ro-RO"/>
              </w:rPr>
              <w:t>67</w:t>
            </w:r>
          </w:p>
        </w:tc>
        <w:tc>
          <w:tcPr>
            <w:tcW w:w="1397" w:type="dxa"/>
            <w:tcBorders>
              <w:right w:val="single" w:sz="4" w:space="0" w:color="auto"/>
            </w:tcBorders>
          </w:tcPr>
          <w:p w:rsidR="009C290A" w:rsidRPr="00FA466C" w:rsidRDefault="009C290A" w:rsidP="00380E32">
            <w:pPr>
              <w:jc w:val="right"/>
              <w:rPr>
                <w:b/>
                <w:sz w:val="22"/>
                <w:szCs w:val="22"/>
                <w:lang w:val="ro-RO" w:eastAsia="ro-RO"/>
              </w:rPr>
            </w:pPr>
          </w:p>
        </w:tc>
        <w:tc>
          <w:tcPr>
            <w:tcW w:w="563" w:type="dxa"/>
            <w:tcBorders>
              <w:left w:val="single" w:sz="4" w:space="0" w:color="auto"/>
            </w:tcBorders>
          </w:tcPr>
          <w:p w:rsidR="009C290A" w:rsidRPr="00FA466C" w:rsidRDefault="009C290A" w:rsidP="00380E32">
            <w:pPr>
              <w:jc w:val="right"/>
              <w:rPr>
                <w:b/>
                <w:sz w:val="22"/>
                <w:szCs w:val="22"/>
                <w:lang w:val="ro-RO" w:eastAsia="ro-RO"/>
              </w:rPr>
            </w:pPr>
            <w:r w:rsidRPr="00FA466C">
              <w:rPr>
                <w:b/>
                <w:sz w:val="22"/>
                <w:szCs w:val="22"/>
                <w:lang w:val="ro-RO" w:eastAsia="ro-RO"/>
              </w:rPr>
              <w:t>5</w:t>
            </w:r>
          </w:p>
        </w:tc>
        <w:tc>
          <w:tcPr>
            <w:tcW w:w="297" w:type="dxa"/>
          </w:tcPr>
          <w:p w:rsidR="009C290A" w:rsidRPr="00FA466C" w:rsidRDefault="009C290A" w:rsidP="00380E32">
            <w:pPr>
              <w:jc w:val="right"/>
              <w:rPr>
                <w:b/>
                <w:sz w:val="22"/>
                <w:szCs w:val="22"/>
                <w:lang w:val="ro-RO" w:eastAsia="ro-RO"/>
              </w:rPr>
            </w:pPr>
          </w:p>
        </w:tc>
        <w:tc>
          <w:tcPr>
            <w:tcW w:w="588" w:type="dxa"/>
          </w:tcPr>
          <w:p w:rsidR="009C290A" w:rsidRPr="00FA466C" w:rsidRDefault="009C290A" w:rsidP="00380E32">
            <w:pPr>
              <w:jc w:val="right"/>
              <w:rPr>
                <w:b/>
                <w:sz w:val="22"/>
                <w:szCs w:val="22"/>
                <w:lang w:val="ro-RO" w:eastAsia="ro-RO"/>
              </w:rPr>
            </w:pPr>
            <w:r w:rsidRPr="00FA466C">
              <w:rPr>
                <w:b/>
                <w:sz w:val="22"/>
                <w:szCs w:val="22"/>
                <w:lang w:val="ro-RO" w:eastAsia="ro-RO"/>
              </w:rPr>
              <w:t>-92</w:t>
            </w:r>
          </w:p>
        </w:tc>
        <w:tc>
          <w:tcPr>
            <w:tcW w:w="297" w:type="dxa"/>
          </w:tcPr>
          <w:p w:rsidR="009C290A" w:rsidRPr="00FA466C" w:rsidRDefault="009C290A" w:rsidP="00380E32">
            <w:pPr>
              <w:jc w:val="right"/>
              <w:rPr>
                <w:b/>
                <w:sz w:val="22"/>
                <w:szCs w:val="22"/>
                <w:lang w:val="ro-RO" w:eastAsia="ro-RO"/>
              </w:rPr>
            </w:pPr>
          </w:p>
        </w:tc>
        <w:tc>
          <w:tcPr>
            <w:tcW w:w="674" w:type="dxa"/>
          </w:tcPr>
          <w:p w:rsidR="009C290A" w:rsidRPr="00FA466C" w:rsidRDefault="009C290A" w:rsidP="00380E32">
            <w:pPr>
              <w:jc w:val="right"/>
              <w:rPr>
                <w:b/>
                <w:sz w:val="22"/>
                <w:szCs w:val="22"/>
                <w:lang w:val="ro-RO" w:eastAsia="ro-RO"/>
              </w:rPr>
            </w:pPr>
            <w:r w:rsidRPr="00FA466C">
              <w:rPr>
                <w:b/>
                <w:sz w:val="22"/>
                <w:szCs w:val="22"/>
                <w:lang w:val="ro-RO" w:eastAsia="ro-RO"/>
              </w:rPr>
              <w:t>4</w:t>
            </w:r>
          </w:p>
        </w:tc>
        <w:tc>
          <w:tcPr>
            <w:tcW w:w="1858" w:type="dxa"/>
          </w:tcPr>
          <w:p w:rsidR="009C290A" w:rsidRPr="00FA466C" w:rsidRDefault="009C290A" w:rsidP="00380E32">
            <w:pPr>
              <w:rPr>
                <w:b/>
                <w:sz w:val="22"/>
                <w:szCs w:val="22"/>
                <w:lang w:val="ro-RO" w:eastAsia="ro-RO"/>
              </w:rPr>
            </w:pPr>
          </w:p>
        </w:tc>
      </w:tr>
      <w:tr w:rsidR="009C290A" w:rsidRPr="00FA466C" w:rsidTr="009B42B2">
        <w:trPr>
          <w:jc w:val="center"/>
        </w:trPr>
        <w:tc>
          <w:tcPr>
            <w:tcW w:w="567" w:type="dxa"/>
          </w:tcPr>
          <w:p w:rsidR="009C290A" w:rsidRPr="00FA466C" w:rsidRDefault="009C290A" w:rsidP="00380E32">
            <w:pPr>
              <w:jc w:val="right"/>
              <w:rPr>
                <w:b/>
                <w:sz w:val="22"/>
                <w:szCs w:val="22"/>
                <w:lang w:val="ro-RO" w:eastAsia="ro-RO"/>
              </w:rPr>
            </w:pPr>
            <w:r w:rsidRPr="00FA466C">
              <w:rPr>
                <w:b/>
                <w:sz w:val="22"/>
                <w:szCs w:val="22"/>
                <w:lang w:val="ro-RO" w:eastAsia="ro-RO"/>
              </w:rPr>
              <w:t>5</w:t>
            </w:r>
          </w:p>
        </w:tc>
        <w:tc>
          <w:tcPr>
            <w:tcW w:w="283" w:type="dxa"/>
          </w:tcPr>
          <w:p w:rsidR="009C290A" w:rsidRPr="00FA466C" w:rsidRDefault="009C290A" w:rsidP="00380E32">
            <w:pPr>
              <w:jc w:val="right"/>
              <w:rPr>
                <w:b/>
                <w:sz w:val="22"/>
                <w:szCs w:val="22"/>
                <w:lang w:val="ro-RO" w:eastAsia="ro-RO"/>
              </w:rPr>
            </w:pPr>
          </w:p>
        </w:tc>
        <w:tc>
          <w:tcPr>
            <w:tcW w:w="709" w:type="dxa"/>
          </w:tcPr>
          <w:p w:rsidR="009C290A" w:rsidRPr="00FA466C" w:rsidRDefault="009C290A" w:rsidP="00380E32">
            <w:pPr>
              <w:jc w:val="right"/>
              <w:rPr>
                <w:b/>
                <w:sz w:val="22"/>
                <w:szCs w:val="22"/>
                <w:lang w:val="ro-RO" w:eastAsia="ro-RO"/>
              </w:rPr>
            </w:pPr>
            <w:r w:rsidRPr="00FA466C">
              <w:rPr>
                <w:b/>
                <w:sz w:val="22"/>
                <w:szCs w:val="22"/>
                <w:lang w:val="ro-RO" w:eastAsia="ro-RO"/>
              </w:rPr>
              <w:t>-92</w:t>
            </w:r>
          </w:p>
        </w:tc>
        <w:tc>
          <w:tcPr>
            <w:tcW w:w="283" w:type="dxa"/>
          </w:tcPr>
          <w:p w:rsidR="009C290A" w:rsidRPr="00FA466C" w:rsidRDefault="009C290A" w:rsidP="00380E32">
            <w:pPr>
              <w:jc w:val="right"/>
              <w:rPr>
                <w:b/>
                <w:sz w:val="22"/>
                <w:szCs w:val="22"/>
                <w:lang w:val="ro-RO" w:eastAsia="ro-RO"/>
              </w:rPr>
            </w:pPr>
          </w:p>
        </w:tc>
        <w:tc>
          <w:tcPr>
            <w:tcW w:w="567" w:type="dxa"/>
          </w:tcPr>
          <w:p w:rsidR="009C290A" w:rsidRPr="00FA466C" w:rsidRDefault="009C290A" w:rsidP="00380E32">
            <w:pPr>
              <w:jc w:val="right"/>
              <w:rPr>
                <w:b/>
                <w:sz w:val="22"/>
                <w:szCs w:val="22"/>
                <w:lang w:val="ro-RO" w:eastAsia="ro-RO"/>
              </w:rPr>
            </w:pPr>
            <w:r w:rsidRPr="00FA466C">
              <w:rPr>
                <w:b/>
                <w:sz w:val="22"/>
                <w:szCs w:val="22"/>
                <w:lang w:val="ro-RO" w:eastAsia="ro-RO"/>
              </w:rPr>
              <w:t>4</w:t>
            </w:r>
          </w:p>
        </w:tc>
        <w:tc>
          <w:tcPr>
            <w:tcW w:w="1397" w:type="dxa"/>
            <w:tcBorders>
              <w:right w:val="single" w:sz="4" w:space="0" w:color="auto"/>
            </w:tcBorders>
          </w:tcPr>
          <w:p w:rsidR="009C290A" w:rsidRPr="00FA466C" w:rsidRDefault="009C290A" w:rsidP="00380E32">
            <w:pPr>
              <w:jc w:val="right"/>
              <w:rPr>
                <w:b/>
                <w:sz w:val="22"/>
                <w:szCs w:val="22"/>
                <w:lang w:val="ro-RO" w:eastAsia="ro-RO"/>
              </w:rPr>
            </w:pPr>
          </w:p>
        </w:tc>
        <w:tc>
          <w:tcPr>
            <w:tcW w:w="563" w:type="dxa"/>
            <w:tcBorders>
              <w:left w:val="single" w:sz="4" w:space="0" w:color="auto"/>
            </w:tcBorders>
          </w:tcPr>
          <w:p w:rsidR="009C290A" w:rsidRPr="00FA466C" w:rsidRDefault="009C290A" w:rsidP="00380E32">
            <w:pPr>
              <w:jc w:val="right"/>
              <w:rPr>
                <w:b/>
                <w:sz w:val="22"/>
                <w:szCs w:val="22"/>
                <w:lang w:val="ro-RO" w:eastAsia="ro-RO"/>
              </w:rPr>
            </w:pPr>
          </w:p>
        </w:tc>
        <w:tc>
          <w:tcPr>
            <w:tcW w:w="297" w:type="dxa"/>
          </w:tcPr>
          <w:p w:rsidR="009C290A" w:rsidRPr="00FA466C" w:rsidRDefault="009C290A" w:rsidP="00380E32">
            <w:pPr>
              <w:jc w:val="right"/>
              <w:rPr>
                <w:b/>
                <w:sz w:val="22"/>
                <w:szCs w:val="22"/>
                <w:lang w:val="ro-RO" w:eastAsia="ro-RO"/>
              </w:rPr>
            </w:pPr>
          </w:p>
        </w:tc>
        <w:tc>
          <w:tcPr>
            <w:tcW w:w="588" w:type="dxa"/>
          </w:tcPr>
          <w:p w:rsidR="009C290A" w:rsidRPr="00FA466C" w:rsidRDefault="009C290A" w:rsidP="00380E32">
            <w:pPr>
              <w:jc w:val="right"/>
              <w:rPr>
                <w:b/>
                <w:sz w:val="22"/>
                <w:szCs w:val="22"/>
                <w:lang w:val="ro-RO" w:eastAsia="ro-RO"/>
              </w:rPr>
            </w:pPr>
          </w:p>
        </w:tc>
        <w:tc>
          <w:tcPr>
            <w:tcW w:w="297" w:type="dxa"/>
          </w:tcPr>
          <w:p w:rsidR="009C290A" w:rsidRPr="00FA466C" w:rsidRDefault="009C290A" w:rsidP="00380E32">
            <w:pPr>
              <w:jc w:val="right"/>
              <w:rPr>
                <w:b/>
                <w:sz w:val="22"/>
                <w:szCs w:val="22"/>
                <w:lang w:val="ro-RO" w:eastAsia="ro-RO"/>
              </w:rPr>
            </w:pPr>
          </w:p>
        </w:tc>
        <w:tc>
          <w:tcPr>
            <w:tcW w:w="674" w:type="dxa"/>
          </w:tcPr>
          <w:p w:rsidR="009C290A" w:rsidRPr="00FA466C" w:rsidRDefault="009C290A" w:rsidP="00380E32">
            <w:pPr>
              <w:jc w:val="right"/>
              <w:rPr>
                <w:b/>
                <w:sz w:val="22"/>
                <w:szCs w:val="22"/>
                <w:lang w:val="ro-RO" w:eastAsia="ro-RO"/>
              </w:rPr>
            </w:pPr>
          </w:p>
        </w:tc>
        <w:tc>
          <w:tcPr>
            <w:tcW w:w="1858" w:type="dxa"/>
          </w:tcPr>
          <w:p w:rsidR="009C290A" w:rsidRPr="00FA466C" w:rsidRDefault="009C290A" w:rsidP="00380E32">
            <w:pPr>
              <w:rPr>
                <w:b/>
                <w:sz w:val="22"/>
                <w:szCs w:val="22"/>
                <w:lang w:val="ro-RO" w:eastAsia="ro-RO"/>
              </w:rPr>
            </w:pPr>
          </w:p>
        </w:tc>
      </w:tr>
      <w:tr w:rsidR="009C290A" w:rsidRPr="00FA466C" w:rsidTr="009B42B2">
        <w:trPr>
          <w:jc w:val="center"/>
        </w:trPr>
        <w:tc>
          <w:tcPr>
            <w:tcW w:w="567" w:type="dxa"/>
          </w:tcPr>
          <w:p w:rsidR="009C290A" w:rsidRPr="00FA466C" w:rsidRDefault="009C290A" w:rsidP="00380E32">
            <w:pPr>
              <w:jc w:val="right"/>
              <w:rPr>
                <w:b/>
                <w:sz w:val="22"/>
                <w:szCs w:val="22"/>
                <w:lang w:val="ro-RO" w:eastAsia="ro-RO"/>
              </w:rPr>
            </w:pPr>
          </w:p>
        </w:tc>
        <w:tc>
          <w:tcPr>
            <w:tcW w:w="283" w:type="dxa"/>
          </w:tcPr>
          <w:p w:rsidR="009C290A" w:rsidRPr="00FA466C" w:rsidRDefault="009C290A" w:rsidP="00380E32">
            <w:pPr>
              <w:jc w:val="right"/>
              <w:rPr>
                <w:b/>
                <w:sz w:val="22"/>
                <w:szCs w:val="22"/>
                <w:lang w:val="ro-RO" w:eastAsia="ro-RO"/>
              </w:rPr>
            </w:pPr>
          </w:p>
        </w:tc>
        <w:tc>
          <w:tcPr>
            <w:tcW w:w="709" w:type="dxa"/>
          </w:tcPr>
          <w:p w:rsidR="009C290A" w:rsidRPr="00FA466C" w:rsidRDefault="009C290A" w:rsidP="00380E32">
            <w:pPr>
              <w:jc w:val="right"/>
              <w:rPr>
                <w:b/>
                <w:sz w:val="22"/>
                <w:szCs w:val="22"/>
                <w:lang w:val="ro-RO" w:eastAsia="ro-RO"/>
              </w:rPr>
            </w:pPr>
          </w:p>
        </w:tc>
        <w:tc>
          <w:tcPr>
            <w:tcW w:w="283" w:type="dxa"/>
          </w:tcPr>
          <w:p w:rsidR="009C290A" w:rsidRPr="00FA466C" w:rsidRDefault="009C290A" w:rsidP="00380E32">
            <w:pPr>
              <w:jc w:val="right"/>
              <w:rPr>
                <w:b/>
                <w:sz w:val="22"/>
                <w:szCs w:val="22"/>
                <w:lang w:val="ro-RO" w:eastAsia="ro-RO"/>
              </w:rPr>
            </w:pPr>
          </w:p>
        </w:tc>
        <w:tc>
          <w:tcPr>
            <w:tcW w:w="567" w:type="dxa"/>
          </w:tcPr>
          <w:p w:rsidR="009C290A" w:rsidRPr="00FA466C" w:rsidRDefault="009C290A" w:rsidP="00380E32">
            <w:pPr>
              <w:jc w:val="right"/>
              <w:rPr>
                <w:b/>
                <w:sz w:val="22"/>
                <w:szCs w:val="22"/>
                <w:lang w:val="ro-RO" w:eastAsia="ro-RO"/>
              </w:rPr>
            </w:pPr>
          </w:p>
        </w:tc>
        <w:tc>
          <w:tcPr>
            <w:tcW w:w="1397" w:type="dxa"/>
            <w:tcBorders>
              <w:right w:val="single" w:sz="4" w:space="0" w:color="auto"/>
            </w:tcBorders>
          </w:tcPr>
          <w:p w:rsidR="009C290A" w:rsidRPr="00FA466C" w:rsidRDefault="009C290A" w:rsidP="00380E32">
            <w:pPr>
              <w:jc w:val="right"/>
              <w:rPr>
                <w:b/>
                <w:sz w:val="22"/>
                <w:szCs w:val="22"/>
                <w:lang w:val="ro-RO" w:eastAsia="ro-RO"/>
              </w:rPr>
            </w:pPr>
            <w:r w:rsidRPr="00FA466C">
              <w:rPr>
                <w:b/>
                <w:sz w:val="22"/>
                <w:szCs w:val="22"/>
                <w:lang w:val="ro-RO" w:eastAsia="ro-RO"/>
              </w:rPr>
              <w:t>b)</w:t>
            </w:r>
          </w:p>
        </w:tc>
        <w:tc>
          <w:tcPr>
            <w:tcW w:w="563" w:type="dxa"/>
            <w:tcBorders>
              <w:left w:val="single" w:sz="4" w:space="0" w:color="auto"/>
            </w:tcBorders>
          </w:tcPr>
          <w:p w:rsidR="009C290A" w:rsidRPr="00FA466C" w:rsidRDefault="009C290A" w:rsidP="00380E32">
            <w:pPr>
              <w:jc w:val="right"/>
              <w:rPr>
                <w:b/>
                <w:sz w:val="22"/>
                <w:szCs w:val="22"/>
                <w:lang w:val="ro-RO" w:eastAsia="ro-RO"/>
              </w:rPr>
            </w:pPr>
            <w:r w:rsidRPr="00FA466C">
              <w:rPr>
                <w:b/>
                <w:sz w:val="22"/>
                <w:szCs w:val="22"/>
                <w:lang w:val="ro-RO" w:eastAsia="ro-RO"/>
              </w:rPr>
              <w:t>DA</w:t>
            </w:r>
          </w:p>
        </w:tc>
        <w:tc>
          <w:tcPr>
            <w:tcW w:w="297" w:type="dxa"/>
          </w:tcPr>
          <w:p w:rsidR="009C290A" w:rsidRPr="00FA466C" w:rsidRDefault="009C290A" w:rsidP="00380E32">
            <w:pPr>
              <w:jc w:val="right"/>
              <w:rPr>
                <w:b/>
                <w:sz w:val="22"/>
                <w:szCs w:val="22"/>
                <w:lang w:val="ro-RO" w:eastAsia="ro-RO"/>
              </w:rPr>
            </w:pPr>
          </w:p>
        </w:tc>
        <w:tc>
          <w:tcPr>
            <w:tcW w:w="588" w:type="dxa"/>
          </w:tcPr>
          <w:p w:rsidR="009C290A" w:rsidRPr="00FA466C" w:rsidRDefault="009C290A" w:rsidP="00380E32">
            <w:pPr>
              <w:jc w:val="right"/>
              <w:rPr>
                <w:b/>
                <w:sz w:val="22"/>
                <w:szCs w:val="22"/>
                <w:lang w:val="ro-RO" w:eastAsia="ro-RO"/>
              </w:rPr>
            </w:pPr>
          </w:p>
        </w:tc>
        <w:tc>
          <w:tcPr>
            <w:tcW w:w="297" w:type="dxa"/>
          </w:tcPr>
          <w:p w:rsidR="009C290A" w:rsidRPr="00FA466C" w:rsidRDefault="009C290A" w:rsidP="00380E32">
            <w:pPr>
              <w:jc w:val="right"/>
              <w:rPr>
                <w:b/>
                <w:sz w:val="22"/>
                <w:szCs w:val="22"/>
                <w:lang w:val="ro-RO" w:eastAsia="ro-RO"/>
              </w:rPr>
            </w:pPr>
          </w:p>
        </w:tc>
        <w:tc>
          <w:tcPr>
            <w:tcW w:w="674" w:type="dxa"/>
          </w:tcPr>
          <w:p w:rsidR="009C290A" w:rsidRPr="00FA466C" w:rsidRDefault="009C290A" w:rsidP="00380E32">
            <w:pPr>
              <w:jc w:val="right"/>
              <w:rPr>
                <w:b/>
                <w:sz w:val="22"/>
                <w:szCs w:val="22"/>
                <w:lang w:val="ro-RO" w:eastAsia="ro-RO"/>
              </w:rPr>
            </w:pPr>
          </w:p>
        </w:tc>
        <w:tc>
          <w:tcPr>
            <w:tcW w:w="1858" w:type="dxa"/>
          </w:tcPr>
          <w:p w:rsidR="009C290A" w:rsidRPr="00FA466C" w:rsidRDefault="009C290A" w:rsidP="00380E32">
            <w:pPr>
              <w:rPr>
                <w:b/>
                <w:sz w:val="22"/>
                <w:szCs w:val="22"/>
                <w:lang w:val="ro-RO" w:eastAsia="ro-RO"/>
              </w:rPr>
            </w:pPr>
          </w:p>
        </w:tc>
      </w:tr>
      <w:tr w:rsidR="009C290A" w:rsidRPr="00FA466C" w:rsidTr="009B42B2">
        <w:trPr>
          <w:jc w:val="center"/>
        </w:trPr>
        <w:tc>
          <w:tcPr>
            <w:tcW w:w="3806" w:type="dxa"/>
            <w:gridSpan w:val="6"/>
            <w:tcBorders>
              <w:right w:val="single" w:sz="4" w:space="0" w:color="auto"/>
            </w:tcBorders>
          </w:tcPr>
          <w:p w:rsidR="009C290A" w:rsidRPr="00FA466C" w:rsidRDefault="009C290A" w:rsidP="00380E32">
            <w:pPr>
              <w:rPr>
                <w:b/>
                <w:sz w:val="22"/>
                <w:szCs w:val="22"/>
                <w:lang w:val="ro-RO" w:eastAsia="ro-RO"/>
              </w:rPr>
            </w:pPr>
            <w:r w:rsidRPr="00FA466C">
              <w:rPr>
                <w:sz w:val="22"/>
                <w:szCs w:val="22"/>
                <w:lang w:val="ro-RO"/>
              </w:rPr>
              <w:t xml:space="preserve">Se citeşte de la tastatură </w:t>
            </w:r>
            <w:r w:rsidRPr="00FA466C">
              <w:rPr>
                <w:b/>
                <w:sz w:val="22"/>
                <w:szCs w:val="22"/>
                <w:lang w:val="ro-RO"/>
              </w:rPr>
              <w:t>k = 13</w:t>
            </w:r>
          </w:p>
        </w:tc>
        <w:tc>
          <w:tcPr>
            <w:tcW w:w="563" w:type="dxa"/>
            <w:tcBorders>
              <w:left w:val="single" w:sz="4" w:space="0" w:color="auto"/>
            </w:tcBorders>
          </w:tcPr>
          <w:p w:rsidR="009C290A" w:rsidRPr="00FA466C" w:rsidRDefault="009C290A" w:rsidP="00380E32">
            <w:pPr>
              <w:jc w:val="right"/>
              <w:rPr>
                <w:b/>
                <w:sz w:val="22"/>
                <w:szCs w:val="22"/>
                <w:lang w:val="ro-RO" w:eastAsia="ro-RO"/>
              </w:rPr>
            </w:pPr>
          </w:p>
        </w:tc>
        <w:tc>
          <w:tcPr>
            <w:tcW w:w="297" w:type="dxa"/>
          </w:tcPr>
          <w:p w:rsidR="009C290A" w:rsidRPr="00FA466C" w:rsidRDefault="009C290A" w:rsidP="00380E32">
            <w:pPr>
              <w:jc w:val="right"/>
              <w:rPr>
                <w:b/>
                <w:sz w:val="22"/>
                <w:szCs w:val="22"/>
                <w:lang w:val="ro-RO" w:eastAsia="ro-RO"/>
              </w:rPr>
            </w:pPr>
          </w:p>
        </w:tc>
        <w:tc>
          <w:tcPr>
            <w:tcW w:w="588" w:type="dxa"/>
          </w:tcPr>
          <w:p w:rsidR="009C290A" w:rsidRPr="00FA466C" w:rsidRDefault="009C290A" w:rsidP="00380E32">
            <w:pPr>
              <w:jc w:val="right"/>
              <w:rPr>
                <w:b/>
                <w:sz w:val="22"/>
                <w:szCs w:val="22"/>
                <w:lang w:val="ro-RO" w:eastAsia="ro-RO"/>
              </w:rPr>
            </w:pPr>
          </w:p>
        </w:tc>
        <w:tc>
          <w:tcPr>
            <w:tcW w:w="297" w:type="dxa"/>
          </w:tcPr>
          <w:p w:rsidR="009C290A" w:rsidRPr="00FA466C" w:rsidRDefault="009C290A" w:rsidP="00380E32">
            <w:pPr>
              <w:jc w:val="right"/>
              <w:rPr>
                <w:b/>
                <w:sz w:val="22"/>
                <w:szCs w:val="22"/>
                <w:lang w:val="ro-RO" w:eastAsia="ro-RO"/>
              </w:rPr>
            </w:pPr>
          </w:p>
        </w:tc>
        <w:tc>
          <w:tcPr>
            <w:tcW w:w="674" w:type="dxa"/>
          </w:tcPr>
          <w:p w:rsidR="009C290A" w:rsidRPr="00FA466C" w:rsidRDefault="009C290A" w:rsidP="00380E32">
            <w:pPr>
              <w:jc w:val="right"/>
              <w:rPr>
                <w:b/>
                <w:sz w:val="22"/>
                <w:szCs w:val="22"/>
                <w:lang w:val="ro-RO" w:eastAsia="ro-RO"/>
              </w:rPr>
            </w:pPr>
          </w:p>
        </w:tc>
        <w:tc>
          <w:tcPr>
            <w:tcW w:w="1858" w:type="dxa"/>
          </w:tcPr>
          <w:p w:rsidR="009C290A" w:rsidRPr="00FA466C" w:rsidRDefault="009C290A" w:rsidP="00380E32">
            <w:pPr>
              <w:rPr>
                <w:b/>
                <w:sz w:val="22"/>
                <w:szCs w:val="22"/>
                <w:lang w:val="ro-RO" w:eastAsia="ro-RO"/>
              </w:rPr>
            </w:pPr>
          </w:p>
        </w:tc>
      </w:tr>
      <w:tr w:rsidR="009C290A" w:rsidRPr="00FA466C" w:rsidTr="009B42B2">
        <w:trPr>
          <w:jc w:val="center"/>
        </w:trPr>
        <w:tc>
          <w:tcPr>
            <w:tcW w:w="567" w:type="dxa"/>
          </w:tcPr>
          <w:p w:rsidR="009C290A" w:rsidRPr="00FA466C" w:rsidRDefault="009C290A" w:rsidP="00380E32">
            <w:pPr>
              <w:jc w:val="right"/>
              <w:rPr>
                <w:b/>
                <w:sz w:val="22"/>
                <w:szCs w:val="22"/>
                <w:lang w:val="ro-RO" w:eastAsia="ro-RO"/>
              </w:rPr>
            </w:pPr>
          </w:p>
        </w:tc>
        <w:tc>
          <w:tcPr>
            <w:tcW w:w="283" w:type="dxa"/>
          </w:tcPr>
          <w:p w:rsidR="009C290A" w:rsidRPr="00FA466C" w:rsidRDefault="009C290A" w:rsidP="00380E32">
            <w:pPr>
              <w:jc w:val="right"/>
              <w:rPr>
                <w:b/>
                <w:sz w:val="22"/>
                <w:szCs w:val="22"/>
                <w:lang w:val="ro-RO" w:eastAsia="ro-RO"/>
              </w:rPr>
            </w:pPr>
          </w:p>
        </w:tc>
        <w:tc>
          <w:tcPr>
            <w:tcW w:w="709" w:type="dxa"/>
          </w:tcPr>
          <w:p w:rsidR="009C290A" w:rsidRPr="00FA466C" w:rsidRDefault="009C290A" w:rsidP="00380E32">
            <w:pPr>
              <w:jc w:val="right"/>
              <w:rPr>
                <w:b/>
                <w:sz w:val="22"/>
                <w:szCs w:val="22"/>
                <w:lang w:val="ro-RO" w:eastAsia="ro-RO"/>
              </w:rPr>
            </w:pPr>
          </w:p>
        </w:tc>
        <w:tc>
          <w:tcPr>
            <w:tcW w:w="283" w:type="dxa"/>
          </w:tcPr>
          <w:p w:rsidR="009C290A" w:rsidRPr="00FA466C" w:rsidRDefault="009C290A" w:rsidP="00380E32">
            <w:pPr>
              <w:jc w:val="right"/>
              <w:rPr>
                <w:b/>
                <w:sz w:val="22"/>
                <w:szCs w:val="22"/>
                <w:lang w:val="ro-RO" w:eastAsia="ro-RO"/>
              </w:rPr>
            </w:pPr>
          </w:p>
        </w:tc>
        <w:tc>
          <w:tcPr>
            <w:tcW w:w="567" w:type="dxa"/>
          </w:tcPr>
          <w:p w:rsidR="009C290A" w:rsidRPr="00FA466C" w:rsidRDefault="009C290A" w:rsidP="00380E32">
            <w:pPr>
              <w:jc w:val="right"/>
              <w:rPr>
                <w:b/>
                <w:sz w:val="22"/>
                <w:szCs w:val="22"/>
                <w:lang w:val="ro-RO" w:eastAsia="ro-RO"/>
              </w:rPr>
            </w:pPr>
          </w:p>
        </w:tc>
        <w:tc>
          <w:tcPr>
            <w:tcW w:w="1397" w:type="dxa"/>
            <w:tcBorders>
              <w:right w:val="single" w:sz="4" w:space="0" w:color="auto"/>
            </w:tcBorders>
          </w:tcPr>
          <w:p w:rsidR="009C290A" w:rsidRPr="00FA466C" w:rsidRDefault="009C290A" w:rsidP="00380E32">
            <w:pPr>
              <w:jc w:val="right"/>
              <w:rPr>
                <w:b/>
                <w:sz w:val="22"/>
                <w:szCs w:val="22"/>
                <w:lang w:val="ro-RO" w:eastAsia="ro-RO"/>
              </w:rPr>
            </w:pPr>
            <w:r w:rsidRPr="00FA466C">
              <w:rPr>
                <w:b/>
                <w:sz w:val="22"/>
                <w:szCs w:val="22"/>
                <w:lang w:val="ro-RO" w:eastAsia="ro-RO"/>
              </w:rPr>
              <w:t>c)</w:t>
            </w:r>
          </w:p>
        </w:tc>
        <w:tc>
          <w:tcPr>
            <w:tcW w:w="4277" w:type="dxa"/>
            <w:gridSpan w:val="6"/>
            <w:tcBorders>
              <w:left w:val="single" w:sz="4" w:space="0" w:color="auto"/>
            </w:tcBorders>
          </w:tcPr>
          <w:p w:rsidR="009C290A" w:rsidRPr="00FA466C" w:rsidRDefault="009C290A" w:rsidP="00380E32">
            <w:pPr>
              <w:rPr>
                <w:b/>
                <w:sz w:val="22"/>
                <w:szCs w:val="22"/>
                <w:lang w:val="ro-RO" w:eastAsia="ro-RO"/>
              </w:rPr>
            </w:pPr>
            <w:r w:rsidRPr="00FA466C">
              <w:rPr>
                <w:sz w:val="22"/>
                <w:szCs w:val="22"/>
                <w:lang w:val="ro-RO"/>
              </w:rPr>
              <w:t xml:space="preserve">Fişierul </w:t>
            </w:r>
            <w:r w:rsidRPr="00FA466C">
              <w:rPr>
                <w:b/>
                <w:sz w:val="22"/>
                <w:szCs w:val="22"/>
                <w:lang w:val="ro-RO"/>
              </w:rPr>
              <w:t xml:space="preserve">atestat.out </w:t>
            </w:r>
            <w:r w:rsidRPr="00FA466C">
              <w:rPr>
                <w:sz w:val="22"/>
                <w:szCs w:val="22"/>
                <w:lang w:val="ro-RO"/>
              </w:rPr>
              <w:t>conţine:</w:t>
            </w:r>
          </w:p>
        </w:tc>
      </w:tr>
      <w:tr w:rsidR="009C290A" w:rsidRPr="00FA466C" w:rsidTr="009B42B2">
        <w:trPr>
          <w:jc w:val="center"/>
        </w:trPr>
        <w:tc>
          <w:tcPr>
            <w:tcW w:w="567" w:type="dxa"/>
          </w:tcPr>
          <w:p w:rsidR="009C290A" w:rsidRPr="00FA466C" w:rsidRDefault="009C290A" w:rsidP="00380E32">
            <w:pPr>
              <w:jc w:val="right"/>
              <w:rPr>
                <w:b/>
                <w:sz w:val="22"/>
                <w:szCs w:val="22"/>
                <w:lang w:val="ro-RO" w:eastAsia="ro-RO"/>
              </w:rPr>
            </w:pPr>
          </w:p>
        </w:tc>
        <w:tc>
          <w:tcPr>
            <w:tcW w:w="283" w:type="dxa"/>
          </w:tcPr>
          <w:p w:rsidR="009C290A" w:rsidRPr="00FA466C" w:rsidRDefault="009C290A" w:rsidP="00380E32">
            <w:pPr>
              <w:jc w:val="right"/>
              <w:rPr>
                <w:b/>
                <w:sz w:val="22"/>
                <w:szCs w:val="22"/>
                <w:lang w:val="ro-RO" w:eastAsia="ro-RO"/>
              </w:rPr>
            </w:pPr>
          </w:p>
        </w:tc>
        <w:tc>
          <w:tcPr>
            <w:tcW w:w="709" w:type="dxa"/>
          </w:tcPr>
          <w:p w:rsidR="009C290A" w:rsidRPr="00FA466C" w:rsidRDefault="009C290A" w:rsidP="00380E32">
            <w:pPr>
              <w:jc w:val="right"/>
              <w:rPr>
                <w:b/>
                <w:sz w:val="22"/>
                <w:szCs w:val="22"/>
                <w:lang w:val="ro-RO" w:eastAsia="ro-RO"/>
              </w:rPr>
            </w:pPr>
          </w:p>
        </w:tc>
        <w:tc>
          <w:tcPr>
            <w:tcW w:w="283" w:type="dxa"/>
          </w:tcPr>
          <w:p w:rsidR="009C290A" w:rsidRPr="00FA466C" w:rsidRDefault="009C290A" w:rsidP="00380E32">
            <w:pPr>
              <w:jc w:val="right"/>
              <w:rPr>
                <w:b/>
                <w:sz w:val="22"/>
                <w:szCs w:val="22"/>
                <w:lang w:val="ro-RO" w:eastAsia="ro-RO"/>
              </w:rPr>
            </w:pPr>
          </w:p>
        </w:tc>
        <w:tc>
          <w:tcPr>
            <w:tcW w:w="567" w:type="dxa"/>
          </w:tcPr>
          <w:p w:rsidR="009C290A" w:rsidRPr="00FA466C" w:rsidRDefault="009C290A" w:rsidP="00380E32">
            <w:pPr>
              <w:jc w:val="right"/>
              <w:rPr>
                <w:b/>
                <w:sz w:val="22"/>
                <w:szCs w:val="22"/>
                <w:lang w:val="ro-RO" w:eastAsia="ro-RO"/>
              </w:rPr>
            </w:pPr>
          </w:p>
        </w:tc>
        <w:tc>
          <w:tcPr>
            <w:tcW w:w="1397" w:type="dxa"/>
            <w:tcBorders>
              <w:right w:val="single" w:sz="4" w:space="0" w:color="auto"/>
            </w:tcBorders>
          </w:tcPr>
          <w:p w:rsidR="009C290A" w:rsidRPr="00FA466C" w:rsidRDefault="009C290A" w:rsidP="00380E32">
            <w:pPr>
              <w:jc w:val="right"/>
              <w:rPr>
                <w:b/>
                <w:sz w:val="22"/>
                <w:szCs w:val="22"/>
                <w:lang w:val="ro-RO" w:eastAsia="ro-RO"/>
              </w:rPr>
            </w:pPr>
          </w:p>
        </w:tc>
        <w:tc>
          <w:tcPr>
            <w:tcW w:w="563" w:type="dxa"/>
            <w:tcBorders>
              <w:left w:val="single" w:sz="4" w:space="0" w:color="auto"/>
            </w:tcBorders>
          </w:tcPr>
          <w:p w:rsidR="009C290A" w:rsidRPr="00FA466C" w:rsidRDefault="009C290A" w:rsidP="00380E32">
            <w:pPr>
              <w:jc w:val="right"/>
              <w:rPr>
                <w:b/>
                <w:sz w:val="22"/>
                <w:szCs w:val="22"/>
                <w:lang w:val="ro-RO" w:eastAsia="ro-RO"/>
              </w:rPr>
            </w:pPr>
            <w:r w:rsidRPr="00FA466C">
              <w:rPr>
                <w:b/>
                <w:sz w:val="22"/>
                <w:szCs w:val="22"/>
                <w:lang w:val="ro-RO" w:eastAsia="ro-RO"/>
              </w:rPr>
              <w:t>-1</w:t>
            </w:r>
          </w:p>
        </w:tc>
        <w:tc>
          <w:tcPr>
            <w:tcW w:w="297" w:type="dxa"/>
          </w:tcPr>
          <w:p w:rsidR="009C290A" w:rsidRPr="00FA466C" w:rsidRDefault="009C290A" w:rsidP="00380E32">
            <w:pPr>
              <w:jc w:val="right"/>
              <w:rPr>
                <w:b/>
                <w:sz w:val="22"/>
                <w:szCs w:val="22"/>
                <w:lang w:val="ro-RO" w:eastAsia="ro-RO"/>
              </w:rPr>
            </w:pPr>
          </w:p>
        </w:tc>
        <w:tc>
          <w:tcPr>
            <w:tcW w:w="588" w:type="dxa"/>
          </w:tcPr>
          <w:p w:rsidR="009C290A" w:rsidRPr="00FA466C" w:rsidRDefault="009C290A" w:rsidP="00380E32">
            <w:pPr>
              <w:jc w:val="right"/>
              <w:rPr>
                <w:b/>
                <w:sz w:val="22"/>
                <w:szCs w:val="22"/>
                <w:lang w:val="ro-RO" w:eastAsia="ro-RO"/>
              </w:rPr>
            </w:pPr>
            <w:r w:rsidRPr="00FA466C">
              <w:rPr>
                <w:b/>
                <w:sz w:val="22"/>
                <w:szCs w:val="22"/>
                <w:lang w:val="ro-RO" w:eastAsia="ro-RO"/>
              </w:rPr>
              <w:t>311</w:t>
            </w:r>
          </w:p>
        </w:tc>
        <w:tc>
          <w:tcPr>
            <w:tcW w:w="297" w:type="dxa"/>
          </w:tcPr>
          <w:p w:rsidR="009C290A" w:rsidRPr="00FA466C" w:rsidRDefault="009C290A" w:rsidP="00380E32">
            <w:pPr>
              <w:jc w:val="right"/>
              <w:rPr>
                <w:b/>
                <w:sz w:val="22"/>
                <w:szCs w:val="22"/>
                <w:lang w:val="ro-RO" w:eastAsia="ro-RO"/>
              </w:rPr>
            </w:pPr>
          </w:p>
        </w:tc>
        <w:tc>
          <w:tcPr>
            <w:tcW w:w="674" w:type="dxa"/>
          </w:tcPr>
          <w:p w:rsidR="009C290A" w:rsidRPr="00FA466C" w:rsidRDefault="009C290A" w:rsidP="00380E32">
            <w:pPr>
              <w:jc w:val="right"/>
              <w:rPr>
                <w:b/>
                <w:sz w:val="22"/>
                <w:szCs w:val="22"/>
                <w:lang w:val="ro-RO" w:eastAsia="ro-RO"/>
              </w:rPr>
            </w:pPr>
            <w:r w:rsidRPr="00FA466C">
              <w:rPr>
                <w:b/>
                <w:sz w:val="22"/>
                <w:szCs w:val="22"/>
                <w:lang w:val="ro-RO" w:eastAsia="ro-RO"/>
              </w:rPr>
              <w:t>234</w:t>
            </w:r>
          </w:p>
        </w:tc>
        <w:tc>
          <w:tcPr>
            <w:tcW w:w="1858" w:type="dxa"/>
          </w:tcPr>
          <w:p w:rsidR="009C290A" w:rsidRPr="00FA466C" w:rsidRDefault="009C290A" w:rsidP="00380E32">
            <w:pPr>
              <w:rPr>
                <w:b/>
                <w:sz w:val="22"/>
                <w:szCs w:val="22"/>
                <w:lang w:val="ro-RO" w:eastAsia="ro-RO"/>
              </w:rPr>
            </w:pPr>
          </w:p>
        </w:tc>
      </w:tr>
      <w:tr w:rsidR="009C290A" w:rsidRPr="00FA466C" w:rsidTr="009B42B2">
        <w:trPr>
          <w:jc w:val="center"/>
        </w:trPr>
        <w:tc>
          <w:tcPr>
            <w:tcW w:w="567" w:type="dxa"/>
          </w:tcPr>
          <w:p w:rsidR="009C290A" w:rsidRPr="00FA466C" w:rsidRDefault="009C290A" w:rsidP="00380E32">
            <w:pPr>
              <w:jc w:val="right"/>
              <w:rPr>
                <w:b/>
                <w:sz w:val="22"/>
                <w:szCs w:val="22"/>
                <w:lang w:val="ro-RO" w:eastAsia="ro-RO"/>
              </w:rPr>
            </w:pPr>
          </w:p>
        </w:tc>
        <w:tc>
          <w:tcPr>
            <w:tcW w:w="283" w:type="dxa"/>
          </w:tcPr>
          <w:p w:rsidR="009C290A" w:rsidRPr="00FA466C" w:rsidRDefault="009C290A" w:rsidP="00380E32">
            <w:pPr>
              <w:jc w:val="right"/>
              <w:rPr>
                <w:b/>
                <w:sz w:val="22"/>
                <w:szCs w:val="22"/>
                <w:lang w:val="ro-RO" w:eastAsia="ro-RO"/>
              </w:rPr>
            </w:pPr>
          </w:p>
        </w:tc>
        <w:tc>
          <w:tcPr>
            <w:tcW w:w="709" w:type="dxa"/>
          </w:tcPr>
          <w:p w:rsidR="009C290A" w:rsidRPr="00FA466C" w:rsidRDefault="009C290A" w:rsidP="00380E32">
            <w:pPr>
              <w:jc w:val="right"/>
              <w:rPr>
                <w:b/>
                <w:sz w:val="22"/>
                <w:szCs w:val="22"/>
                <w:lang w:val="ro-RO" w:eastAsia="ro-RO"/>
              </w:rPr>
            </w:pPr>
          </w:p>
        </w:tc>
        <w:tc>
          <w:tcPr>
            <w:tcW w:w="283" w:type="dxa"/>
          </w:tcPr>
          <w:p w:rsidR="009C290A" w:rsidRPr="00FA466C" w:rsidRDefault="009C290A" w:rsidP="00380E32">
            <w:pPr>
              <w:jc w:val="right"/>
              <w:rPr>
                <w:b/>
                <w:sz w:val="22"/>
                <w:szCs w:val="22"/>
                <w:lang w:val="ro-RO" w:eastAsia="ro-RO"/>
              </w:rPr>
            </w:pPr>
          </w:p>
        </w:tc>
        <w:tc>
          <w:tcPr>
            <w:tcW w:w="567" w:type="dxa"/>
          </w:tcPr>
          <w:p w:rsidR="009C290A" w:rsidRPr="00FA466C" w:rsidRDefault="009C290A" w:rsidP="00380E32">
            <w:pPr>
              <w:jc w:val="right"/>
              <w:rPr>
                <w:b/>
                <w:sz w:val="22"/>
                <w:szCs w:val="22"/>
                <w:lang w:val="ro-RO" w:eastAsia="ro-RO"/>
              </w:rPr>
            </w:pPr>
          </w:p>
        </w:tc>
        <w:tc>
          <w:tcPr>
            <w:tcW w:w="1397" w:type="dxa"/>
            <w:tcBorders>
              <w:right w:val="single" w:sz="4" w:space="0" w:color="auto"/>
            </w:tcBorders>
          </w:tcPr>
          <w:p w:rsidR="009C290A" w:rsidRPr="00FA466C" w:rsidRDefault="009C290A" w:rsidP="00380E32">
            <w:pPr>
              <w:jc w:val="right"/>
              <w:rPr>
                <w:b/>
                <w:sz w:val="22"/>
                <w:szCs w:val="22"/>
                <w:lang w:val="ro-RO" w:eastAsia="ro-RO"/>
              </w:rPr>
            </w:pPr>
          </w:p>
        </w:tc>
        <w:tc>
          <w:tcPr>
            <w:tcW w:w="563" w:type="dxa"/>
            <w:tcBorders>
              <w:left w:val="single" w:sz="4" w:space="0" w:color="auto"/>
            </w:tcBorders>
          </w:tcPr>
          <w:p w:rsidR="009C290A" w:rsidRPr="00FA466C" w:rsidRDefault="009C290A" w:rsidP="00380E32">
            <w:pPr>
              <w:jc w:val="right"/>
              <w:rPr>
                <w:b/>
                <w:sz w:val="22"/>
                <w:szCs w:val="22"/>
                <w:lang w:val="ro-RO" w:eastAsia="ro-RO"/>
              </w:rPr>
            </w:pPr>
            <w:r w:rsidRPr="00FA466C">
              <w:rPr>
                <w:b/>
                <w:sz w:val="22"/>
                <w:szCs w:val="22"/>
                <w:lang w:val="ro-RO" w:eastAsia="ro-RO"/>
              </w:rPr>
              <w:t>13</w:t>
            </w:r>
          </w:p>
        </w:tc>
        <w:tc>
          <w:tcPr>
            <w:tcW w:w="297" w:type="dxa"/>
          </w:tcPr>
          <w:p w:rsidR="009C290A" w:rsidRPr="00FA466C" w:rsidRDefault="009C290A" w:rsidP="00380E32">
            <w:pPr>
              <w:jc w:val="right"/>
              <w:rPr>
                <w:b/>
                <w:sz w:val="22"/>
                <w:szCs w:val="22"/>
                <w:lang w:val="ro-RO" w:eastAsia="ro-RO"/>
              </w:rPr>
            </w:pPr>
          </w:p>
        </w:tc>
        <w:tc>
          <w:tcPr>
            <w:tcW w:w="588" w:type="dxa"/>
          </w:tcPr>
          <w:p w:rsidR="009C290A" w:rsidRPr="00FA466C" w:rsidRDefault="009C290A" w:rsidP="00380E32">
            <w:pPr>
              <w:jc w:val="right"/>
              <w:rPr>
                <w:b/>
                <w:sz w:val="22"/>
                <w:szCs w:val="22"/>
                <w:lang w:val="ro-RO" w:eastAsia="ro-RO"/>
              </w:rPr>
            </w:pPr>
            <w:r w:rsidRPr="00FA466C">
              <w:rPr>
                <w:b/>
                <w:sz w:val="22"/>
                <w:szCs w:val="22"/>
                <w:lang w:val="ro-RO" w:eastAsia="ro-RO"/>
              </w:rPr>
              <w:t>-9</w:t>
            </w:r>
          </w:p>
        </w:tc>
        <w:tc>
          <w:tcPr>
            <w:tcW w:w="297" w:type="dxa"/>
          </w:tcPr>
          <w:p w:rsidR="009C290A" w:rsidRPr="00FA466C" w:rsidRDefault="009C290A" w:rsidP="00380E32">
            <w:pPr>
              <w:jc w:val="right"/>
              <w:rPr>
                <w:b/>
                <w:sz w:val="22"/>
                <w:szCs w:val="22"/>
                <w:lang w:val="ro-RO" w:eastAsia="ro-RO"/>
              </w:rPr>
            </w:pPr>
          </w:p>
        </w:tc>
        <w:tc>
          <w:tcPr>
            <w:tcW w:w="674" w:type="dxa"/>
          </w:tcPr>
          <w:p w:rsidR="009C290A" w:rsidRPr="00FA466C" w:rsidRDefault="009C290A" w:rsidP="00380E32">
            <w:pPr>
              <w:jc w:val="right"/>
              <w:rPr>
                <w:b/>
                <w:sz w:val="22"/>
                <w:szCs w:val="22"/>
                <w:lang w:val="ro-RO" w:eastAsia="ro-RO"/>
              </w:rPr>
            </w:pPr>
            <w:r w:rsidRPr="00FA466C">
              <w:rPr>
                <w:b/>
                <w:sz w:val="22"/>
                <w:szCs w:val="22"/>
                <w:lang w:val="ro-RO" w:eastAsia="ro-RO"/>
              </w:rPr>
              <w:t>67</w:t>
            </w:r>
          </w:p>
        </w:tc>
        <w:tc>
          <w:tcPr>
            <w:tcW w:w="1858" w:type="dxa"/>
          </w:tcPr>
          <w:p w:rsidR="009C290A" w:rsidRPr="00FA466C" w:rsidRDefault="009C290A" w:rsidP="00380E32">
            <w:pPr>
              <w:rPr>
                <w:b/>
                <w:sz w:val="22"/>
                <w:szCs w:val="22"/>
                <w:lang w:val="ro-RO" w:eastAsia="ro-RO"/>
              </w:rPr>
            </w:pPr>
          </w:p>
        </w:tc>
      </w:tr>
      <w:tr w:rsidR="009C290A" w:rsidRPr="00FA466C" w:rsidTr="009B42B2">
        <w:trPr>
          <w:jc w:val="center"/>
        </w:trPr>
        <w:tc>
          <w:tcPr>
            <w:tcW w:w="567" w:type="dxa"/>
          </w:tcPr>
          <w:p w:rsidR="009C290A" w:rsidRPr="00FA466C" w:rsidRDefault="009C290A" w:rsidP="00380E32">
            <w:pPr>
              <w:jc w:val="right"/>
              <w:rPr>
                <w:b/>
                <w:sz w:val="22"/>
                <w:szCs w:val="22"/>
                <w:lang w:val="ro-RO" w:eastAsia="ro-RO"/>
              </w:rPr>
            </w:pPr>
          </w:p>
        </w:tc>
        <w:tc>
          <w:tcPr>
            <w:tcW w:w="283" w:type="dxa"/>
          </w:tcPr>
          <w:p w:rsidR="009C290A" w:rsidRPr="00FA466C" w:rsidRDefault="009C290A" w:rsidP="00380E32">
            <w:pPr>
              <w:jc w:val="right"/>
              <w:rPr>
                <w:b/>
                <w:sz w:val="22"/>
                <w:szCs w:val="22"/>
                <w:lang w:val="ro-RO" w:eastAsia="ro-RO"/>
              </w:rPr>
            </w:pPr>
          </w:p>
        </w:tc>
        <w:tc>
          <w:tcPr>
            <w:tcW w:w="709" w:type="dxa"/>
          </w:tcPr>
          <w:p w:rsidR="009C290A" w:rsidRPr="00FA466C" w:rsidRDefault="009C290A" w:rsidP="00380E32">
            <w:pPr>
              <w:jc w:val="right"/>
              <w:rPr>
                <w:b/>
                <w:sz w:val="22"/>
                <w:szCs w:val="22"/>
                <w:lang w:val="ro-RO" w:eastAsia="ro-RO"/>
              </w:rPr>
            </w:pPr>
          </w:p>
        </w:tc>
        <w:tc>
          <w:tcPr>
            <w:tcW w:w="283" w:type="dxa"/>
          </w:tcPr>
          <w:p w:rsidR="009C290A" w:rsidRPr="00FA466C" w:rsidRDefault="009C290A" w:rsidP="00380E32">
            <w:pPr>
              <w:jc w:val="right"/>
              <w:rPr>
                <w:b/>
                <w:sz w:val="22"/>
                <w:szCs w:val="22"/>
                <w:lang w:val="ro-RO" w:eastAsia="ro-RO"/>
              </w:rPr>
            </w:pPr>
          </w:p>
        </w:tc>
        <w:tc>
          <w:tcPr>
            <w:tcW w:w="567" w:type="dxa"/>
          </w:tcPr>
          <w:p w:rsidR="009C290A" w:rsidRPr="00FA466C" w:rsidRDefault="009C290A" w:rsidP="00380E32">
            <w:pPr>
              <w:jc w:val="right"/>
              <w:rPr>
                <w:b/>
                <w:sz w:val="22"/>
                <w:szCs w:val="22"/>
                <w:lang w:val="ro-RO" w:eastAsia="ro-RO"/>
              </w:rPr>
            </w:pPr>
          </w:p>
        </w:tc>
        <w:tc>
          <w:tcPr>
            <w:tcW w:w="1397" w:type="dxa"/>
            <w:tcBorders>
              <w:right w:val="single" w:sz="4" w:space="0" w:color="auto"/>
            </w:tcBorders>
          </w:tcPr>
          <w:p w:rsidR="009C290A" w:rsidRPr="00FA466C" w:rsidRDefault="009C290A" w:rsidP="00380E32">
            <w:pPr>
              <w:jc w:val="right"/>
              <w:rPr>
                <w:b/>
                <w:sz w:val="22"/>
                <w:szCs w:val="22"/>
                <w:lang w:val="ro-RO" w:eastAsia="ro-RO"/>
              </w:rPr>
            </w:pPr>
          </w:p>
        </w:tc>
        <w:tc>
          <w:tcPr>
            <w:tcW w:w="563" w:type="dxa"/>
            <w:tcBorders>
              <w:left w:val="single" w:sz="4" w:space="0" w:color="auto"/>
            </w:tcBorders>
          </w:tcPr>
          <w:p w:rsidR="009C290A" w:rsidRPr="00FA466C" w:rsidRDefault="009C290A" w:rsidP="00380E32">
            <w:pPr>
              <w:jc w:val="right"/>
              <w:rPr>
                <w:b/>
                <w:sz w:val="22"/>
                <w:szCs w:val="22"/>
                <w:lang w:val="ro-RO" w:eastAsia="ro-RO"/>
              </w:rPr>
            </w:pPr>
            <w:r w:rsidRPr="00FA466C">
              <w:rPr>
                <w:b/>
                <w:sz w:val="22"/>
                <w:szCs w:val="22"/>
                <w:lang w:val="ro-RO" w:eastAsia="ro-RO"/>
              </w:rPr>
              <w:t>0</w:t>
            </w:r>
          </w:p>
        </w:tc>
        <w:tc>
          <w:tcPr>
            <w:tcW w:w="297" w:type="dxa"/>
          </w:tcPr>
          <w:p w:rsidR="009C290A" w:rsidRPr="00FA466C" w:rsidRDefault="009C290A" w:rsidP="00380E32">
            <w:pPr>
              <w:jc w:val="right"/>
              <w:rPr>
                <w:b/>
                <w:sz w:val="22"/>
                <w:szCs w:val="22"/>
                <w:lang w:val="ro-RO" w:eastAsia="ro-RO"/>
              </w:rPr>
            </w:pPr>
          </w:p>
        </w:tc>
        <w:tc>
          <w:tcPr>
            <w:tcW w:w="588" w:type="dxa"/>
          </w:tcPr>
          <w:p w:rsidR="009C290A" w:rsidRPr="00FA466C" w:rsidRDefault="009C290A" w:rsidP="00380E32">
            <w:pPr>
              <w:jc w:val="right"/>
              <w:rPr>
                <w:b/>
                <w:sz w:val="22"/>
                <w:szCs w:val="22"/>
                <w:lang w:val="ro-RO" w:eastAsia="ro-RO"/>
              </w:rPr>
            </w:pPr>
            <w:r w:rsidRPr="00FA466C">
              <w:rPr>
                <w:b/>
                <w:sz w:val="22"/>
                <w:szCs w:val="22"/>
                <w:lang w:val="ro-RO" w:eastAsia="ro-RO"/>
              </w:rPr>
              <w:t>0</w:t>
            </w:r>
          </w:p>
        </w:tc>
        <w:tc>
          <w:tcPr>
            <w:tcW w:w="297" w:type="dxa"/>
          </w:tcPr>
          <w:p w:rsidR="009C290A" w:rsidRPr="00FA466C" w:rsidRDefault="009C290A" w:rsidP="00380E32">
            <w:pPr>
              <w:jc w:val="right"/>
              <w:rPr>
                <w:b/>
                <w:sz w:val="22"/>
                <w:szCs w:val="22"/>
                <w:lang w:val="ro-RO" w:eastAsia="ro-RO"/>
              </w:rPr>
            </w:pPr>
          </w:p>
        </w:tc>
        <w:tc>
          <w:tcPr>
            <w:tcW w:w="674" w:type="dxa"/>
          </w:tcPr>
          <w:p w:rsidR="009C290A" w:rsidRPr="00FA466C" w:rsidRDefault="009C290A" w:rsidP="00380E32">
            <w:pPr>
              <w:jc w:val="right"/>
              <w:rPr>
                <w:b/>
                <w:sz w:val="22"/>
                <w:szCs w:val="22"/>
                <w:lang w:val="ro-RO" w:eastAsia="ro-RO"/>
              </w:rPr>
            </w:pPr>
            <w:r w:rsidRPr="00FA466C">
              <w:rPr>
                <w:b/>
                <w:sz w:val="22"/>
                <w:szCs w:val="22"/>
                <w:lang w:val="ro-RO" w:eastAsia="ro-RO"/>
              </w:rPr>
              <w:t>0</w:t>
            </w:r>
          </w:p>
        </w:tc>
        <w:tc>
          <w:tcPr>
            <w:tcW w:w="1858" w:type="dxa"/>
          </w:tcPr>
          <w:p w:rsidR="009C290A" w:rsidRPr="00FA466C" w:rsidRDefault="009C290A" w:rsidP="00380E32">
            <w:pPr>
              <w:rPr>
                <w:b/>
                <w:sz w:val="22"/>
                <w:szCs w:val="22"/>
                <w:lang w:val="ro-RO" w:eastAsia="ro-RO"/>
              </w:rPr>
            </w:pPr>
          </w:p>
        </w:tc>
      </w:tr>
    </w:tbl>
    <w:p w:rsidR="000E7BCD" w:rsidRPr="00FA466C" w:rsidRDefault="000E7BCD" w:rsidP="00380E32">
      <w:pPr>
        <w:pStyle w:val="Titlu"/>
        <w:jc w:val="both"/>
        <w:rPr>
          <w:sz w:val="22"/>
          <w:szCs w:val="22"/>
          <w:lang w:val="ro-RO"/>
        </w:rPr>
      </w:pPr>
    </w:p>
    <w:p w:rsidR="000E7BCD" w:rsidRPr="00FA466C" w:rsidRDefault="000E7BCD" w:rsidP="00380E32">
      <w:pPr>
        <w:pStyle w:val="Titlu"/>
        <w:jc w:val="both"/>
        <w:rPr>
          <w:sz w:val="22"/>
          <w:szCs w:val="22"/>
          <w:lang w:val="ro-RO"/>
        </w:rPr>
      </w:pPr>
    </w:p>
    <w:p w:rsidR="009C290A" w:rsidRPr="001C70E6" w:rsidRDefault="009C290A" w:rsidP="001C70E6">
      <w:pPr>
        <w:pBdr>
          <w:top w:val="single" w:sz="12" w:space="1" w:color="auto"/>
        </w:pBdr>
        <w:autoSpaceDE w:val="0"/>
        <w:autoSpaceDN w:val="0"/>
        <w:adjustRightInd w:val="0"/>
        <w:jc w:val="both"/>
        <w:rPr>
          <w:b/>
          <w:bCs/>
          <w:i/>
          <w:iCs/>
          <w:sz w:val="22"/>
          <w:szCs w:val="22"/>
          <w:lang w:val="ro-RO"/>
        </w:rPr>
      </w:pPr>
      <w:r w:rsidRPr="001C70E6">
        <w:rPr>
          <w:b/>
          <w:bCs/>
          <w:i/>
          <w:iCs/>
          <w:sz w:val="22"/>
          <w:szCs w:val="22"/>
          <w:lang w:val="ro-RO"/>
        </w:rPr>
        <w:t>Subiectul nr. 16</w:t>
      </w:r>
    </w:p>
    <w:p w:rsidR="001C70E6" w:rsidRDefault="001C70E6" w:rsidP="001C70E6">
      <w:pPr>
        <w:jc w:val="both"/>
        <w:rPr>
          <w:sz w:val="22"/>
          <w:szCs w:val="22"/>
          <w:lang w:val="ro-RO"/>
        </w:rPr>
      </w:pPr>
    </w:p>
    <w:p w:rsidR="009C290A" w:rsidRPr="00FA466C" w:rsidRDefault="009C290A" w:rsidP="001C70E6">
      <w:pPr>
        <w:jc w:val="both"/>
        <w:rPr>
          <w:sz w:val="22"/>
          <w:szCs w:val="22"/>
          <w:lang w:val="ro-RO"/>
        </w:rPr>
      </w:pPr>
      <w:r w:rsidRPr="00FA466C">
        <w:rPr>
          <w:sz w:val="22"/>
          <w:szCs w:val="22"/>
          <w:lang w:val="ro-RO"/>
        </w:rPr>
        <w:t xml:space="preserve">Fişierul </w:t>
      </w:r>
      <w:r w:rsidRPr="00FA466C">
        <w:rPr>
          <w:b/>
          <w:sz w:val="22"/>
          <w:szCs w:val="22"/>
          <w:lang w:val="ro-RO"/>
        </w:rPr>
        <w:t>atestat.in</w:t>
      </w:r>
      <w:r w:rsidRPr="00FA466C">
        <w:rPr>
          <w:sz w:val="22"/>
          <w:szCs w:val="22"/>
          <w:lang w:val="ro-RO"/>
        </w:rPr>
        <w:t xml:space="preserve"> conţine pe prima linie numărul </w:t>
      </w:r>
      <w:r w:rsidRPr="00FA466C">
        <w:rPr>
          <w:b/>
          <w:sz w:val="22"/>
          <w:szCs w:val="22"/>
          <w:lang w:val="ro-RO"/>
        </w:rPr>
        <w:t>n,</w:t>
      </w:r>
      <w:r w:rsidRPr="00FA466C">
        <w:rPr>
          <w:sz w:val="22"/>
          <w:szCs w:val="22"/>
          <w:lang w:val="ro-RO"/>
        </w:rPr>
        <w:t xml:space="preserve"> natural nenul (</w:t>
      </w:r>
      <w:r w:rsidRPr="00FA466C">
        <w:rPr>
          <w:b/>
          <w:sz w:val="22"/>
          <w:szCs w:val="22"/>
          <w:lang w:val="ro-RO"/>
        </w:rPr>
        <w:t>2&lt;n&lt;20</w:t>
      </w:r>
      <w:r w:rsidRPr="00FA466C">
        <w:rPr>
          <w:sz w:val="22"/>
          <w:szCs w:val="22"/>
          <w:lang w:val="ro-RO"/>
        </w:rPr>
        <w:t xml:space="preserve">), ce reprezintă numărul de linii ale unei matrice pătratice </w:t>
      </w:r>
      <w:r w:rsidRPr="00FA466C">
        <w:rPr>
          <w:b/>
          <w:sz w:val="22"/>
          <w:szCs w:val="22"/>
          <w:lang w:val="ro-RO"/>
        </w:rPr>
        <w:t>A</w:t>
      </w:r>
      <w:r w:rsidRPr="00FA466C">
        <w:rPr>
          <w:sz w:val="22"/>
          <w:szCs w:val="22"/>
          <w:lang w:val="ro-RO"/>
        </w:rPr>
        <w:t xml:space="preserve">. Pe fiecare din următoarele </w:t>
      </w:r>
      <w:r w:rsidRPr="00FA466C">
        <w:rPr>
          <w:b/>
          <w:sz w:val="22"/>
          <w:szCs w:val="22"/>
          <w:lang w:val="ro-RO"/>
        </w:rPr>
        <w:t>n</w:t>
      </w:r>
      <w:r w:rsidRPr="00FA466C">
        <w:rPr>
          <w:sz w:val="22"/>
          <w:szCs w:val="22"/>
          <w:lang w:val="ro-RO"/>
        </w:rPr>
        <w:t xml:space="preserve"> linii, sunt scrise câte </w:t>
      </w:r>
      <w:r w:rsidRPr="00FA466C">
        <w:rPr>
          <w:b/>
          <w:sz w:val="22"/>
          <w:szCs w:val="22"/>
          <w:lang w:val="ro-RO"/>
        </w:rPr>
        <w:t>n</w:t>
      </w:r>
      <w:r w:rsidRPr="00FA466C">
        <w:rPr>
          <w:sz w:val="22"/>
          <w:szCs w:val="22"/>
          <w:lang w:val="ro-RO"/>
        </w:rPr>
        <w:t xml:space="preserve"> numere întregi, formate din cel mult </w:t>
      </w:r>
      <w:r w:rsidRPr="00FA466C">
        <w:rPr>
          <w:b/>
          <w:sz w:val="22"/>
          <w:szCs w:val="22"/>
          <w:lang w:val="ro-RO"/>
        </w:rPr>
        <w:t>9</w:t>
      </w:r>
      <w:r w:rsidRPr="00FA466C">
        <w:rPr>
          <w:sz w:val="22"/>
          <w:szCs w:val="22"/>
          <w:lang w:val="ro-RO"/>
        </w:rPr>
        <w:t xml:space="preserve"> cifre fiecare, separate prin câte un spaţiu, reprezentând valorile elementelor matricei </w:t>
      </w:r>
      <w:r w:rsidRPr="00FA466C">
        <w:rPr>
          <w:b/>
          <w:sz w:val="22"/>
          <w:szCs w:val="22"/>
          <w:lang w:val="ro-RO"/>
        </w:rPr>
        <w:t>A</w:t>
      </w:r>
      <w:r w:rsidRPr="00FA466C">
        <w:rPr>
          <w:sz w:val="22"/>
          <w:szCs w:val="22"/>
          <w:lang w:val="ro-RO"/>
        </w:rPr>
        <w:t>.</w:t>
      </w:r>
      <w:r w:rsidR="00074530" w:rsidRPr="00FA466C">
        <w:rPr>
          <w:sz w:val="22"/>
          <w:szCs w:val="22"/>
          <w:lang w:val="ro-RO"/>
        </w:rPr>
        <w:t xml:space="preserve"> (</w:t>
      </w:r>
      <w:r w:rsidR="00F1348F" w:rsidRPr="00FA466C">
        <w:rPr>
          <w:sz w:val="22"/>
          <w:szCs w:val="22"/>
          <w:lang w:val="ro-RO"/>
        </w:rPr>
        <w:t>n</w:t>
      </w:r>
      <w:r w:rsidR="00074530" w:rsidRPr="00FA466C">
        <w:rPr>
          <w:sz w:val="22"/>
          <w:szCs w:val="22"/>
          <w:lang w:val="ro-RO"/>
        </w:rPr>
        <w:t>umerotarea liniilor şi coloanelor începe de la 1)</w:t>
      </w:r>
    </w:p>
    <w:p w:rsidR="001C70E6" w:rsidRPr="00FA466C" w:rsidRDefault="001C70E6" w:rsidP="001C70E6">
      <w:pPr>
        <w:jc w:val="both"/>
        <w:rPr>
          <w:sz w:val="22"/>
          <w:szCs w:val="22"/>
          <w:lang w:val="ro-RO"/>
        </w:rPr>
      </w:pPr>
      <w:r w:rsidRPr="00FA466C">
        <w:rPr>
          <w:sz w:val="22"/>
          <w:szCs w:val="22"/>
          <w:lang w:val="ro-RO"/>
        </w:rPr>
        <w:t>Să se scrie un program</w:t>
      </w:r>
      <w:r>
        <w:rPr>
          <w:sz w:val="22"/>
          <w:szCs w:val="22"/>
          <w:lang w:val="ro-RO"/>
        </w:rPr>
        <w:t xml:space="preserve"> </w:t>
      </w:r>
      <w:r w:rsidRPr="00FA466C">
        <w:rPr>
          <w:sz w:val="22"/>
          <w:szCs w:val="22"/>
          <w:lang w:val="ro-RO"/>
        </w:rPr>
        <w:t>care:</w:t>
      </w:r>
    </w:p>
    <w:p w:rsidR="00CF5C56" w:rsidRPr="00FA466C" w:rsidRDefault="00CF5C56" w:rsidP="001C70E6">
      <w:pPr>
        <w:numPr>
          <w:ilvl w:val="0"/>
          <w:numId w:val="36"/>
        </w:numPr>
        <w:tabs>
          <w:tab w:val="clear" w:pos="720"/>
          <w:tab w:val="num" w:pos="284"/>
        </w:tabs>
        <w:ind w:left="284" w:hanging="284"/>
        <w:jc w:val="both"/>
        <w:rPr>
          <w:sz w:val="22"/>
          <w:szCs w:val="22"/>
          <w:lang w:val="ro-RO"/>
        </w:rPr>
      </w:pPr>
      <w:r w:rsidRPr="00FA466C">
        <w:rPr>
          <w:sz w:val="22"/>
          <w:szCs w:val="22"/>
          <w:lang w:val="ro-RO"/>
        </w:rPr>
        <w:t xml:space="preserve">să afişeze pe ecran matricea </w:t>
      </w:r>
      <w:r w:rsidRPr="00FA466C">
        <w:rPr>
          <w:b/>
          <w:sz w:val="22"/>
          <w:szCs w:val="22"/>
          <w:lang w:val="ro-RO"/>
        </w:rPr>
        <w:t xml:space="preserve">A, </w:t>
      </w:r>
      <w:r w:rsidRPr="00FA466C">
        <w:rPr>
          <w:sz w:val="22"/>
          <w:szCs w:val="22"/>
          <w:lang w:val="ro-RO"/>
        </w:rPr>
        <w:t>elementele de pe aceeaşi linie fiind separate prin câte un spaţiu;</w:t>
      </w:r>
    </w:p>
    <w:p w:rsidR="009C290A" w:rsidRPr="00FA466C" w:rsidRDefault="009C290A" w:rsidP="001C70E6">
      <w:pPr>
        <w:numPr>
          <w:ilvl w:val="0"/>
          <w:numId w:val="36"/>
        </w:numPr>
        <w:tabs>
          <w:tab w:val="clear" w:pos="720"/>
          <w:tab w:val="num" w:pos="284"/>
        </w:tabs>
        <w:ind w:left="284" w:hanging="284"/>
        <w:jc w:val="both"/>
        <w:rPr>
          <w:sz w:val="22"/>
          <w:szCs w:val="22"/>
          <w:lang w:val="ro-RO"/>
        </w:rPr>
      </w:pPr>
      <w:r w:rsidRPr="00FA466C">
        <w:rPr>
          <w:sz w:val="22"/>
          <w:szCs w:val="22"/>
          <w:lang w:val="ro-RO"/>
        </w:rPr>
        <w:t xml:space="preserve">să afişeze pe următoarea linie a ecranului, suma tuturor elementelor pare din matricea </w:t>
      </w:r>
      <w:r w:rsidRPr="00FA466C">
        <w:rPr>
          <w:b/>
          <w:sz w:val="22"/>
          <w:szCs w:val="22"/>
          <w:lang w:val="ro-RO"/>
        </w:rPr>
        <w:t>A</w:t>
      </w:r>
      <w:r w:rsidRPr="00FA466C">
        <w:rPr>
          <w:sz w:val="22"/>
          <w:szCs w:val="22"/>
          <w:lang w:val="ro-RO"/>
        </w:rPr>
        <w:t>;</w:t>
      </w:r>
    </w:p>
    <w:p w:rsidR="009C290A" w:rsidRPr="00FA466C" w:rsidRDefault="009C290A" w:rsidP="001C70E6">
      <w:pPr>
        <w:numPr>
          <w:ilvl w:val="0"/>
          <w:numId w:val="36"/>
        </w:numPr>
        <w:tabs>
          <w:tab w:val="clear" w:pos="720"/>
          <w:tab w:val="num" w:pos="284"/>
        </w:tabs>
        <w:ind w:left="284" w:hanging="284"/>
        <w:jc w:val="both"/>
        <w:rPr>
          <w:sz w:val="22"/>
          <w:szCs w:val="22"/>
          <w:lang w:val="ro-RO"/>
        </w:rPr>
      </w:pPr>
      <w:r w:rsidRPr="00FA466C">
        <w:rPr>
          <w:sz w:val="22"/>
          <w:szCs w:val="22"/>
          <w:lang w:val="ro-RO"/>
        </w:rPr>
        <w:t xml:space="preserve">să citească de la tastatură un număr natural </w:t>
      </w:r>
      <w:r w:rsidRPr="00FA466C">
        <w:rPr>
          <w:b/>
          <w:sz w:val="22"/>
          <w:szCs w:val="22"/>
          <w:lang w:val="ro-RO"/>
        </w:rPr>
        <w:t xml:space="preserve">k </w:t>
      </w:r>
      <w:r w:rsidRPr="00FA466C">
        <w:rPr>
          <w:sz w:val="22"/>
          <w:szCs w:val="22"/>
          <w:lang w:val="ro-RO"/>
        </w:rPr>
        <w:t>(</w:t>
      </w:r>
      <w:r w:rsidRPr="00FA466C">
        <w:rPr>
          <w:b/>
          <w:sz w:val="22"/>
          <w:szCs w:val="22"/>
          <w:lang w:val="ro-RO"/>
        </w:rPr>
        <w:t>0&lt;k</w:t>
      </w:r>
      <w:r w:rsidRPr="00FA466C">
        <w:rPr>
          <w:b/>
          <w:sz w:val="22"/>
          <w:szCs w:val="22"/>
          <w:lang w:val="ro-RO"/>
        </w:rPr>
        <w:sym w:font="Symbol" w:char="F0A3"/>
      </w:r>
      <w:r w:rsidRPr="00FA466C">
        <w:rPr>
          <w:b/>
          <w:sz w:val="22"/>
          <w:szCs w:val="22"/>
          <w:lang w:val="ro-RO"/>
        </w:rPr>
        <w:t>n</w:t>
      </w:r>
      <w:r w:rsidRPr="00FA466C">
        <w:rPr>
          <w:sz w:val="22"/>
          <w:szCs w:val="22"/>
          <w:lang w:val="ro-RO"/>
        </w:rPr>
        <w:t>)</w:t>
      </w:r>
      <w:r w:rsidRPr="00FA466C">
        <w:rPr>
          <w:b/>
          <w:sz w:val="22"/>
          <w:szCs w:val="22"/>
          <w:lang w:val="ro-RO"/>
        </w:rPr>
        <w:t>,</w:t>
      </w:r>
      <w:r w:rsidRPr="00FA466C">
        <w:rPr>
          <w:sz w:val="22"/>
          <w:szCs w:val="22"/>
          <w:lang w:val="ro-RO"/>
        </w:rPr>
        <w:t xml:space="preserve"> să determine şi să scrie pe prima linie a fişierului </w:t>
      </w:r>
      <w:r w:rsidRPr="00FA466C">
        <w:rPr>
          <w:b/>
          <w:sz w:val="22"/>
          <w:szCs w:val="22"/>
          <w:lang w:val="ro-RO"/>
        </w:rPr>
        <w:t>atestat.out</w:t>
      </w:r>
      <w:r w:rsidRPr="00FA466C">
        <w:rPr>
          <w:sz w:val="22"/>
          <w:szCs w:val="22"/>
          <w:lang w:val="ro-RO"/>
        </w:rPr>
        <w:t xml:space="preserve"> elementul minim de pe linia </w:t>
      </w:r>
      <w:r w:rsidRPr="00FA466C">
        <w:rPr>
          <w:b/>
          <w:sz w:val="22"/>
          <w:szCs w:val="22"/>
          <w:lang w:val="ro-RO"/>
        </w:rPr>
        <w:t>k</w:t>
      </w:r>
      <w:r w:rsidRPr="00FA466C">
        <w:rPr>
          <w:sz w:val="22"/>
          <w:szCs w:val="22"/>
          <w:lang w:val="ro-RO"/>
        </w:rPr>
        <w:t xml:space="preserve"> a matricei </w:t>
      </w:r>
      <w:r w:rsidRPr="00FA466C">
        <w:rPr>
          <w:b/>
          <w:sz w:val="22"/>
          <w:szCs w:val="22"/>
          <w:lang w:val="ro-RO"/>
        </w:rPr>
        <w:t>A</w:t>
      </w:r>
      <w:r w:rsidRPr="00FA466C">
        <w:rPr>
          <w:sz w:val="22"/>
          <w:szCs w:val="22"/>
          <w:lang w:val="ro-RO"/>
        </w:rPr>
        <w:t>.</w:t>
      </w:r>
    </w:p>
    <w:p w:rsidR="009C290A" w:rsidRPr="00FA466C" w:rsidRDefault="009C290A" w:rsidP="001C70E6">
      <w:pPr>
        <w:jc w:val="both"/>
        <w:rPr>
          <w:sz w:val="22"/>
          <w:szCs w:val="22"/>
          <w:lang w:val="ro-RO"/>
        </w:rPr>
      </w:pPr>
      <w:r w:rsidRPr="00FA466C">
        <w:rPr>
          <w:b/>
          <w:sz w:val="22"/>
          <w:szCs w:val="22"/>
          <w:lang w:val="ro-RO"/>
        </w:rPr>
        <w:t>Notă:</w:t>
      </w:r>
      <w:r w:rsidRPr="00FA466C">
        <w:rPr>
          <w:sz w:val="22"/>
          <w:szCs w:val="22"/>
          <w:lang w:val="ro-RO"/>
        </w:rPr>
        <w:t xml:space="preserve"> Programul va conţine cel puţin un subprogram definit de utilizator. </w:t>
      </w:r>
    </w:p>
    <w:p w:rsidR="001C70E6" w:rsidRDefault="001C70E6" w:rsidP="00380E32">
      <w:pPr>
        <w:jc w:val="both"/>
        <w:rPr>
          <w:b/>
          <w:sz w:val="22"/>
          <w:szCs w:val="22"/>
          <w:lang w:val="ro-RO"/>
        </w:rPr>
      </w:pPr>
    </w:p>
    <w:p w:rsidR="009C290A" w:rsidRPr="00FA466C" w:rsidRDefault="009C290A" w:rsidP="00380E32">
      <w:pPr>
        <w:jc w:val="both"/>
        <w:rPr>
          <w:sz w:val="22"/>
          <w:szCs w:val="22"/>
          <w:lang w:val="ro-RO"/>
        </w:rPr>
      </w:pPr>
      <w:r w:rsidRPr="00FA466C">
        <w:rPr>
          <w:b/>
          <w:sz w:val="22"/>
          <w:szCs w:val="22"/>
          <w:lang w:val="ro-RO"/>
        </w:rPr>
        <w:t>Exemplu:</w:t>
      </w:r>
      <w:r w:rsidRPr="00FA466C">
        <w:rPr>
          <w:sz w:val="22"/>
          <w:szCs w:val="22"/>
          <w:lang w:val="ro-RO"/>
        </w:rPr>
        <w:t xml:space="preserve"> </w:t>
      </w:r>
    </w:p>
    <w:tbl>
      <w:tblPr>
        <w:tblW w:w="8225" w:type="dxa"/>
        <w:jc w:val="center"/>
        <w:tblLayout w:type="fixed"/>
        <w:tblLook w:val="01E0" w:firstRow="1" w:lastRow="1" w:firstColumn="1" w:lastColumn="1" w:noHBand="0" w:noVBand="0"/>
      </w:tblPr>
      <w:tblGrid>
        <w:gridCol w:w="709"/>
        <w:gridCol w:w="283"/>
        <w:gridCol w:w="709"/>
        <w:gridCol w:w="283"/>
        <w:gridCol w:w="567"/>
        <w:gridCol w:w="1354"/>
        <w:gridCol w:w="606"/>
        <w:gridCol w:w="297"/>
        <w:gridCol w:w="588"/>
        <w:gridCol w:w="297"/>
        <w:gridCol w:w="674"/>
        <w:gridCol w:w="1858"/>
      </w:tblGrid>
      <w:tr w:rsidR="009C290A" w:rsidRPr="00FA466C" w:rsidTr="009B42B2">
        <w:trPr>
          <w:jc w:val="center"/>
        </w:trPr>
        <w:tc>
          <w:tcPr>
            <w:tcW w:w="3905" w:type="dxa"/>
            <w:gridSpan w:val="6"/>
            <w:tcBorders>
              <w:bottom w:val="single" w:sz="4" w:space="0" w:color="auto"/>
              <w:right w:val="single" w:sz="4" w:space="0" w:color="auto"/>
            </w:tcBorders>
          </w:tcPr>
          <w:p w:rsidR="009C290A" w:rsidRPr="00FA466C" w:rsidRDefault="009C290A" w:rsidP="00380E32">
            <w:pPr>
              <w:jc w:val="both"/>
              <w:rPr>
                <w:sz w:val="22"/>
                <w:szCs w:val="22"/>
                <w:lang w:val="ro-RO"/>
              </w:rPr>
            </w:pPr>
            <w:r w:rsidRPr="00FA466C">
              <w:rPr>
                <w:b/>
                <w:sz w:val="22"/>
                <w:szCs w:val="22"/>
                <w:lang w:val="ro-RO"/>
              </w:rPr>
              <w:t>atestat.in</w:t>
            </w:r>
          </w:p>
        </w:tc>
        <w:tc>
          <w:tcPr>
            <w:tcW w:w="4320" w:type="dxa"/>
            <w:gridSpan w:val="6"/>
            <w:tcBorders>
              <w:left w:val="single" w:sz="4" w:space="0" w:color="auto"/>
              <w:bottom w:val="single" w:sz="4" w:space="0" w:color="auto"/>
            </w:tcBorders>
          </w:tcPr>
          <w:p w:rsidR="009C290A" w:rsidRPr="00FA466C" w:rsidRDefault="009C290A" w:rsidP="00380E32">
            <w:pPr>
              <w:jc w:val="both"/>
              <w:rPr>
                <w:sz w:val="22"/>
                <w:szCs w:val="22"/>
                <w:lang w:val="ro-RO"/>
              </w:rPr>
            </w:pPr>
            <w:r w:rsidRPr="00FA466C">
              <w:rPr>
                <w:b/>
                <w:sz w:val="22"/>
                <w:szCs w:val="22"/>
                <w:lang w:val="ro-RO"/>
              </w:rPr>
              <w:t>Date de ieşire:</w:t>
            </w:r>
          </w:p>
        </w:tc>
      </w:tr>
      <w:tr w:rsidR="009C290A" w:rsidRPr="00FA466C" w:rsidTr="009B42B2">
        <w:trPr>
          <w:jc w:val="center"/>
        </w:trPr>
        <w:tc>
          <w:tcPr>
            <w:tcW w:w="709" w:type="dxa"/>
            <w:tcBorders>
              <w:top w:val="single" w:sz="4" w:space="0" w:color="auto"/>
            </w:tcBorders>
          </w:tcPr>
          <w:p w:rsidR="009C290A" w:rsidRPr="00FA466C" w:rsidRDefault="009C290A" w:rsidP="00380E32">
            <w:pPr>
              <w:jc w:val="right"/>
              <w:rPr>
                <w:b/>
                <w:sz w:val="22"/>
                <w:szCs w:val="22"/>
                <w:lang w:val="ro-RO" w:eastAsia="ro-RO"/>
              </w:rPr>
            </w:pPr>
            <w:r w:rsidRPr="00FA466C">
              <w:rPr>
                <w:b/>
                <w:sz w:val="22"/>
                <w:szCs w:val="22"/>
                <w:lang w:val="ro-RO" w:eastAsia="ro-RO"/>
              </w:rPr>
              <w:t>3</w:t>
            </w:r>
          </w:p>
        </w:tc>
        <w:tc>
          <w:tcPr>
            <w:tcW w:w="283" w:type="dxa"/>
            <w:tcBorders>
              <w:top w:val="single" w:sz="4" w:space="0" w:color="auto"/>
            </w:tcBorders>
          </w:tcPr>
          <w:p w:rsidR="009C290A" w:rsidRPr="00FA466C" w:rsidRDefault="009C290A" w:rsidP="00380E32">
            <w:pPr>
              <w:jc w:val="right"/>
              <w:rPr>
                <w:b/>
                <w:sz w:val="22"/>
                <w:szCs w:val="22"/>
                <w:lang w:val="ro-RO" w:eastAsia="ro-RO"/>
              </w:rPr>
            </w:pPr>
          </w:p>
        </w:tc>
        <w:tc>
          <w:tcPr>
            <w:tcW w:w="709" w:type="dxa"/>
            <w:tcBorders>
              <w:top w:val="single" w:sz="4" w:space="0" w:color="auto"/>
            </w:tcBorders>
          </w:tcPr>
          <w:p w:rsidR="009C290A" w:rsidRPr="00FA466C" w:rsidRDefault="009C290A" w:rsidP="00380E32">
            <w:pPr>
              <w:jc w:val="right"/>
              <w:rPr>
                <w:b/>
                <w:sz w:val="22"/>
                <w:szCs w:val="22"/>
                <w:lang w:val="ro-RO" w:eastAsia="ro-RO"/>
              </w:rPr>
            </w:pPr>
          </w:p>
        </w:tc>
        <w:tc>
          <w:tcPr>
            <w:tcW w:w="283" w:type="dxa"/>
            <w:tcBorders>
              <w:top w:val="single" w:sz="4" w:space="0" w:color="auto"/>
            </w:tcBorders>
          </w:tcPr>
          <w:p w:rsidR="009C290A" w:rsidRPr="00FA466C" w:rsidRDefault="009C290A" w:rsidP="00380E32">
            <w:pPr>
              <w:jc w:val="right"/>
              <w:rPr>
                <w:b/>
                <w:sz w:val="22"/>
                <w:szCs w:val="22"/>
                <w:lang w:val="ro-RO" w:eastAsia="ro-RO"/>
              </w:rPr>
            </w:pPr>
          </w:p>
        </w:tc>
        <w:tc>
          <w:tcPr>
            <w:tcW w:w="567" w:type="dxa"/>
            <w:tcBorders>
              <w:top w:val="single" w:sz="4" w:space="0" w:color="auto"/>
            </w:tcBorders>
          </w:tcPr>
          <w:p w:rsidR="009C290A" w:rsidRPr="00FA466C" w:rsidRDefault="009C290A" w:rsidP="00380E32">
            <w:pPr>
              <w:jc w:val="right"/>
              <w:rPr>
                <w:b/>
                <w:sz w:val="22"/>
                <w:szCs w:val="22"/>
                <w:lang w:val="ro-RO" w:eastAsia="ro-RO"/>
              </w:rPr>
            </w:pPr>
          </w:p>
        </w:tc>
        <w:tc>
          <w:tcPr>
            <w:tcW w:w="1354" w:type="dxa"/>
            <w:tcBorders>
              <w:top w:val="single" w:sz="4" w:space="0" w:color="auto"/>
              <w:right w:val="single" w:sz="4" w:space="0" w:color="auto"/>
            </w:tcBorders>
          </w:tcPr>
          <w:p w:rsidR="009C290A" w:rsidRPr="00FA466C" w:rsidRDefault="009C290A" w:rsidP="00380E32">
            <w:pPr>
              <w:jc w:val="right"/>
              <w:rPr>
                <w:b/>
                <w:sz w:val="22"/>
                <w:szCs w:val="22"/>
                <w:lang w:val="ro-RO" w:eastAsia="ro-RO"/>
              </w:rPr>
            </w:pPr>
            <w:r w:rsidRPr="00FA466C">
              <w:rPr>
                <w:b/>
                <w:sz w:val="22"/>
                <w:szCs w:val="22"/>
                <w:lang w:val="ro-RO" w:eastAsia="ro-RO"/>
              </w:rPr>
              <w:t>a)</w:t>
            </w:r>
          </w:p>
        </w:tc>
        <w:tc>
          <w:tcPr>
            <w:tcW w:w="606" w:type="dxa"/>
            <w:tcBorders>
              <w:top w:val="single" w:sz="4" w:space="0" w:color="auto"/>
              <w:left w:val="single" w:sz="4" w:space="0" w:color="auto"/>
            </w:tcBorders>
          </w:tcPr>
          <w:p w:rsidR="009C290A" w:rsidRPr="00FA466C" w:rsidRDefault="009C290A" w:rsidP="00380E32">
            <w:pPr>
              <w:jc w:val="right"/>
              <w:rPr>
                <w:b/>
                <w:sz w:val="22"/>
                <w:szCs w:val="22"/>
                <w:lang w:val="ro-RO" w:eastAsia="ro-RO"/>
              </w:rPr>
            </w:pPr>
            <w:r w:rsidRPr="00FA466C">
              <w:rPr>
                <w:b/>
                <w:sz w:val="22"/>
                <w:szCs w:val="22"/>
                <w:lang w:val="ro-RO" w:eastAsia="ro-RO"/>
              </w:rPr>
              <w:t>15</w:t>
            </w:r>
          </w:p>
        </w:tc>
        <w:tc>
          <w:tcPr>
            <w:tcW w:w="297" w:type="dxa"/>
            <w:tcBorders>
              <w:top w:val="single" w:sz="4" w:space="0" w:color="auto"/>
            </w:tcBorders>
          </w:tcPr>
          <w:p w:rsidR="009C290A" w:rsidRPr="00FA466C" w:rsidRDefault="009C290A" w:rsidP="00380E32">
            <w:pPr>
              <w:jc w:val="right"/>
              <w:rPr>
                <w:b/>
                <w:sz w:val="22"/>
                <w:szCs w:val="22"/>
                <w:lang w:val="ro-RO" w:eastAsia="ro-RO"/>
              </w:rPr>
            </w:pPr>
          </w:p>
        </w:tc>
        <w:tc>
          <w:tcPr>
            <w:tcW w:w="588" w:type="dxa"/>
            <w:tcBorders>
              <w:top w:val="single" w:sz="4" w:space="0" w:color="auto"/>
            </w:tcBorders>
          </w:tcPr>
          <w:p w:rsidR="009C290A" w:rsidRPr="00FA466C" w:rsidRDefault="009C290A" w:rsidP="00380E32">
            <w:pPr>
              <w:jc w:val="right"/>
              <w:rPr>
                <w:b/>
                <w:sz w:val="22"/>
                <w:szCs w:val="22"/>
                <w:lang w:val="ro-RO" w:eastAsia="ro-RO"/>
              </w:rPr>
            </w:pPr>
            <w:r w:rsidRPr="00FA466C">
              <w:rPr>
                <w:b/>
                <w:sz w:val="22"/>
                <w:szCs w:val="22"/>
                <w:lang w:val="ro-RO" w:eastAsia="ro-RO"/>
              </w:rPr>
              <w:t>266</w:t>
            </w:r>
          </w:p>
        </w:tc>
        <w:tc>
          <w:tcPr>
            <w:tcW w:w="297" w:type="dxa"/>
            <w:tcBorders>
              <w:top w:val="single" w:sz="4" w:space="0" w:color="auto"/>
            </w:tcBorders>
          </w:tcPr>
          <w:p w:rsidR="009C290A" w:rsidRPr="00FA466C" w:rsidRDefault="009C290A" w:rsidP="00380E32">
            <w:pPr>
              <w:jc w:val="right"/>
              <w:rPr>
                <w:b/>
                <w:sz w:val="22"/>
                <w:szCs w:val="22"/>
                <w:lang w:val="ro-RO" w:eastAsia="ro-RO"/>
              </w:rPr>
            </w:pPr>
          </w:p>
        </w:tc>
        <w:tc>
          <w:tcPr>
            <w:tcW w:w="674" w:type="dxa"/>
            <w:tcBorders>
              <w:top w:val="single" w:sz="4" w:space="0" w:color="auto"/>
            </w:tcBorders>
          </w:tcPr>
          <w:p w:rsidR="009C290A" w:rsidRPr="00FA466C" w:rsidRDefault="009C290A" w:rsidP="00380E32">
            <w:pPr>
              <w:jc w:val="right"/>
              <w:rPr>
                <w:b/>
                <w:sz w:val="22"/>
                <w:szCs w:val="22"/>
                <w:lang w:val="ro-RO" w:eastAsia="ro-RO"/>
              </w:rPr>
            </w:pPr>
            <w:r w:rsidRPr="00FA466C">
              <w:rPr>
                <w:b/>
                <w:sz w:val="22"/>
                <w:szCs w:val="22"/>
                <w:lang w:val="ro-RO" w:eastAsia="ro-RO"/>
              </w:rPr>
              <w:t>-9</w:t>
            </w:r>
          </w:p>
        </w:tc>
        <w:tc>
          <w:tcPr>
            <w:tcW w:w="1858" w:type="dxa"/>
            <w:tcBorders>
              <w:top w:val="single" w:sz="4" w:space="0" w:color="auto"/>
            </w:tcBorders>
          </w:tcPr>
          <w:p w:rsidR="009C290A" w:rsidRPr="00FA466C" w:rsidRDefault="009C290A" w:rsidP="00380E32">
            <w:pPr>
              <w:rPr>
                <w:b/>
                <w:sz w:val="22"/>
                <w:szCs w:val="22"/>
                <w:lang w:val="ro-RO" w:eastAsia="ro-RO"/>
              </w:rPr>
            </w:pPr>
          </w:p>
        </w:tc>
      </w:tr>
      <w:tr w:rsidR="009C290A" w:rsidRPr="00FA466C" w:rsidTr="009B42B2">
        <w:trPr>
          <w:jc w:val="center"/>
        </w:trPr>
        <w:tc>
          <w:tcPr>
            <w:tcW w:w="709" w:type="dxa"/>
          </w:tcPr>
          <w:p w:rsidR="009C290A" w:rsidRPr="00FA466C" w:rsidRDefault="009C290A" w:rsidP="00380E32">
            <w:pPr>
              <w:jc w:val="right"/>
              <w:rPr>
                <w:b/>
                <w:sz w:val="22"/>
                <w:szCs w:val="22"/>
                <w:lang w:val="ro-RO" w:eastAsia="ro-RO"/>
              </w:rPr>
            </w:pPr>
            <w:r w:rsidRPr="00FA466C">
              <w:rPr>
                <w:b/>
                <w:sz w:val="22"/>
                <w:szCs w:val="22"/>
                <w:lang w:val="ro-RO" w:eastAsia="ro-RO"/>
              </w:rPr>
              <w:t>15</w:t>
            </w:r>
          </w:p>
        </w:tc>
        <w:tc>
          <w:tcPr>
            <w:tcW w:w="283" w:type="dxa"/>
          </w:tcPr>
          <w:p w:rsidR="009C290A" w:rsidRPr="00FA466C" w:rsidRDefault="009C290A" w:rsidP="00380E32">
            <w:pPr>
              <w:jc w:val="right"/>
              <w:rPr>
                <w:b/>
                <w:sz w:val="22"/>
                <w:szCs w:val="22"/>
                <w:lang w:val="ro-RO" w:eastAsia="ro-RO"/>
              </w:rPr>
            </w:pPr>
          </w:p>
        </w:tc>
        <w:tc>
          <w:tcPr>
            <w:tcW w:w="709" w:type="dxa"/>
          </w:tcPr>
          <w:p w:rsidR="009C290A" w:rsidRPr="00FA466C" w:rsidRDefault="009C290A" w:rsidP="00380E32">
            <w:pPr>
              <w:jc w:val="right"/>
              <w:rPr>
                <w:b/>
                <w:sz w:val="22"/>
                <w:szCs w:val="22"/>
                <w:lang w:val="ro-RO" w:eastAsia="ro-RO"/>
              </w:rPr>
            </w:pPr>
            <w:r w:rsidRPr="00FA466C">
              <w:rPr>
                <w:b/>
                <w:sz w:val="22"/>
                <w:szCs w:val="22"/>
                <w:lang w:val="ro-RO" w:eastAsia="ro-RO"/>
              </w:rPr>
              <w:t>266</w:t>
            </w:r>
          </w:p>
        </w:tc>
        <w:tc>
          <w:tcPr>
            <w:tcW w:w="283" w:type="dxa"/>
          </w:tcPr>
          <w:p w:rsidR="009C290A" w:rsidRPr="00FA466C" w:rsidRDefault="009C290A" w:rsidP="00380E32">
            <w:pPr>
              <w:jc w:val="right"/>
              <w:rPr>
                <w:b/>
                <w:sz w:val="22"/>
                <w:szCs w:val="22"/>
                <w:lang w:val="ro-RO" w:eastAsia="ro-RO"/>
              </w:rPr>
            </w:pPr>
          </w:p>
        </w:tc>
        <w:tc>
          <w:tcPr>
            <w:tcW w:w="567" w:type="dxa"/>
          </w:tcPr>
          <w:p w:rsidR="009C290A" w:rsidRPr="00FA466C" w:rsidRDefault="009C290A" w:rsidP="00380E32">
            <w:pPr>
              <w:jc w:val="right"/>
              <w:rPr>
                <w:b/>
                <w:sz w:val="22"/>
                <w:szCs w:val="22"/>
                <w:lang w:val="ro-RO" w:eastAsia="ro-RO"/>
              </w:rPr>
            </w:pPr>
            <w:r w:rsidRPr="00FA466C">
              <w:rPr>
                <w:b/>
                <w:sz w:val="22"/>
                <w:szCs w:val="22"/>
                <w:lang w:val="ro-RO" w:eastAsia="ro-RO"/>
              </w:rPr>
              <w:t>-9</w:t>
            </w:r>
          </w:p>
        </w:tc>
        <w:tc>
          <w:tcPr>
            <w:tcW w:w="1354" w:type="dxa"/>
            <w:tcBorders>
              <w:right w:val="single" w:sz="4" w:space="0" w:color="auto"/>
            </w:tcBorders>
          </w:tcPr>
          <w:p w:rsidR="009C290A" w:rsidRPr="00FA466C" w:rsidRDefault="009C290A" w:rsidP="00380E32">
            <w:pPr>
              <w:jc w:val="right"/>
              <w:rPr>
                <w:b/>
                <w:sz w:val="22"/>
                <w:szCs w:val="22"/>
                <w:lang w:val="ro-RO" w:eastAsia="ro-RO"/>
              </w:rPr>
            </w:pPr>
          </w:p>
        </w:tc>
        <w:tc>
          <w:tcPr>
            <w:tcW w:w="606" w:type="dxa"/>
            <w:tcBorders>
              <w:left w:val="single" w:sz="4" w:space="0" w:color="auto"/>
            </w:tcBorders>
          </w:tcPr>
          <w:p w:rsidR="009C290A" w:rsidRPr="00FA466C" w:rsidRDefault="009C290A" w:rsidP="00380E32">
            <w:pPr>
              <w:jc w:val="right"/>
              <w:rPr>
                <w:b/>
                <w:sz w:val="22"/>
                <w:szCs w:val="22"/>
                <w:lang w:val="ro-RO" w:eastAsia="ro-RO"/>
              </w:rPr>
            </w:pPr>
            <w:r w:rsidRPr="00FA466C">
              <w:rPr>
                <w:b/>
                <w:sz w:val="22"/>
                <w:szCs w:val="22"/>
                <w:lang w:val="ro-RO" w:eastAsia="ro-RO"/>
              </w:rPr>
              <w:t>4</w:t>
            </w:r>
          </w:p>
        </w:tc>
        <w:tc>
          <w:tcPr>
            <w:tcW w:w="297" w:type="dxa"/>
          </w:tcPr>
          <w:p w:rsidR="009C290A" w:rsidRPr="00FA466C" w:rsidRDefault="009C290A" w:rsidP="00380E32">
            <w:pPr>
              <w:jc w:val="right"/>
              <w:rPr>
                <w:b/>
                <w:sz w:val="22"/>
                <w:szCs w:val="22"/>
                <w:lang w:val="ro-RO" w:eastAsia="ro-RO"/>
              </w:rPr>
            </w:pPr>
          </w:p>
        </w:tc>
        <w:tc>
          <w:tcPr>
            <w:tcW w:w="588" w:type="dxa"/>
          </w:tcPr>
          <w:p w:rsidR="009C290A" w:rsidRPr="00FA466C" w:rsidRDefault="009C290A" w:rsidP="00380E32">
            <w:pPr>
              <w:jc w:val="right"/>
              <w:rPr>
                <w:b/>
                <w:sz w:val="22"/>
                <w:szCs w:val="22"/>
                <w:lang w:val="ro-RO" w:eastAsia="ro-RO"/>
              </w:rPr>
            </w:pPr>
            <w:r w:rsidRPr="00FA466C">
              <w:rPr>
                <w:b/>
                <w:sz w:val="22"/>
                <w:szCs w:val="22"/>
                <w:lang w:val="ro-RO" w:eastAsia="ro-RO"/>
              </w:rPr>
              <w:t>23</w:t>
            </w:r>
          </w:p>
        </w:tc>
        <w:tc>
          <w:tcPr>
            <w:tcW w:w="297" w:type="dxa"/>
          </w:tcPr>
          <w:p w:rsidR="009C290A" w:rsidRPr="00FA466C" w:rsidRDefault="009C290A" w:rsidP="00380E32">
            <w:pPr>
              <w:jc w:val="right"/>
              <w:rPr>
                <w:b/>
                <w:sz w:val="22"/>
                <w:szCs w:val="22"/>
                <w:lang w:val="ro-RO" w:eastAsia="ro-RO"/>
              </w:rPr>
            </w:pPr>
          </w:p>
        </w:tc>
        <w:tc>
          <w:tcPr>
            <w:tcW w:w="674" w:type="dxa"/>
          </w:tcPr>
          <w:p w:rsidR="009C290A" w:rsidRPr="00FA466C" w:rsidRDefault="009C290A" w:rsidP="00380E32">
            <w:pPr>
              <w:jc w:val="right"/>
              <w:rPr>
                <w:b/>
                <w:sz w:val="22"/>
                <w:szCs w:val="22"/>
                <w:lang w:val="ro-RO" w:eastAsia="ro-RO"/>
              </w:rPr>
            </w:pPr>
            <w:r w:rsidRPr="00FA466C">
              <w:rPr>
                <w:b/>
                <w:sz w:val="22"/>
                <w:szCs w:val="22"/>
                <w:lang w:val="ro-RO" w:eastAsia="ro-RO"/>
              </w:rPr>
              <w:t>56</w:t>
            </w:r>
          </w:p>
        </w:tc>
        <w:tc>
          <w:tcPr>
            <w:tcW w:w="1858" w:type="dxa"/>
          </w:tcPr>
          <w:p w:rsidR="009C290A" w:rsidRPr="00FA466C" w:rsidRDefault="009C290A" w:rsidP="00380E32">
            <w:pPr>
              <w:rPr>
                <w:b/>
                <w:sz w:val="22"/>
                <w:szCs w:val="22"/>
                <w:lang w:val="ro-RO" w:eastAsia="ro-RO"/>
              </w:rPr>
            </w:pPr>
          </w:p>
        </w:tc>
      </w:tr>
      <w:tr w:rsidR="009C290A" w:rsidRPr="00FA466C" w:rsidTr="009B42B2">
        <w:trPr>
          <w:jc w:val="center"/>
        </w:trPr>
        <w:tc>
          <w:tcPr>
            <w:tcW w:w="709" w:type="dxa"/>
          </w:tcPr>
          <w:p w:rsidR="009C290A" w:rsidRPr="00FA466C" w:rsidRDefault="009C290A" w:rsidP="00380E32">
            <w:pPr>
              <w:jc w:val="right"/>
              <w:rPr>
                <w:b/>
                <w:sz w:val="22"/>
                <w:szCs w:val="22"/>
                <w:lang w:val="ro-RO" w:eastAsia="ro-RO"/>
              </w:rPr>
            </w:pPr>
            <w:r w:rsidRPr="00FA466C">
              <w:rPr>
                <w:b/>
                <w:sz w:val="22"/>
                <w:szCs w:val="22"/>
                <w:lang w:val="ro-RO" w:eastAsia="ro-RO"/>
              </w:rPr>
              <w:t>4</w:t>
            </w:r>
          </w:p>
        </w:tc>
        <w:tc>
          <w:tcPr>
            <w:tcW w:w="283" w:type="dxa"/>
          </w:tcPr>
          <w:p w:rsidR="009C290A" w:rsidRPr="00FA466C" w:rsidRDefault="009C290A" w:rsidP="00380E32">
            <w:pPr>
              <w:jc w:val="right"/>
              <w:rPr>
                <w:b/>
                <w:sz w:val="22"/>
                <w:szCs w:val="22"/>
                <w:lang w:val="ro-RO" w:eastAsia="ro-RO"/>
              </w:rPr>
            </w:pPr>
          </w:p>
        </w:tc>
        <w:tc>
          <w:tcPr>
            <w:tcW w:w="709" w:type="dxa"/>
          </w:tcPr>
          <w:p w:rsidR="009C290A" w:rsidRPr="00FA466C" w:rsidRDefault="009C290A" w:rsidP="00380E32">
            <w:pPr>
              <w:jc w:val="right"/>
              <w:rPr>
                <w:b/>
                <w:sz w:val="22"/>
                <w:szCs w:val="22"/>
                <w:lang w:val="ro-RO" w:eastAsia="ro-RO"/>
              </w:rPr>
            </w:pPr>
            <w:r w:rsidRPr="00FA466C">
              <w:rPr>
                <w:b/>
                <w:sz w:val="22"/>
                <w:szCs w:val="22"/>
                <w:lang w:val="ro-RO" w:eastAsia="ro-RO"/>
              </w:rPr>
              <w:t>23</w:t>
            </w:r>
          </w:p>
        </w:tc>
        <w:tc>
          <w:tcPr>
            <w:tcW w:w="283" w:type="dxa"/>
          </w:tcPr>
          <w:p w:rsidR="009C290A" w:rsidRPr="00FA466C" w:rsidRDefault="009C290A" w:rsidP="00380E32">
            <w:pPr>
              <w:jc w:val="right"/>
              <w:rPr>
                <w:b/>
                <w:sz w:val="22"/>
                <w:szCs w:val="22"/>
                <w:lang w:val="ro-RO" w:eastAsia="ro-RO"/>
              </w:rPr>
            </w:pPr>
          </w:p>
        </w:tc>
        <w:tc>
          <w:tcPr>
            <w:tcW w:w="567" w:type="dxa"/>
          </w:tcPr>
          <w:p w:rsidR="009C290A" w:rsidRPr="00FA466C" w:rsidRDefault="009C290A" w:rsidP="00380E32">
            <w:pPr>
              <w:jc w:val="right"/>
              <w:rPr>
                <w:b/>
                <w:sz w:val="22"/>
                <w:szCs w:val="22"/>
                <w:lang w:val="ro-RO" w:eastAsia="ro-RO"/>
              </w:rPr>
            </w:pPr>
            <w:r w:rsidRPr="00FA466C">
              <w:rPr>
                <w:b/>
                <w:sz w:val="22"/>
                <w:szCs w:val="22"/>
                <w:lang w:val="ro-RO" w:eastAsia="ro-RO"/>
              </w:rPr>
              <w:t>56</w:t>
            </w:r>
          </w:p>
        </w:tc>
        <w:tc>
          <w:tcPr>
            <w:tcW w:w="1354" w:type="dxa"/>
            <w:tcBorders>
              <w:right w:val="single" w:sz="4" w:space="0" w:color="auto"/>
            </w:tcBorders>
          </w:tcPr>
          <w:p w:rsidR="009C290A" w:rsidRPr="00FA466C" w:rsidRDefault="009C290A" w:rsidP="00380E32">
            <w:pPr>
              <w:jc w:val="right"/>
              <w:rPr>
                <w:b/>
                <w:sz w:val="22"/>
                <w:szCs w:val="22"/>
                <w:lang w:val="ro-RO" w:eastAsia="ro-RO"/>
              </w:rPr>
            </w:pPr>
          </w:p>
        </w:tc>
        <w:tc>
          <w:tcPr>
            <w:tcW w:w="606" w:type="dxa"/>
            <w:tcBorders>
              <w:left w:val="single" w:sz="4" w:space="0" w:color="auto"/>
            </w:tcBorders>
          </w:tcPr>
          <w:p w:rsidR="009C290A" w:rsidRPr="00FA466C" w:rsidRDefault="009C290A" w:rsidP="00380E32">
            <w:pPr>
              <w:jc w:val="right"/>
              <w:rPr>
                <w:b/>
                <w:sz w:val="22"/>
                <w:szCs w:val="22"/>
                <w:lang w:val="ro-RO" w:eastAsia="ro-RO"/>
              </w:rPr>
            </w:pPr>
            <w:r w:rsidRPr="00FA466C">
              <w:rPr>
                <w:b/>
                <w:sz w:val="22"/>
                <w:szCs w:val="22"/>
                <w:lang w:val="ro-RO" w:eastAsia="ro-RO"/>
              </w:rPr>
              <w:t>-19</w:t>
            </w:r>
          </w:p>
        </w:tc>
        <w:tc>
          <w:tcPr>
            <w:tcW w:w="297" w:type="dxa"/>
          </w:tcPr>
          <w:p w:rsidR="009C290A" w:rsidRPr="00FA466C" w:rsidRDefault="009C290A" w:rsidP="00380E32">
            <w:pPr>
              <w:jc w:val="right"/>
              <w:rPr>
                <w:b/>
                <w:sz w:val="22"/>
                <w:szCs w:val="22"/>
                <w:lang w:val="ro-RO" w:eastAsia="ro-RO"/>
              </w:rPr>
            </w:pPr>
          </w:p>
        </w:tc>
        <w:tc>
          <w:tcPr>
            <w:tcW w:w="588" w:type="dxa"/>
          </w:tcPr>
          <w:p w:rsidR="009C290A" w:rsidRPr="00FA466C" w:rsidRDefault="009C290A" w:rsidP="00380E32">
            <w:pPr>
              <w:jc w:val="right"/>
              <w:rPr>
                <w:b/>
                <w:sz w:val="22"/>
                <w:szCs w:val="22"/>
                <w:lang w:val="ro-RO" w:eastAsia="ro-RO"/>
              </w:rPr>
            </w:pPr>
            <w:r w:rsidRPr="00FA466C">
              <w:rPr>
                <w:b/>
                <w:sz w:val="22"/>
                <w:szCs w:val="22"/>
                <w:lang w:val="ro-RO" w:eastAsia="ro-RO"/>
              </w:rPr>
              <w:t>-87</w:t>
            </w:r>
          </w:p>
        </w:tc>
        <w:tc>
          <w:tcPr>
            <w:tcW w:w="297" w:type="dxa"/>
          </w:tcPr>
          <w:p w:rsidR="009C290A" w:rsidRPr="00FA466C" w:rsidRDefault="009C290A" w:rsidP="00380E32">
            <w:pPr>
              <w:jc w:val="right"/>
              <w:rPr>
                <w:b/>
                <w:sz w:val="22"/>
                <w:szCs w:val="22"/>
                <w:lang w:val="ro-RO" w:eastAsia="ro-RO"/>
              </w:rPr>
            </w:pPr>
          </w:p>
        </w:tc>
        <w:tc>
          <w:tcPr>
            <w:tcW w:w="674" w:type="dxa"/>
          </w:tcPr>
          <w:p w:rsidR="009C290A" w:rsidRPr="00FA466C" w:rsidRDefault="009C290A" w:rsidP="00380E32">
            <w:pPr>
              <w:jc w:val="right"/>
              <w:rPr>
                <w:b/>
                <w:sz w:val="22"/>
                <w:szCs w:val="22"/>
                <w:lang w:val="ro-RO" w:eastAsia="ro-RO"/>
              </w:rPr>
            </w:pPr>
            <w:r w:rsidRPr="00FA466C">
              <w:rPr>
                <w:b/>
                <w:sz w:val="22"/>
                <w:szCs w:val="22"/>
                <w:lang w:val="ro-RO" w:eastAsia="ro-RO"/>
              </w:rPr>
              <w:t>111</w:t>
            </w:r>
          </w:p>
        </w:tc>
        <w:tc>
          <w:tcPr>
            <w:tcW w:w="1858" w:type="dxa"/>
          </w:tcPr>
          <w:p w:rsidR="009C290A" w:rsidRPr="00FA466C" w:rsidRDefault="009C290A" w:rsidP="00380E32">
            <w:pPr>
              <w:rPr>
                <w:b/>
                <w:sz w:val="22"/>
                <w:szCs w:val="22"/>
                <w:lang w:val="ro-RO" w:eastAsia="ro-RO"/>
              </w:rPr>
            </w:pPr>
          </w:p>
        </w:tc>
      </w:tr>
      <w:tr w:rsidR="009C290A" w:rsidRPr="00FA466C" w:rsidTr="009B42B2">
        <w:trPr>
          <w:jc w:val="center"/>
        </w:trPr>
        <w:tc>
          <w:tcPr>
            <w:tcW w:w="709" w:type="dxa"/>
          </w:tcPr>
          <w:p w:rsidR="009C290A" w:rsidRPr="00FA466C" w:rsidRDefault="009C290A" w:rsidP="00380E32">
            <w:pPr>
              <w:jc w:val="right"/>
              <w:rPr>
                <w:b/>
                <w:sz w:val="22"/>
                <w:szCs w:val="22"/>
                <w:lang w:val="ro-RO" w:eastAsia="ro-RO"/>
              </w:rPr>
            </w:pPr>
            <w:r w:rsidRPr="00FA466C">
              <w:rPr>
                <w:b/>
                <w:sz w:val="22"/>
                <w:szCs w:val="22"/>
                <w:lang w:val="ro-RO" w:eastAsia="ro-RO"/>
              </w:rPr>
              <w:t>-19</w:t>
            </w:r>
          </w:p>
        </w:tc>
        <w:tc>
          <w:tcPr>
            <w:tcW w:w="283" w:type="dxa"/>
          </w:tcPr>
          <w:p w:rsidR="009C290A" w:rsidRPr="00FA466C" w:rsidRDefault="009C290A" w:rsidP="00380E32">
            <w:pPr>
              <w:jc w:val="right"/>
              <w:rPr>
                <w:b/>
                <w:sz w:val="22"/>
                <w:szCs w:val="22"/>
                <w:lang w:val="ro-RO" w:eastAsia="ro-RO"/>
              </w:rPr>
            </w:pPr>
          </w:p>
        </w:tc>
        <w:tc>
          <w:tcPr>
            <w:tcW w:w="709" w:type="dxa"/>
          </w:tcPr>
          <w:p w:rsidR="009C290A" w:rsidRPr="00FA466C" w:rsidRDefault="009C290A" w:rsidP="00380E32">
            <w:pPr>
              <w:jc w:val="right"/>
              <w:rPr>
                <w:b/>
                <w:sz w:val="22"/>
                <w:szCs w:val="22"/>
                <w:lang w:val="ro-RO" w:eastAsia="ro-RO"/>
              </w:rPr>
            </w:pPr>
            <w:r w:rsidRPr="00FA466C">
              <w:rPr>
                <w:b/>
                <w:sz w:val="22"/>
                <w:szCs w:val="22"/>
                <w:lang w:val="ro-RO" w:eastAsia="ro-RO"/>
              </w:rPr>
              <w:t>-87</w:t>
            </w:r>
          </w:p>
        </w:tc>
        <w:tc>
          <w:tcPr>
            <w:tcW w:w="283" w:type="dxa"/>
          </w:tcPr>
          <w:p w:rsidR="009C290A" w:rsidRPr="00FA466C" w:rsidRDefault="009C290A" w:rsidP="00380E32">
            <w:pPr>
              <w:jc w:val="right"/>
              <w:rPr>
                <w:b/>
                <w:sz w:val="22"/>
                <w:szCs w:val="22"/>
                <w:lang w:val="ro-RO" w:eastAsia="ro-RO"/>
              </w:rPr>
            </w:pPr>
          </w:p>
        </w:tc>
        <w:tc>
          <w:tcPr>
            <w:tcW w:w="567" w:type="dxa"/>
          </w:tcPr>
          <w:p w:rsidR="009C290A" w:rsidRPr="00FA466C" w:rsidRDefault="009C290A" w:rsidP="00380E32">
            <w:pPr>
              <w:jc w:val="right"/>
              <w:rPr>
                <w:b/>
                <w:sz w:val="22"/>
                <w:szCs w:val="22"/>
                <w:lang w:val="ro-RO" w:eastAsia="ro-RO"/>
              </w:rPr>
            </w:pPr>
            <w:r w:rsidRPr="00FA466C">
              <w:rPr>
                <w:b/>
                <w:sz w:val="22"/>
                <w:szCs w:val="22"/>
                <w:lang w:val="ro-RO" w:eastAsia="ro-RO"/>
              </w:rPr>
              <w:t>111</w:t>
            </w:r>
          </w:p>
        </w:tc>
        <w:tc>
          <w:tcPr>
            <w:tcW w:w="1354" w:type="dxa"/>
            <w:tcBorders>
              <w:right w:val="single" w:sz="4" w:space="0" w:color="auto"/>
            </w:tcBorders>
          </w:tcPr>
          <w:p w:rsidR="009C290A" w:rsidRPr="00FA466C" w:rsidRDefault="009C290A" w:rsidP="00380E32">
            <w:pPr>
              <w:jc w:val="right"/>
              <w:rPr>
                <w:b/>
                <w:sz w:val="22"/>
                <w:szCs w:val="22"/>
                <w:lang w:val="ro-RO" w:eastAsia="ro-RO"/>
              </w:rPr>
            </w:pPr>
          </w:p>
        </w:tc>
        <w:tc>
          <w:tcPr>
            <w:tcW w:w="606" w:type="dxa"/>
            <w:tcBorders>
              <w:left w:val="single" w:sz="4" w:space="0" w:color="auto"/>
            </w:tcBorders>
          </w:tcPr>
          <w:p w:rsidR="009C290A" w:rsidRPr="00FA466C" w:rsidRDefault="009C290A" w:rsidP="00380E32">
            <w:pPr>
              <w:jc w:val="right"/>
              <w:rPr>
                <w:b/>
                <w:sz w:val="22"/>
                <w:szCs w:val="22"/>
                <w:lang w:val="ro-RO" w:eastAsia="ro-RO"/>
              </w:rPr>
            </w:pPr>
          </w:p>
        </w:tc>
        <w:tc>
          <w:tcPr>
            <w:tcW w:w="297" w:type="dxa"/>
          </w:tcPr>
          <w:p w:rsidR="009C290A" w:rsidRPr="00FA466C" w:rsidRDefault="009C290A" w:rsidP="00380E32">
            <w:pPr>
              <w:jc w:val="right"/>
              <w:rPr>
                <w:b/>
                <w:sz w:val="22"/>
                <w:szCs w:val="22"/>
                <w:lang w:val="ro-RO" w:eastAsia="ro-RO"/>
              </w:rPr>
            </w:pPr>
          </w:p>
        </w:tc>
        <w:tc>
          <w:tcPr>
            <w:tcW w:w="588" w:type="dxa"/>
          </w:tcPr>
          <w:p w:rsidR="009C290A" w:rsidRPr="00FA466C" w:rsidRDefault="009C290A" w:rsidP="00380E32">
            <w:pPr>
              <w:jc w:val="right"/>
              <w:rPr>
                <w:b/>
                <w:sz w:val="22"/>
                <w:szCs w:val="22"/>
                <w:lang w:val="ro-RO" w:eastAsia="ro-RO"/>
              </w:rPr>
            </w:pPr>
          </w:p>
        </w:tc>
        <w:tc>
          <w:tcPr>
            <w:tcW w:w="297" w:type="dxa"/>
          </w:tcPr>
          <w:p w:rsidR="009C290A" w:rsidRPr="00FA466C" w:rsidRDefault="009C290A" w:rsidP="00380E32">
            <w:pPr>
              <w:jc w:val="right"/>
              <w:rPr>
                <w:b/>
                <w:sz w:val="22"/>
                <w:szCs w:val="22"/>
                <w:lang w:val="ro-RO" w:eastAsia="ro-RO"/>
              </w:rPr>
            </w:pPr>
          </w:p>
        </w:tc>
        <w:tc>
          <w:tcPr>
            <w:tcW w:w="674" w:type="dxa"/>
          </w:tcPr>
          <w:p w:rsidR="009C290A" w:rsidRPr="00FA466C" w:rsidRDefault="009C290A" w:rsidP="00380E32">
            <w:pPr>
              <w:jc w:val="right"/>
              <w:rPr>
                <w:b/>
                <w:sz w:val="22"/>
                <w:szCs w:val="22"/>
                <w:lang w:val="ro-RO" w:eastAsia="ro-RO"/>
              </w:rPr>
            </w:pPr>
          </w:p>
        </w:tc>
        <w:tc>
          <w:tcPr>
            <w:tcW w:w="1858" w:type="dxa"/>
          </w:tcPr>
          <w:p w:rsidR="009C290A" w:rsidRPr="00FA466C" w:rsidRDefault="009C290A" w:rsidP="00380E32">
            <w:pPr>
              <w:rPr>
                <w:b/>
                <w:sz w:val="22"/>
                <w:szCs w:val="22"/>
                <w:lang w:val="ro-RO" w:eastAsia="ro-RO"/>
              </w:rPr>
            </w:pPr>
          </w:p>
        </w:tc>
      </w:tr>
      <w:tr w:rsidR="009C290A" w:rsidRPr="00FA466C" w:rsidTr="009B42B2">
        <w:trPr>
          <w:jc w:val="center"/>
        </w:trPr>
        <w:tc>
          <w:tcPr>
            <w:tcW w:w="709" w:type="dxa"/>
          </w:tcPr>
          <w:p w:rsidR="009C290A" w:rsidRPr="00FA466C" w:rsidRDefault="009C290A" w:rsidP="00380E32">
            <w:pPr>
              <w:jc w:val="right"/>
              <w:rPr>
                <w:b/>
                <w:sz w:val="22"/>
                <w:szCs w:val="22"/>
                <w:lang w:val="ro-RO" w:eastAsia="ro-RO"/>
              </w:rPr>
            </w:pPr>
          </w:p>
        </w:tc>
        <w:tc>
          <w:tcPr>
            <w:tcW w:w="283" w:type="dxa"/>
          </w:tcPr>
          <w:p w:rsidR="009C290A" w:rsidRPr="00FA466C" w:rsidRDefault="009C290A" w:rsidP="00380E32">
            <w:pPr>
              <w:jc w:val="right"/>
              <w:rPr>
                <w:b/>
                <w:sz w:val="22"/>
                <w:szCs w:val="22"/>
                <w:lang w:val="ro-RO" w:eastAsia="ro-RO"/>
              </w:rPr>
            </w:pPr>
          </w:p>
        </w:tc>
        <w:tc>
          <w:tcPr>
            <w:tcW w:w="709" w:type="dxa"/>
          </w:tcPr>
          <w:p w:rsidR="009C290A" w:rsidRPr="00FA466C" w:rsidRDefault="009C290A" w:rsidP="00380E32">
            <w:pPr>
              <w:jc w:val="right"/>
              <w:rPr>
                <w:b/>
                <w:sz w:val="22"/>
                <w:szCs w:val="22"/>
                <w:lang w:val="ro-RO" w:eastAsia="ro-RO"/>
              </w:rPr>
            </w:pPr>
          </w:p>
        </w:tc>
        <w:tc>
          <w:tcPr>
            <w:tcW w:w="283" w:type="dxa"/>
          </w:tcPr>
          <w:p w:rsidR="009C290A" w:rsidRPr="00FA466C" w:rsidRDefault="009C290A" w:rsidP="00380E32">
            <w:pPr>
              <w:jc w:val="right"/>
              <w:rPr>
                <w:b/>
                <w:sz w:val="22"/>
                <w:szCs w:val="22"/>
                <w:lang w:val="ro-RO" w:eastAsia="ro-RO"/>
              </w:rPr>
            </w:pPr>
          </w:p>
        </w:tc>
        <w:tc>
          <w:tcPr>
            <w:tcW w:w="567" w:type="dxa"/>
          </w:tcPr>
          <w:p w:rsidR="009C290A" w:rsidRPr="00FA466C" w:rsidRDefault="009C290A" w:rsidP="00380E32">
            <w:pPr>
              <w:jc w:val="right"/>
              <w:rPr>
                <w:b/>
                <w:sz w:val="22"/>
                <w:szCs w:val="22"/>
                <w:lang w:val="ro-RO" w:eastAsia="ro-RO"/>
              </w:rPr>
            </w:pPr>
          </w:p>
        </w:tc>
        <w:tc>
          <w:tcPr>
            <w:tcW w:w="1354" w:type="dxa"/>
            <w:tcBorders>
              <w:right w:val="single" w:sz="4" w:space="0" w:color="auto"/>
            </w:tcBorders>
          </w:tcPr>
          <w:p w:rsidR="009C290A" w:rsidRPr="00FA466C" w:rsidRDefault="009C290A" w:rsidP="00380E32">
            <w:pPr>
              <w:jc w:val="right"/>
              <w:rPr>
                <w:b/>
                <w:sz w:val="22"/>
                <w:szCs w:val="22"/>
                <w:lang w:val="ro-RO" w:eastAsia="ro-RO"/>
              </w:rPr>
            </w:pPr>
            <w:r w:rsidRPr="00FA466C">
              <w:rPr>
                <w:b/>
                <w:sz w:val="22"/>
                <w:szCs w:val="22"/>
                <w:lang w:val="ro-RO" w:eastAsia="ro-RO"/>
              </w:rPr>
              <w:t>b)</w:t>
            </w:r>
          </w:p>
        </w:tc>
        <w:tc>
          <w:tcPr>
            <w:tcW w:w="606" w:type="dxa"/>
            <w:tcBorders>
              <w:left w:val="single" w:sz="4" w:space="0" w:color="auto"/>
            </w:tcBorders>
          </w:tcPr>
          <w:p w:rsidR="009C290A" w:rsidRPr="00FA466C" w:rsidRDefault="009C290A" w:rsidP="00380E32">
            <w:pPr>
              <w:jc w:val="right"/>
              <w:rPr>
                <w:b/>
                <w:sz w:val="22"/>
                <w:szCs w:val="22"/>
                <w:lang w:val="ro-RO" w:eastAsia="ro-RO"/>
              </w:rPr>
            </w:pPr>
            <w:r w:rsidRPr="00FA466C">
              <w:rPr>
                <w:b/>
                <w:sz w:val="22"/>
                <w:szCs w:val="22"/>
                <w:lang w:val="ro-RO" w:eastAsia="ro-RO"/>
              </w:rPr>
              <w:t>326</w:t>
            </w:r>
          </w:p>
        </w:tc>
        <w:tc>
          <w:tcPr>
            <w:tcW w:w="297" w:type="dxa"/>
          </w:tcPr>
          <w:p w:rsidR="009C290A" w:rsidRPr="00FA466C" w:rsidRDefault="009C290A" w:rsidP="00380E32">
            <w:pPr>
              <w:jc w:val="right"/>
              <w:rPr>
                <w:b/>
                <w:sz w:val="22"/>
                <w:szCs w:val="22"/>
                <w:lang w:val="ro-RO" w:eastAsia="ro-RO"/>
              </w:rPr>
            </w:pPr>
          </w:p>
        </w:tc>
        <w:tc>
          <w:tcPr>
            <w:tcW w:w="588" w:type="dxa"/>
          </w:tcPr>
          <w:p w:rsidR="009C290A" w:rsidRPr="00FA466C" w:rsidRDefault="009C290A" w:rsidP="00380E32">
            <w:pPr>
              <w:jc w:val="right"/>
              <w:rPr>
                <w:b/>
                <w:sz w:val="22"/>
                <w:szCs w:val="22"/>
                <w:lang w:val="ro-RO" w:eastAsia="ro-RO"/>
              </w:rPr>
            </w:pPr>
          </w:p>
        </w:tc>
        <w:tc>
          <w:tcPr>
            <w:tcW w:w="297" w:type="dxa"/>
          </w:tcPr>
          <w:p w:rsidR="009C290A" w:rsidRPr="00FA466C" w:rsidRDefault="009C290A" w:rsidP="00380E32">
            <w:pPr>
              <w:jc w:val="right"/>
              <w:rPr>
                <w:b/>
                <w:sz w:val="22"/>
                <w:szCs w:val="22"/>
                <w:lang w:val="ro-RO" w:eastAsia="ro-RO"/>
              </w:rPr>
            </w:pPr>
          </w:p>
        </w:tc>
        <w:tc>
          <w:tcPr>
            <w:tcW w:w="674" w:type="dxa"/>
          </w:tcPr>
          <w:p w:rsidR="009C290A" w:rsidRPr="00FA466C" w:rsidRDefault="009C290A" w:rsidP="00380E32">
            <w:pPr>
              <w:jc w:val="right"/>
              <w:rPr>
                <w:b/>
                <w:sz w:val="22"/>
                <w:szCs w:val="22"/>
                <w:lang w:val="ro-RO" w:eastAsia="ro-RO"/>
              </w:rPr>
            </w:pPr>
          </w:p>
        </w:tc>
        <w:tc>
          <w:tcPr>
            <w:tcW w:w="1858" w:type="dxa"/>
          </w:tcPr>
          <w:p w:rsidR="009C290A" w:rsidRPr="00FA466C" w:rsidRDefault="009C290A" w:rsidP="00380E32">
            <w:pPr>
              <w:rPr>
                <w:b/>
                <w:sz w:val="22"/>
                <w:szCs w:val="22"/>
                <w:lang w:val="ro-RO" w:eastAsia="ro-RO"/>
              </w:rPr>
            </w:pPr>
          </w:p>
        </w:tc>
      </w:tr>
      <w:tr w:rsidR="009C290A" w:rsidRPr="00FA466C" w:rsidTr="009B42B2">
        <w:trPr>
          <w:jc w:val="center"/>
        </w:trPr>
        <w:tc>
          <w:tcPr>
            <w:tcW w:w="3905" w:type="dxa"/>
            <w:gridSpan w:val="6"/>
            <w:tcBorders>
              <w:right w:val="single" w:sz="4" w:space="0" w:color="auto"/>
            </w:tcBorders>
          </w:tcPr>
          <w:p w:rsidR="009C290A" w:rsidRPr="00FA466C" w:rsidRDefault="009C290A" w:rsidP="00380E32">
            <w:pPr>
              <w:rPr>
                <w:b/>
                <w:sz w:val="22"/>
                <w:szCs w:val="22"/>
                <w:lang w:val="ro-RO" w:eastAsia="ro-RO"/>
              </w:rPr>
            </w:pPr>
            <w:r w:rsidRPr="00FA466C">
              <w:rPr>
                <w:sz w:val="22"/>
                <w:szCs w:val="22"/>
                <w:lang w:val="ro-RO"/>
              </w:rPr>
              <w:t xml:space="preserve">Se citeşte de la tastatură </w:t>
            </w:r>
            <w:r w:rsidRPr="00FA466C">
              <w:rPr>
                <w:b/>
                <w:sz w:val="22"/>
                <w:szCs w:val="22"/>
                <w:lang w:val="ro-RO"/>
              </w:rPr>
              <w:t>k = 2</w:t>
            </w:r>
          </w:p>
        </w:tc>
        <w:tc>
          <w:tcPr>
            <w:tcW w:w="606" w:type="dxa"/>
            <w:tcBorders>
              <w:left w:val="single" w:sz="4" w:space="0" w:color="auto"/>
            </w:tcBorders>
          </w:tcPr>
          <w:p w:rsidR="009C290A" w:rsidRPr="00FA466C" w:rsidRDefault="009C290A" w:rsidP="00380E32">
            <w:pPr>
              <w:jc w:val="right"/>
              <w:rPr>
                <w:b/>
                <w:sz w:val="22"/>
                <w:szCs w:val="22"/>
                <w:lang w:val="ro-RO" w:eastAsia="ro-RO"/>
              </w:rPr>
            </w:pPr>
          </w:p>
        </w:tc>
        <w:tc>
          <w:tcPr>
            <w:tcW w:w="297" w:type="dxa"/>
          </w:tcPr>
          <w:p w:rsidR="009C290A" w:rsidRPr="00FA466C" w:rsidRDefault="009C290A" w:rsidP="00380E32">
            <w:pPr>
              <w:jc w:val="right"/>
              <w:rPr>
                <w:b/>
                <w:sz w:val="22"/>
                <w:szCs w:val="22"/>
                <w:lang w:val="ro-RO" w:eastAsia="ro-RO"/>
              </w:rPr>
            </w:pPr>
          </w:p>
        </w:tc>
        <w:tc>
          <w:tcPr>
            <w:tcW w:w="588" w:type="dxa"/>
          </w:tcPr>
          <w:p w:rsidR="009C290A" w:rsidRPr="00FA466C" w:rsidRDefault="009C290A" w:rsidP="00380E32">
            <w:pPr>
              <w:jc w:val="right"/>
              <w:rPr>
                <w:b/>
                <w:sz w:val="22"/>
                <w:szCs w:val="22"/>
                <w:lang w:val="ro-RO" w:eastAsia="ro-RO"/>
              </w:rPr>
            </w:pPr>
          </w:p>
        </w:tc>
        <w:tc>
          <w:tcPr>
            <w:tcW w:w="297" w:type="dxa"/>
          </w:tcPr>
          <w:p w:rsidR="009C290A" w:rsidRPr="00FA466C" w:rsidRDefault="009C290A" w:rsidP="00380E32">
            <w:pPr>
              <w:jc w:val="right"/>
              <w:rPr>
                <w:b/>
                <w:sz w:val="22"/>
                <w:szCs w:val="22"/>
                <w:lang w:val="ro-RO" w:eastAsia="ro-RO"/>
              </w:rPr>
            </w:pPr>
          </w:p>
        </w:tc>
        <w:tc>
          <w:tcPr>
            <w:tcW w:w="674" w:type="dxa"/>
          </w:tcPr>
          <w:p w:rsidR="009C290A" w:rsidRPr="00FA466C" w:rsidRDefault="009C290A" w:rsidP="00380E32">
            <w:pPr>
              <w:jc w:val="right"/>
              <w:rPr>
                <w:b/>
                <w:sz w:val="22"/>
                <w:szCs w:val="22"/>
                <w:lang w:val="ro-RO" w:eastAsia="ro-RO"/>
              </w:rPr>
            </w:pPr>
          </w:p>
        </w:tc>
        <w:tc>
          <w:tcPr>
            <w:tcW w:w="1858" w:type="dxa"/>
          </w:tcPr>
          <w:p w:rsidR="009C290A" w:rsidRPr="00FA466C" w:rsidRDefault="009C290A" w:rsidP="00380E32">
            <w:pPr>
              <w:rPr>
                <w:b/>
                <w:sz w:val="22"/>
                <w:szCs w:val="22"/>
                <w:lang w:val="ro-RO" w:eastAsia="ro-RO"/>
              </w:rPr>
            </w:pPr>
          </w:p>
        </w:tc>
      </w:tr>
      <w:tr w:rsidR="009C290A" w:rsidRPr="00FA466C" w:rsidTr="009B42B2">
        <w:trPr>
          <w:jc w:val="center"/>
        </w:trPr>
        <w:tc>
          <w:tcPr>
            <w:tcW w:w="709" w:type="dxa"/>
          </w:tcPr>
          <w:p w:rsidR="009C290A" w:rsidRPr="00FA466C" w:rsidRDefault="009C290A" w:rsidP="00380E32">
            <w:pPr>
              <w:jc w:val="right"/>
              <w:rPr>
                <w:b/>
                <w:sz w:val="22"/>
                <w:szCs w:val="22"/>
                <w:lang w:val="ro-RO" w:eastAsia="ro-RO"/>
              </w:rPr>
            </w:pPr>
          </w:p>
        </w:tc>
        <w:tc>
          <w:tcPr>
            <w:tcW w:w="283" w:type="dxa"/>
          </w:tcPr>
          <w:p w:rsidR="009C290A" w:rsidRPr="00FA466C" w:rsidRDefault="009C290A" w:rsidP="00380E32">
            <w:pPr>
              <w:jc w:val="right"/>
              <w:rPr>
                <w:b/>
                <w:sz w:val="22"/>
                <w:szCs w:val="22"/>
                <w:lang w:val="ro-RO" w:eastAsia="ro-RO"/>
              </w:rPr>
            </w:pPr>
          </w:p>
        </w:tc>
        <w:tc>
          <w:tcPr>
            <w:tcW w:w="709" w:type="dxa"/>
          </w:tcPr>
          <w:p w:rsidR="009C290A" w:rsidRPr="00FA466C" w:rsidRDefault="009C290A" w:rsidP="00380E32">
            <w:pPr>
              <w:jc w:val="right"/>
              <w:rPr>
                <w:b/>
                <w:sz w:val="22"/>
                <w:szCs w:val="22"/>
                <w:lang w:val="ro-RO" w:eastAsia="ro-RO"/>
              </w:rPr>
            </w:pPr>
          </w:p>
        </w:tc>
        <w:tc>
          <w:tcPr>
            <w:tcW w:w="283" w:type="dxa"/>
          </w:tcPr>
          <w:p w:rsidR="009C290A" w:rsidRPr="00FA466C" w:rsidRDefault="009C290A" w:rsidP="00380E32">
            <w:pPr>
              <w:jc w:val="right"/>
              <w:rPr>
                <w:b/>
                <w:sz w:val="22"/>
                <w:szCs w:val="22"/>
                <w:lang w:val="ro-RO" w:eastAsia="ro-RO"/>
              </w:rPr>
            </w:pPr>
          </w:p>
        </w:tc>
        <w:tc>
          <w:tcPr>
            <w:tcW w:w="567" w:type="dxa"/>
          </w:tcPr>
          <w:p w:rsidR="009C290A" w:rsidRPr="00FA466C" w:rsidRDefault="009C290A" w:rsidP="00380E32">
            <w:pPr>
              <w:jc w:val="right"/>
              <w:rPr>
                <w:b/>
                <w:sz w:val="22"/>
                <w:szCs w:val="22"/>
                <w:lang w:val="ro-RO" w:eastAsia="ro-RO"/>
              </w:rPr>
            </w:pPr>
          </w:p>
        </w:tc>
        <w:tc>
          <w:tcPr>
            <w:tcW w:w="1354" w:type="dxa"/>
            <w:tcBorders>
              <w:right w:val="single" w:sz="4" w:space="0" w:color="auto"/>
            </w:tcBorders>
          </w:tcPr>
          <w:p w:rsidR="009C290A" w:rsidRPr="00FA466C" w:rsidRDefault="009C290A" w:rsidP="00380E32">
            <w:pPr>
              <w:jc w:val="right"/>
              <w:rPr>
                <w:b/>
                <w:sz w:val="22"/>
                <w:szCs w:val="22"/>
                <w:lang w:val="ro-RO" w:eastAsia="ro-RO"/>
              </w:rPr>
            </w:pPr>
            <w:r w:rsidRPr="00FA466C">
              <w:rPr>
                <w:b/>
                <w:sz w:val="22"/>
                <w:szCs w:val="22"/>
                <w:lang w:val="ro-RO" w:eastAsia="ro-RO"/>
              </w:rPr>
              <w:t>c)</w:t>
            </w:r>
          </w:p>
        </w:tc>
        <w:tc>
          <w:tcPr>
            <w:tcW w:w="4320" w:type="dxa"/>
            <w:gridSpan w:val="6"/>
            <w:tcBorders>
              <w:left w:val="single" w:sz="4" w:space="0" w:color="auto"/>
            </w:tcBorders>
          </w:tcPr>
          <w:p w:rsidR="009C290A" w:rsidRPr="00FA466C" w:rsidRDefault="009C290A" w:rsidP="00380E32">
            <w:pPr>
              <w:rPr>
                <w:b/>
                <w:sz w:val="22"/>
                <w:szCs w:val="22"/>
                <w:lang w:val="ro-RO" w:eastAsia="ro-RO"/>
              </w:rPr>
            </w:pPr>
            <w:r w:rsidRPr="00FA466C">
              <w:rPr>
                <w:sz w:val="22"/>
                <w:szCs w:val="22"/>
                <w:lang w:val="ro-RO"/>
              </w:rPr>
              <w:t xml:space="preserve">Fişierul </w:t>
            </w:r>
            <w:r w:rsidRPr="00FA466C">
              <w:rPr>
                <w:b/>
                <w:sz w:val="22"/>
                <w:szCs w:val="22"/>
                <w:lang w:val="ro-RO"/>
              </w:rPr>
              <w:t xml:space="preserve">atestat.out </w:t>
            </w:r>
            <w:r w:rsidRPr="00FA466C">
              <w:rPr>
                <w:sz w:val="22"/>
                <w:szCs w:val="22"/>
                <w:lang w:val="ro-RO"/>
              </w:rPr>
              <w:t>conţine:</w:t>
            </w:r>
          </w:p>
        </w:tc>
      </w:tr>
      <w:tr w:rsidR="009C290A" w:rsidRPr="00FA466C" w:rsidTr="009B42B2">
        <w:trPr>
          <w:jc w:val="center"/>
        </w:trPr>
        <w:tc>
          <w:tcPr>
            <w:tcW w:w="709" w:type="dxa"/>
          </w:tcPr>
          <w:p w:rsidR="009C290A" w:rsidRPr="00FA466C" w:rsidRDefault="009C290A" w:rsidP="00380E32">
            <w:pPr>
              <w:jc w:val="right"/>
              <w:rPr>
                <w:b/>
                <w:sz w:val="22"/>
                <w:szCs w:val="22"/>
                <w:lang w:val="ro-RO" w:eastAsia="ro-RO"/>
              </w:rPr>
            </w:pPr>
          </w:p>
        </w:tc>
        <w:tc>
          <w:tcPr>
            <w:tcW w:w="283" w:type="dxa"/>
          </w:tcPr>
          <w:p w:rsidR="009C290A" w:rsidRPr="00FA466C" w:rsidRDefault="009C290A" w:rsidP="00380E32">
            <w:pPr>
              <w:jc w:val="right"/>
              <w:rPr>
                <w:b/>
                <w:sz w:val="22"/>
                <w:szCs w:val="22"/>
                <w:lang w:val="ro-RO" w:eastAsia="ro-RO"/>
              </w:rPr>
            </w:pPr>
          </w:p>
        </w:tc>
        <w:tc>
          <w:tcPr>
            <w:tcW w:w="709" w:type="dxa"/>
          </w:tcPr>
          <w:p w:rsidR="009C290A" w:rsidRPr="00FA466C" w:rsidRDefault="009C290A" w:rsidP="00380E32">
            <w:pPr>
              <w:jc w:val="right"/>
              <w:rPr>
                <w:b/>
                <w:sz w:val="22"/>
                <w:szCs w:val="22"/>
                <w:lang w:val="ro-RO" w:eastAsia="ro-RO"/>
              </w:rPr>
            </w:pPr>
          </w:p>
        </w:tc>
        <w:tc>
          <w:tcPr>
            <w:tcW w:w="283" w:type="dxa"/>
          </w:tcPr>
          <w:p w:rsidR="009C290A" w:rsidRPr="00FA466C" w:rsidRDefault="009C290A" w:rsidP="00380E32">
            <w:pPr>
              <w:jc w:val="right"/>
              <w:rPr>
                <w:b/>
                <w:sz w:val="22"/>
                <w:szCs w:val="22"/>
                <w:lang w:val="ro-RO" w:eastAsia="ro-RO"/>
              </w:rPr>
            </w:pPr>
          </w:p>
        </w:tc>
        <w:tc>
          <w:tcPr>
            <w:tcW w:w="567" w:type="dxa"/>
          </w:tcPr>
          <w:p w:rsidR="009C290A" w:rsidRPr="00FA466C" w:rsidRDefault="009C290A" w:rsidP="00380E32">
            <w:pPr>
              <w:jc w:val="right"/>
              <w:rPr>
                <w:b/>
                <w:sz w:val="22"/>
                <w:szCs w:val="22"/>
                <w:lang w:val="ro-RO" w:eastAsia="ro-RO"/>
              </w:rPr>
            </w:pPr>
          </w:p>
        </w:tc>
        <w:tc>
          <w:tcPr>
            <w:tcW w:w="1354" w:type="dxa"/>
            <w:tcBorders>
              <w:right w:val="single" w:sz="4" w:space="0" w:color="auto"/>
            </w:tcBorders>
          </w:tcPr>
          <w:p w:rsidR="009C290A" w:rsidRPr="00FA466C" w:rsidRDefault="009C290A" w:rsidP="00380E32">
            <w:pPr>
              <w:jc w:val="right"/>
              <w:rPr>
                <w:b/>
                <w:sz w:val="22"/>
                <w:szCs w:val="22"/>
                <w:lang w:val="ro-RO" w:eastAsia="ro-RO"/>
              </w:rPr>
            </w:pPr>
          </w:p>
        </w:tc>
        <w:tc>
          <w:tcPr>
            <w:tcW w:w="606" w:type="dxa"/>
            <w:tcBorders>
              <w:left w:val="single" w:sz="4" w:space="0" w:color="auto"/>
            </w:tcBorders>
          </w:tcPr>
          <w:p w:rsidR="009C290A" w:rsidRPr="00FA466C" w:rsidRDefault="009C290A" w:rsidP="00380E32">
            <w:pPr>
              <w:jc w:val="right"/>
              <w:rPr>
                <w:b/>
                <w:sz w:val="22"/>
                <w:szCs w:val="22"/>
                <w:lang w:val="ro-RO" w:eastAsia="ro-RO"/>
              </w:rPr>
            </w:pPr>
            <w:r w:rsidRPr="00FA466C">
              <w:rPr>
                <w:b/>
                <w:sz w:val="22"/>
                <w:szCs w:val="22"/>
                <w:lang w:val="ro-RO" w:eastAsia="ro-RO"/>
              </w:rPr>
              <w:t>4</w:t>
            </w:r>
          </w:p>
        </w:tc>
        <w:tc>
          <w:tcPr>
            <w:tcW w:w="297" w:type="dxa"/>
          </w:tcPr>
          <w:p w:rsidR="009C290A" w:rsidRPr="00FA466C" w:rsidRDefault="009C290A" w:rsidP="00380E32">
            <w:pPr>
              <w:jc w:val="right"/>
              <w:rPr>
                <w:b/>
                <w:sz w:val="22"/>
                <w:szCs w:val="22"/>
                <w:lang w:val="ro-RO" w:eastAsia="ro-RO"/>
              </w:rPr>
            </w:pPr>
          </w:p>
        </w:tc>
        <w:tc>
          <w:tcPr>
            <w:tcW w:w="588" w:type="dxa"/>
          </w:tcPr>
          <w:p w:rsidR="009C290A" w:rsidRPr="00FA466C" w:rsidRDefault="009C290A" w:rsidP="00380E32">
            <w:pPr>
              <w:jc w:val="right"/>
              <w:rPr>
                <w:b/>
                <w:sz w:val="22"/>
                <w:szCs w:val="22"/>
                <w:lang w:val="ro-RO" w:eastAsia="ro-RO"/>
              </w:rPr>
            </w:pPr>
          </w:p>
        </w:tc>
        <w:tc>
          <w:tcPr>
            <w:tcW w:w="297" w:type="dxa"/>
          </w:tcPr>
          <w:p w:rsidR="009C290A" w:rsidRPr="00FA466C" w:rsidRDefault="009C290A" w:rsidP="00380E32">
            <w:pPr>
              <w:jc w:val="right"/>
              <w:rPr>
                <w:b/>
                <w:sz w:val="22"/>
                <w:szCs w:val="22"/>
                <w:lang w:val="ro-RO" w:eastAsia="ro-RO"/>
              </w:rPr>
            </w:pPr>
          </w:p>
        </w:tc>
        <w:tc>
          <w:tcPr>
            <w:tcW w:w="674" w:type="dxa"/>
          </w:tcPr>
          <w:p w:rsidR="009C290A" w:rsidRPr="00FA466C" w:rsidRDefault="009C290A" w:rsidP="00380E32">
            <w:pPr>
              <w:jc w:val="right"/>
              <w:rPr>
                <w:b/>
                <w:sz w:val="22"/>
                <w:szCs w:val="22"/>
                <w:lang w:val="ro-RO" w:eastAsia="ro-RO"/>
              </w:rPr>
            </w:pPr>
          </w:p>
        </w:tc>
        <w:tc>
          <w:tcPr>
            <w:tcW w:w="1858" w:type="dxa"/>
          </w:tcPr>
          <w:p w:rsidR="009C290A" w:rsidRPr="00FA466C" w:rsidRDefault="009C290A" w:rsidP="00380E32">
            <w:pPr>
              <w:rPr>
                <w:b/>
                <w:sz w:val="22"/>
                <w:szCs w:val="22"/>
                <w:lang w:val="ro-RO" w:eastAsia="ro-RO"/>
              </w:rPr>
            </w:pPr>
          </w:p>
        </w:tc>
      </w:tr>
    </w:tbl>
    <w:p w:rsidR="000E7BCD" w:rsidRPr="00FA466C" w:rsidRDefault="000E7BCD" w:rsidP="00380E32">
      <w:pPr>
        <w:pStyle w:val="Titlu"/>
        <w:jc w:val="both"/>
        <w:rPr>
          <w:sz w:val="22"/>
          <w:szCs w:val="22"/>
          <w:lang w:val="ro-RO"/>
        </w:rPr>
      </w:pPr>
    </w:p>
    <w:p w:rsidR="009C290A" w:rsidRPr="001C70E6" w:rsidRDefault="00A01B24" w:rsidP="001C70E6">
      <w:pPr>
        <w:pBdr>
          <w:top w:val="single" w:sz="12" w:space="1" w:color="auto"/>
        </w:pBdr>
        <w:autoSpaceDE w:val="0"/>
        <w:autoSpaceDN w:val="0"/>
        <w:adjustRightInd w:val="0"/>
        <w:jc w:val="both"/>
        <w:rPr>
          <w:b/>
          <w:bCs/>
          <w:i/>
          <w:iCs/>
          <w:sz w:val="22"/>
          <w:szCs w:val="22"/>
          <w:lang w:val="ro-RO"/>
        </w:rPr>
      </w:pPr>
      <w:r>
        <w:rPr>
          <w:b/>
          <w:bCs/>
          <w:i/>
          <w:iCs/>
          <w:sz w:val="22"/>
          <w:szCs w:val="22"/>
          <w:lang w:val="ro-RO"/>
        </w:rPr>
        <w:br w:type="page"/>
      </w:r>
      <w:r w:rsidR="009C290A" w:rsidRPr="001C70E6">
        <w:rPr>
          <w:b/>
          <w:bCs/>
          <w:i/>
          <w:iCs/>
          <w:sz w:val="22"/>
          <w:szCs w:val="22"/>
          <w:lang w:val="ro-RO"/>
        </w:rPr>
        <w:lastRenderedPageBreak/>
        <w:t>Subiectul nr. 17</w:t>
      </w:r>
    </w:p>
    <w:p w:rsidR="001C70E6" w:rsidRDefault="001C70E6" w:rsidP="001C70E6">
      <w:pPr>
        <w:jc w:val="both"/>
        <w:rPr>
          <w:sz w:val="22"/>
          <w:szCs w:val="22"/>
          <w:lang w:val="ro-RO"/>
        </w:rPr>
      </w:pPr>
    </w:p>
    <w:p w:rsidR="009C290A" w:rsidRPr="00FA466C" w:rsidRDefault="009C290A" w:rsidP="001C70E6">
      <w:pPr>
        <w:jc w:val="both"/>
        <w:rPr>
          <w:sz w:val="22"/>
          <w:szCs w:val="22"/>
          <w:lang w:val="ro-RO"/>
        </w:rPr>
      </w:pPr>
      <w:r w:rsidRPr="00FA466C">
        <w:rPr>
          <w:sz w:val="22"/>
          <w:szCs w:val="22"/>
          <w:lang w:val="ro-RO"/>
        </w:rPr>
        <w:t xml:space="preserve">Fişierul </w:t>
      </w:r>
      <w:r w:rsidRPr="00FA466C">
        <w:rPr>
          <w:b/>
          <w:sz w:val="22"/>
          <w:szCs w:val="22"/>
          <w:lang w:val="ro-RO"/>
        </w:rPr>
        <w:t>atestat.in</w:t>
      </w:r>
      <w:r w:rsidRPr="00FA466C">
        <w:rPr>
          <w:sz w:val="22"/>
          <w:szCs w:val="22"/>
          <w:lang w:val="ro-RO"/>
        </w:rPr>
        <w:t xml:space="preserve"> conţine pe prima linie numărul </w:t>
      </w:r>
      <w:r w:rsidRPr="00FA466C">
        <w:rPr>
          <w:b/>
          <w:sz w:val="22"/>
          <w:szCs w:val="22"/>
          <w:lang w:val="ro-RO"/>
        </w:rPr>
        <w:t>n,</w:t>
      </w:r>
      <w:r w:rsidRPr="00FA466C">
        <w:rPr>
          <w:sz w:val="22"/>
          <w:szCs w:val="22"/>
          <w:lang w:val="ro-RO"/>
        </w:rPr>
        <w:t xml:space="preserve"> natural nenul (</w:t>
      </w:r>
      <w:r w:rsidRPr="00FA466C">
        <w:rPr>
          <w:b/>
          <w:sz w:val="22"/>
          <w:szCs w:val="22"/>
          <w:lang w:val="ro-RO"/>
        </w:rPr>
        <w:t>2&lt;n&lt;20</w:t>
      </w:r>
      <w:r w:rsidRPr="00FA466C">
        <w:rPr>
          <w:sz w:val="22"/>
          <w:szCs w:val="22"/>
          <w:lang w:val="ro-RO"/>
        </w:rPr>
        <w:t xml:space="preserve">), ce reprezintă numărul de linii şi de coloane ale unei matrice, iar pe următoarele </w:t>
      </w:r>
      <w:r w:rsidRPr="00FA466C">
        <w:rPr>
          <w:b/>
          <w:sz w:val="22"/>
          <w:szCs w:val="22"/>
          <w:lang w:val="ro-RO"/>
        </w:rPr>
        <w:t>n</w:t>
      </w:r>
      <w:r w:rsidRPr="00FA466C">
        <w:rPr>
          <w:sz w:val="22"/>
          <w:szCs w:val="22"/>
          <w:lang w:val="ro-RO"/>
        </w:rPr>
        <w:t xml:space="preserve"> linii câte </w:t>
      </w:r>
      <w:r w:rsidRPr="00FA466C">
        <w:rPr>
          <w:b/>
          <w:sz w:val="22"/>
          <w:szCs w:val="22"/>
          <w:lang w:val="ro-RO"/>
        </w:rPr>
        <w:t>n</w:t>
      </w:r>
      <w:r w:rsidRPr="00FA466C">
        <w:rPr>
          <w:sz w:val="22"/>
          <w:szCs w:val="22"/>
          <w:lang w:val="ro-RO"/>
        </w:rPr>
        <w:t xml:space="preserve"> numere reale separate prin câte un spaţiu, reprezentând elementele matricei.</w:t>
      </w:r>
      <w:r w:rsidR="00B9244D" w:rsidRPr="00FA466C">
        <w:rPr>
          <w:sz w:val="22"/>
          <w:szCs w:val="22"/>
          <w:lang w:val="ro-RO"/>
        </w:rPr>
        <w:t xml:space="preserve"> (numerotarea liniilor şi coloanelor începe de la 1)</w:t>
      </w:r>
    </w:p>
    <w:p w:rsidR="001C70E6" w:rsidRPr="00FA466C" w:rsidRDefault="001C70E6" w:rsidP="001C70E6">
      <w:pPr>
        <w:jc w:val="both"/>
        <w:rPr>
          <w:sz w:val="22"/>
          <w:szCs w:val="22"/>
          <w:lang w:val="ro-RO"/>
        </w:rPr>
      </w:pPr>
      <w:r w:rsidRPr="00FA466C">
        <w:rPr>
          <w:sz w:val="22"/>
          <w:szCs w:val="22"/>
          <w:lang w:val="ro-RO"/>
        </w:rPr>
        <w:t>Să se scrie un program</w:t>
      </w:r>
      <w:r>
        <w:rPr>
          <w:sz w:val="22"/>
          <w:szCs w:val="22"/>
          <w:lang w:val="ro-RO"/>
        </w:rPr>
        <w:t xml:space="preserve"> </w:t>
      </w:r>
      <w:r w:rsidRPr="00FA466C">
        <w:rPr>
          <w:sz w:val="22"/>
          <w:szCs w:val="22"/>
          <w:lang w:val="ro-RO"/>
        </w:rPr>
        <w:t>care:</w:t>
      </w:r>
    </w:p>
    <w:p w:rsidR="00CF5C56" w:rsidRPr="00FA466C" w:rsidRDefault="00CF5C56" w:rsidP="001C70E6">
      <w:pPr>
        <w:numPr>
          <w:ilvl w:val="0"/>
          <w:numId w:val="35"/>
        </w:numPr>
        <w:tabs>
          <w:tab w:val="clear" w:pos="720"/>
          <w:tab w:val="num" w:pos="284"/>
        </w:tabs>
        <w:ind w:left="284" w:hanging="284"/>
        <w:jc w:val="both"/>
        <w:rPr>
          <w:sz w:val="22"/>
          <w:szCs w:val="22"/>
          <w:lang w:val="ro-RO"/>
        </w:rPr>
      </w:pPr>
      <w:r w:rsidRPr="00FA466C">
        <w:rPr>
          <w:sz w:val="22"/>
          <w:szCs w:val="22"/>
          <w:lang w:val="ro-RO"/>
        </w:rPr>
        <w:t xml:space="preserve">să afişeze pe ecran matricea </w:t>
      </w:r>
      <w:r w:rsidRPr="00FA466C">
        <w:rPr>
          <w:b/>
          <w:sz w:val="22"/>
          <w:szCs w:val="22"/>
          <w:lang w:val="ro-RO"/>
        </w:rPr>
        <w:t xml:space="preserve">A, </w:t>
      </w:r>
      <w:r w:rsidRPr="00FA466C">
        <w:rPr>
          <w:sz w:val="22"/>
          <w:szCs w:val="22"/>
          <w:lang w:val="ro-RO"/>
        </w:rPr>
        <w:t>elementele de pe aceeaşi linie fiind separate prin câte un spaţiu;</w:t>
      </w:r>
    </w:p>
    <w:p w:rsidR="009C290A" w:rsidRPr="00FA466C" w:rsidRDefault="009C290A" w:rsidP="001C70E6">
      <w:pPr>
        <w:numPr>
          <w:ilvl w:val="0"/>
          <w:numId w:val="35"/>
        </w:numPr>
        <w:tabs>
          <w:tab w:val="clear" w:pos="720"/>
          <w:tab w:val="num" w:pos="284"/>
        </w:tabs>
        <w:ind w:left="284" w:hanging="284"/>
        <w:jc w:val="both"/>
        <w:rPr>
          <w:sz w:val="22"/>
          <w:szCs w:val="22"/>
          <w:lang w:val="ro-RO"/>
        </w:rPr>
      </w:pPr>
      <w:r w:rsidRPr="00FA466C">
        <w:rPr>
          <w:sz w:val="22"/>
          <w:szCs w:val="22"/>
          <w:lang w:val="ro-RO"/>
        </w:rPr>
        <w:t>să afişeze pe următoarea linie a ecranului, media aritmetică a elementelor de pe diagonala principală;</w:t>
      </w:r>
    </w:p>
    <w:p w:rsidR="009C290A" w:rsidRPr="00FA466C" w:rsidRDefault="009C290A" w:rsidP="001C70E6">
      <w:pPr>
        <w:numPr>
          <w:ilvl w:val="0"/>
          <w:numId w:val="35"/>
        </w:numPr>
        <w:tabs>
          <w:tab w:val="clear" w:pos="720"/>
          <w:tab w:val="num" w:pos="284"/>
        </w:tabs>
        <w:ind w:left="284" w:hanging="284"/>
        <w:jc w:val="both"/>
        <w:rPr>
          <w:sz w:val="22"/>
          <w:szCs w:val="22"/>
          <w:lang w:val="ro-RO"/>
        </w:rPr>
      </w:pPr>
      <w:r w:rsidRPr="00FA466C">
        <w:rPr>
          <w:sz w:val="22"/>
          <w:szCs w:val="22"/>
          <w:lang w:val="ro-RO"/>
        </w:rPr>
        <w:t xml:space="preserve">să determine suma elementelor matricei situate pe linia </w:t>
      </w:r>
      <w:r w:rsidRPr="00FA466C">
        <w:rPr>
          <w:b/>
          <w:sz w:val="22"/>
          <w:szCs w:val="22"/>
          <w:lang w:val="ro-RO"/>
        </w:rPr>
        <w:t>k</w:t>
      </w:r>
      <w:r w:rsidRPr="00FA466C">
        <w:rPr>
          <w:sz w:val="22"/>
          <w:szCs w:val="22"/>
          <w:lang w:val="ro-RO"/>
        </w:rPr>
        <w:t xml:space="preserve">, unde </w:t>
      </w:r>
      <w:r w:rsidRPr="00FA466C">
        <w:rPr>
          <w:b/>
          <w:sz w:val="22"/>
          <w:szCs w:val="22"/>
          <w:lang w:val="ro-RO"/>
        </w:rPr>
        <w:t>k</w:t>
      </w:r>
      <w:r w:rsidRPr="00FA466C">
        <w:rPr>
          <w:sz w:val="22"/>
          <w:szCs w:val="22"/>
          <w:lang w:val="ro-RO"/>
        </w:rPr>
        <w:t xml:space="preserve"> (</w:t>
      </w:r>
      <w:r w:rsidRPr="00FA466C">
        <w:rPr>
          <w:b/>
          <w:sz w:val="22"/>
          <w:szCs w:val="22"/>
          <w:lang w:val="ro-RO"/>
        </w:rPr>
        <w:t>0&lt;k</w:t>
      </w:r>
      <w:r w:rsidRPr="00FA466C">
        <w:rPr>
          <w:b/>
          <w:sz w:val="22"/>
          <w:szCs w:val="22"/>
          <w:lang w:val="ro-RO"/>
        </w:rPr>
        <w:sym w:font="Symbol" w:char="F0A3"/>
      </w:r>
      <w:r w:rsidRPr="00FA466C">
        <w:rPr>
          <w:b/>
          <w:sz w:val="22"/>
          <w:szCs w:val="22"/>
          <w:lang w:val="ro-RO"/>
        </w:rPr>
        <w:t>n</w:t>
      </w:r>
      <w:r w:rsidRPr="00FA466C">
        <w:rPr>
          <w:sz w:val="22"/>
          <w:szCs w:val="22"/>
          <w:lang w:val="ro-RO"/>
        </w:rPr>
        <w:t xml:space="preserve">) este un număr natural citit de la tastatură şi să scrie </w:t>
      </w:r>
      <w:r w:rsidR="00F46AE4" w:rsidRPr="00FA466C">
        <w:rPr>
          <w:sz w:val="22"/>
          <w:szCs w:val="22"/>
          <w:lang w:val="ro-RO"/>
        </w:rPr>
        <w:t xml:space="preserve">în </w:t>
      </w:r>
      <w:r w:rsidRPr="00FA466C">
        <w:rPr>
          <w:sz w:val="22"/>
          <w:szCs w:val="22"/>
          <w:lang w:val="ro-RO"/>
        </w:rPr>
        <w:t xml:space="preserve">fişierul </w:t>
      </w:r>
      <w:r w:rsidRPr="00FA466C">
        <w:rPr>
          <w:b/>
          <w:sz w:val="22"/>
          <w:szCs w:val="22"/>
          <w:lang w:val="ro-RO"/>
        </w:rPr>
        <w:t>atestat.out</w:t>
      </w:r>
      <w:r w:rsidRPr="00FA466C">
        <w:rPr>
          <w:sz w:val="22"/>
          <w:szCs w:val="22"/>
          <w:lang w:val="ro-RO"/>
        </w:rPr>
        <w:t xml:space="preserve"> valoarea acestei sume.</w:t>
      </w:r>
    </w:p>
    <w:p w:rsidR="009C290A" w:rsidRPr="00FA466C" w:rsidRDefault="009C290A" w:rsidP="001C70E6">
      <w:pPr>
        <w:jc w:val="both"/>
        <w:rPr>
          <w:sz w:val="22"/>
          <w:szCs w:val="22"/>
          <w:lang w:val="ro-RO"/>
        </w:rPr>
      </w:pPr>
      <w:r w:rsidRPr="00FA466C">
        <w:rPr>
          <w:b/>
          <w:sz w:val="22"/>
          <w:szCs w:val="22"/>
          <w:lang w:val="ro-RO"/>
        </w:rPr>
        <w:t>Notă:</w:t>
      </w:r>
      <w:r w:rsidRPr="00FA466C">
        <w:rPr>
          <w:sz w:val="22"/>
          <w:szCs w:val="22"/>
          <w:lang w:val="ro-RO"/>
        </w:rPr>
        <w:t xml:space="preserve"> Programul va conţine cel puţin un subprogram definit de utilizator. </w:t>
      </w:r>
    </w:p>
    <w:p w:rsidR="001C70E6" w:rsidRDefault="001C70E6" w:rsidP="00380E32">
      <w:pPr>
        <w:jc w:val="both"/>
        <w:rPr>
          <w:b/>
          <w:sz w:val="22"/>
          <w:szCs w:val="22"/>
          <w:lang w:val="ro-RO"/>
        </w:rPr>
      </w:pPr>
    </w:p>
    <w:p w:rsidR="009C290A" w:rsidRPr="00FA466C" w:rsidRDefault="009C290A" w:rsidP="00380E32">
      <w:pPr>
        <w:jc w:val="both"/>
        <w:rPr>
          <w:sz w:val="22"/>
          <w:szCs w:val="22"/>
          <w:lang w:val="ro-RO"/>
        </w:rPr>
      </w:pPr>
      <w:r w:rsidRPr="00FA466C">
        <w:rPr>
          <w:b/>
          <w:sz w:val="22"/>
          <w:szCs w:val="22"/>
          <w:lang w:val="ro-RO"/>
        </w:rPr>
        <w:t>Exemplu:</w:t>
      </w:r>
      <w:r w:rsidRPr="00FA466C">
        <w:rPr>
          <w:sz w:val="22"/>
          <w:szCs w:val="22"/>
          <w:lang w:val="ro-RO"/>
        </w:rPr>
        <w:t xml:space="preserve"> </w:t>
      </w:r>
    </w:p>
    <w:tbl>
      <w:tblPr>
        <w:tblW w:w="8509" w:type="dxa"/>
        <w:jc w:val="center"/>
        <w:tblLayout w:type="fixed"/>
        <w:tblLook w:val="01E0" w:firstRow="1" w:lastRow="1" w:firstColumn="1" w:lastColumn="1" w:noHBand="0" w:noVBand="0"/>
      </w:tblPr>
      <w:tblGrid>
        <w:gridCol w:w="851"/>
        <w:gridCol w:w="283"/>
        <w:gridCol w:w="851"/>
        <w:gridCol w:w="283"/>
        <w:gridCol w:w="709"/>
        <w:gridCol w:w="1161"/>
        <w:gridCol w:w="764"/>
        <w:gridCol w:w="284"/>
        <w:gridCol w:w="764"/>
        <w:gridCol w:w="284"/>
        <w:gridCol w:w="764"/>
        <w:gridCol w:w="1511"/>
      </w:tblGrid>
      <w:tr w:rsidR="009C290A" w:rsidRPr="00FA466C" w:rsidTr="009B42B2">
        <w:trPr>
          <w:jc w:val="center"/>
        </w:trPr>
        <w:tc>
          <w:tcPr>
            <w:tcW w:w="4138" w:type="dxa"/>
            <w:gridSpan w:val="6"/>
            <w:tcBorders>
              <w:bottom w:val="single" w:sz="4" w:space="0" w:color="auto"/>
              <w:right w:val="single" w:sz="4" w:space="0" w:color="auto"/>
            </w:tcBorders>
          </w:tcPr>
          <w:p w:rsidR="009C290A" w:rsidRPr="00FA466C" w:rsidRDefault="009C290A" w:rsidP="00380E32">
            <w:pPr>
              <w:jc w:val="both"/>
              <w:rPr>
                <w:sz w:val="22"/>
                <w:szCs w:val="22"/>
                <w:lang w:val="ro-RO"/>
              </w:rPr>
            </w:pPr>
            <w:r w:rsidRPr="00FA466C">
              <w:rPr>
                <w:b/>
                <w:sz w:val="22"/>
                <w:szCs w:val="22"/>
                <w:lang w:val="ro-RO"/>
              </w:rPr>
              <w:t>atestat.in</w:t>
            </w:r>
          </w:p>
        </w:tc>
        <w:tc>
          <w:tcPr>
            <w:tcW w:w="4371" w:type="dxa"/>
            <w:gridSpan w:val="6"/>
            <w:tcBorders>
              <w:left w:val="single" w:sz="4" w:space="0" w:color="auto"/>
              <w:bottom w:val="single" w:sz="4" w:space="0" w:color="auto"/>
            </w:tcBorders>
          </w:tcPr>
          <w:p w:rsidR="009C290A" w:rsidRPr="00FA466C" w:rsidRDefault="009C290A" w:rsidP="00380E32">
            <w:pPr>
              <w:jc w:val="both"/>
              <w:rPr>
                <w:sz w:val="22"/>
                <w:szCs w:val="22"/>
                <w:lang w:val="ro-RO"/>
              </w:rPr>
            </w:pPr>
            <w:r w:rsidRPr="00FA466C">
              <w:rPr>
                <w:b/>
                <w:sz w:val="22"/>
                <w:szCs w:val="22"/>
                <w:lang w:val="ro-RO"/>
              </w:rPr>
              <w:t>Date de ieşire:</w:t>
            </w:r>
          </w:p>
        </w:tc>
      </w:tr>
      <w:tr w:rsidR="009C290A" w:rsidRPr="00FA466C" w:rsidTr="009B42B2">
        <w:trPr>
          <w:jc w:val="center"/>
        </w:trPr>
        <w:tc>
          <w:tcPr>
            <w:tcW w:w="851" w:type="dxa"/>
            <w:tcBorders>
              <w:top w:val="single" w:sz="4" w:space="0" w:color="auto"/>
            </w:tcBorders>
          </w:tcPr>
          <w:p w:rsidR="009C290A" w:rsidRPr="00FA466C" w:rsidRDefault="009C290A" w:rsidP="00380E32">
            <w:pPr>
              <w:rPr>
                <w:b/>
                <w:sz w:val="22"/>
                <w:szCs w:val="22"/>
                <w:lang w:val="ro-RO" w:eastAsia="ro-RO"/>
              </w:rPr>
            </w:pPr>
            <w:r w:rsidRPr="00FA466C">
              <w:rPr>
                <w:b/>
                <w:sz w:val="22"/>
                <w:szCs w:val="22"/>
                <w:lang w:val="ro-RO" w:eastAsia="ro-RO"/>
              </w:rPr>
              <w:t>3</w:t>
            </w:r>
          </w:p>
        </w:tc>
        <w:tc>
          <w:tcPr>
            <w:tcW w:w="283" w:type="dxa"/>
            <w:tcBorders>
              <w:top w:val="single" w:sz="4" w:space="0" w:color="auto"/>
            </w:tcBorders>
          </w:tcPr>
          <w:p w:rsidR="009C290A" w:rsidRPr="00FA466C" w:rsidRDefault="009C290A" w:rsidP="00380E32">
            <w:pPr>
              <w:rPr>
                <w:b/>
                <w:sz w:val="22"/>
                <w:szCs w:val="22"/>
                <w:lang w:val="ro-RO" w:eastAsia="ro-RO"/>
              </w:rPr>
            </w:pPr>
          </w:p>
        </w:tc>
        <w:tc>
          <w:tcPr>
            <w:tcW w:w="851" w:type="dxa"/>
            <w:tcBorders>
              <w:top w:val="single" w:sz="4" w:space="0" w:color="auto"/>
            </w:tcBorders>
          </w:tcPr>
          <w:p w:rsidR="009C290A" w:rsidRPr="00FA466C" w:rsidRDefault="009C290A" w:rsidP="00380E32">
            <w:pPr>
              <w:rPr>
                <w:b/>
                <w:sz w:val="22"/>
                <w:szCs w:val="22"/>
                <w:lang w:val="ro-RO" w:eastAsia="ro-RO"/>
              </w:rPr>
            </w:pPr>
          </w:p>
        </w:tc>
        <w:tc>
          <w:tcPr>
            <w:tcW w:w="283" w:type="dxa"/>
            <w:tcBorders>
              <w:top w:val="single" w:sz="4" w:space="0" w:color="auto"/>
            </w:tcBorders>
          </w:tcPr>
          <w:p w:rsidR="009C290A" w:rsidRPr="00FA466C" w:rsidRDefault="009C290A" w:rsidP="00380E32">
            <w:pPr>
              <w:rPr>
                <w:b/>
                <w:sz w:val="22"/>
                <w:szCs w:val="22"/>
                <w:lang w:val="ro-RO" w:eastAsia="ro-RO"/>
              </w:rPr>
            </w:pPr>
          </w:p>
        </w:tc>
        <w:tc>
          <w:tcPr>
            <w:tcW w:w="709" w:type="dxa"/>
            <w:tcBorders>
              <w:top w:val="single" w:sz="4" w:space="0" w:color="auto"/>
            </w:tcBorders>
          </w:tcPr>
          <w:p w:rsidR="009C290A" w:rsidRPr="00FA466C" w:rsidRDefault="009C290A" w:rsidP="00380E32">
            <w:pPr>
              <w:rPr>
                <w:b/>
                <w:sz w:val="22"/>
                <w:szCs w:val="22"/>
                <w:lang w:val="ro-RO" w:eastAsia="ro-RO"/>
              </w:rPr>
            </w:pPr>
          </w:p>
        </w:tc>
        <w:tc>
          <w:tcPr>
            <w:tcW w:w="1161" w:type="dxa"/>
            <w:tcBorders>
              <w:top w:val="single" w:sz="4" w:space="0" w:color="auto"/>
              <w:right w:val="single" w:sz="4" w:space="0" w:color="auto"/>
            </w:tcBorders>
          </w:tcPr>
          <w:p w:rsidR="009C290A" w:rsidRPr="00FA466C" w:rsidRDefault="009C290A" w:rsidP="00380E32">
            <w:pPr>
              <w:jc w:val="right"/>
              <w:rPr>
                <w:b/>
                <w:sz w:val="22"/>
                <w:szCs w:val="22"/>
                <w:lang w:val="ro-RO" w:eastAsia="ro-RO"/>
              </w:rPr>
            </w:pPr>
            <w:r w:rsidRPr="00FA466C">
              <w:rPr>
                <w:b/>
                <w:sz w:val="22"/>
                <w:szCs w:val="22"/>
                <w:lang w:val="ro-RO" w:eastAsia="ro-RO"/>
              </w:rPr>
              <w:t>a)</w:t>
            </w:r>
          </w:p>
        </w:tc>
        <w:tc>
          <w:tcPr>
            <w:tcW w:w="764" w:type="dxa"/>
            <w:tcBorders>
              <w:top w:val="single" w:sz="4" w:space="0" w:color="auto"/>
              <w:left w:val="single" w:sz="4" w:space="0" w:color="auto"/>
            </w:tcBorders>
          </w:tcPr>
          <w:p w:rsidR="009C290A" w:rsidRPr="00FA466C" w:rsidRDefault="009C290A" w:rsidP="00380E32">
            <w:pPr>
              <w:jc w:val="right"/>
              <w:rPr>
                <w:b/>
                <w:sz w:val="22"/>
                <w:szCs w:val="22"/>
                <w:lang w:val="ro-RO" w:eastAsia="ro-RO"/>
              </w:rPr>
            </w:pPr>
            <w:r w:rsidRPr="00FA466C">
              <w:rPr>
                <w:b/>
                <w:sz w:val="22"/>
                <w:szCs w:val="22"/>
                <w:lang w:val="ro-RO" w:eastAsia="ro-RO"/>
              </w:rPr>
              <w:t>1.29</w:t>
            </w:r>
          </w:p>
        </w:tc>
        <w:tc>
          <w:tcPr>
            <w:tcW w:w="284" w:type="dxa"/>
            <w:tcBorders>
              <w:top w:val="single" w:sz="4" w:space="0" w:color="auto"/>
            </w:tcBorders>
          </w:tcPr>
          <w:p w:rsidR="009C290A" w:rsidRPr="00FA466C" w:rsidRDefault="009C290A" w:rsidP="00380E32">
            <w:pPr>
              <w:jc w:val="right"/>
              <w:rPr>
                <w:b/>
                <w:sz w:val="22"/>
                <w:szCs w:val="22"/>
                <w:lang w:val="ro-RO" w:eastAsia="ro-RO"/>
              </w:rPr>
            </w:pPr>
          </w:p>
        </w:tc>
        <w:tc>
          <w:tcPr>
            <w:tcW w:w="764" w:type="dxa"/>
            <w:tcBorders>
              <w:top w:val="single" w:sz="4" w:space="0" w:color="auto"/>
            </w:tcBorders>
          </w:tcPr>
          <w:p w:rsidR="009C290A" w:rsidRPr="00FA466C" w:rsidRDefault="009C290A" w:rsidP="00380E32">
            <w:pPr>
              <w:jc w:val="right"/>
              <w:rPr>
                <w:b/>
                <w:sz w:val="22"/>
                <w:szCs w:val="22"/>
                <w:lang w:val="ro-RO" w:eastAsia="ro-RO"/>
              </w:rPr>
            </w:pPr>
            <w:r w:rsidRPr="00FA466C">
              <w:rPr>
                <w:b/>
                <w:sz w:val="22"/>
                <w:szCs w:val="22"/>
                <w:lang w:val="ro-RO" w:eastAsia="ro-RO"/>
              </w:rPr>
              <w:t>12.4</w:t>
            </w:r>
          </w:p>
        </w:tc>
        <w:tc>
          <w:tcPr>
            <w:tcW w:w="284" w:type="dxa"/>
            <w:tcBorders>
              <w:top w:val="single" w:sz="4" w:space="0" w:color="auto"/>
            </w:tcBorders>
          </w:tcPr>
          <w:p w:rsidR="009C290A" w:rsidRPr="00FA466C" w:rsidRDefault="009C290A" w:rsidP="00380E32">
            <w:pPr>
              <w:jc w:val="right"/>
              <w:rPr>
                <w:b/>
                <w:sz w:val="22"/>
                <w:szCs w:val="22"/>
                <w:lang w:val="ro-RO" w:eastAsia="ro-RO"/>
              </w:rPr>
            </w:pPr>
          </w:p>
        </w:tc>
        <w:tc>
          <w:tcPr>
            <w:tcW w:w="764" w:type="dxa"/>
            <w:tcBorders>
              <w:top w:val="single" w:sz="4" w:space="0" w:color="auto"/>
            </w:tcBorders>
          </w:tcPr>
          <w:p w:rsidR="009C290A" w:rsidRPr="00FA466C" w:rsidRDefault="009C290A" w:rsidP="00380E32">
            <w:pPr>
              <w:jc w:val="right"/>
              <w:rPr>
                <w:b/>
                <w:sz w:val="22"/>
                <w:szCs w:val="22"/>
                <w:lang w:val="ro-RO" w:eastAsia="ro-RO"/>
              </w:rPr>
            </w:pPr>
            <w:r w:rsidRPr="00FA466C">
              <w:rPr>
                <w:b/>
                <w:sz w:val="22"/>
                <w:szCs w:val="22"/>
                <w:lang w:val="ro-RO" w:eastAsia="ro-RO"/>
              </w:rPr>
              <w:t>9.46</w:t>
            </w:r>
          </w:p>
        </w:tc>
        <w:tc>
          <w:tcPr>
            <w:tcW w:w="1511" w:type="dxa"/>
            <w:tcBorders>
              <w:top w:val="single" w:sz="4" w:space="0" w:color="auto"/>
            </w:tcBorders>
          </w:tcPr>
          <w:p w:rsidR="009C290A" w:rsidRPr="00FA466C" w:rsidRDefault="009C290A" w:rsidP="00380E32">
            <w:pPr>
              <w:rPr>
                <w:b/>
                <w:sz w:val="22"/>
                <w:szCs w:val="22"/>
                <w:lang w:val="ro-RO" w:eastAsia="ro-RO"/>
              </w:rPr>
            </w:pPr>
          </w:p>
        </w:tc>
      </w:tr>
      <w:tr w:rsidR="009C290A" w:rsidRPr="00FA466C" w:rsidTr="009B42B2">
        <w:trPr>
          <w:jc w:val="center"/>
        </w:trPr>
        <w:tc>
          <w:tcPr>
            <w:tcW w:w="851" w:type="dxa"/>
          </w:tcPr>
          <w:p w:rsidR="009C290A" w:rsidRPr="00FA466C" w:rsidRDefault="009C290A" w:rsidP="00380E32">
            <w:pPr>
              <w:jc w:val="right"/>
              <w:rPr>
                <w:b/>
                <w:sz w:val="22"/>
                <w:szCs w:val="22"/>
                <w:lang w:val="ro-RO" w:eastAsia="ro-RO"/>
              </w:rPr>
            </w:pPr>
            <w:r w:rsidRPr="00FA466C">
              <w:rPr>
                <w:b/>
                <w:sz w:val="22"/>
                <w:szCs w:val="22"/>
                <w:lang w:val="ro-RO" w:eastAsia="ro-RO"/>
              </w:rPr>
              <w:t>1.29</w:t>
            </w:r>
          </w:p>
        </w:tc>
        <w:tc>
          <w:tcPr>
            <w:tcW w:w="283" w:type="dxa"/>
          </w:tcPr>
          <w:p w:rsidR="009C290A" w:rsidRPr="00FA466C" w:rsidRDefault="009C290A" w:rsidP="00380E32">
            <w:pPr>
              <w:jc w:val="right"/>
              <w:rPr>
                <w:b/>
                <w:sz w:val="22"/>
                <w:szCs w:val="22"/>
                <w:lang w:val="ro-RO" w:eastAsia="ro-RO"/>
              </w:rPr>
            </w:pPr>
          </w:p>
        </w:tc>
        <w:tc>
          <w:tcPr>
            <w:tcW w:w="851" w:type="dxa"/>
          </w:tcPr>
          <w:p w:rsidR="009C290A" w:rsidRPr="00FA466C" w:rsidRDefault="009C290A" w:rsidP="00380E32">
            <w:pPr>
              <w:jc w:val="right"/>
              <w:rPr>
                <w:b/>
                <w:sz w:val="22"/>
                <w:szCs w:val="22"/>
                <w:lang w:val="ro-RO" w:eastAsia="ro-RO"/>
              </w:rPr>
            </w:pPr>
            <w:r w:rsidRPr="00FA466C">
              <w:rPr>
                <w:b/>
                <w:sz w:val="22"/>
                <w:szCs w:val="22"/>
                <w:lang w:val="ro-RO" w:eastAsia="ro-RO"/>
              </w:rPr>
              <w:t>12.4</w:t>
            </w:r>
          </w:p>
        </w:tc>
        <w:tc>
          <w:tcPr>
            <w:tcW w:w="283" w:type="dxa"/>
          </w:tcPr>
          <w:p w:rsidR="009C290A" w:rsidRPr="00FA466C" w:rsidRDefault="009C290A" w:rsidP="00380E32">
            <w:pPr>
              <w:jc w:val="right"/>
              <w:rPr>
                <w:b/>
                <w:sz w:val="22"/>
                <w:szCs w:val="22"/>
                <w:lang w:val="ro-RO" w:eastAsia="ro-RO"/>
              </w:rPr>
            </w:pPr>
          </w:p>
        </w:tc>
        <w:tc>
          <w:tcPr>
            <w:tcW w:w="709" w:type="dxa"/>
          </w:tcPr>
          <w:p w:rsidR="009C290A" w:rsidRPr="00FA466C" w:rsidRDefault="009C290A" w:rsidP="00380E32">
            <w:pPr>
              <w:jc w:val="right"/>
              <w:rPr>
                <w:b/>
                <w:sz w:val="22"/>
                <w:szCs w:val="22"/>
                <w:lang w:val="ro-RO" w:eastAsia="ro-RO"/>
              </w:rPr>
            </w:pPr>
            <w:r w:rsidRPr="00FA466C">
              <w:rPr>
                <w:b/>
                <w:sz w:val="22"/>
                <w:szCs w:val="22"/>
                <w:lang w:val="ro-RO" w:eastAsia="ro-RO"/>
              </w:rPr>
              <w:t>9.46</w:t>
            </w:r>
          </w:p>
        </w:tc>
        <w:tc>
          <w:tcPr>
            <w:tcW w:w="1161" w:type="dxa"/>
            <w:tcBorders>
              <w:right w:val="single" w:sz="4" w:space="0" w:color="auto"/>
            </w:tcBorders>
          </w:tcPr>
          <w:p w:rsidR="009C290A" w:rsidRPr="00FA466C" w:rsidRDefault="009C290A" w:rsidP="00380E32">
            <w:pPr>
              <w:jc w:val="right"/>
              <w:rPr>
                <w:b/>
                <w:sz w:val="22"/>
                <w:szCs w:val="22"/>
                <w:lang w:val="ro-RO" w:eastAsia="ro-RO"/>
              </w:rPr>
            </w:pPr>
          </w:p>
        </w:tc>
        <w:tc>
          <w:tcPr>
            <w:tcW w:w="764" w:type="dxa"/>
            <w:tcBorders>
              <w:left w:val="single" w:sz="4" w:space="0" w:color="auto"/>
            </w:tcBorders>
          </w:tcPr>
          <w:p w:rsidR="009C290A" w:rsidRPr="00FA466C" w:rsidRDefault="009C290A" w:rsidP="00380E32">
            <w:pPr>
              <w:jc w:val="right"/>
              <w:rPr>
                <w:b/>
                <w:sz w:val="22"/>
                <w:szCs w:val="22"/>
                <w:lang w:val="ro-RO" w:eastAsia="ro-RO"/>
              </w:rPr>
            </w:pPr>
            <w:r w:rsidRPr="00FA466C">
              <w:rPr>
                <w:b/>
                <w:sz w:val="22"/>
                <w:szCs w:val="22"/>
                <w:lang w:val="ro-RO" w:eastAsia="ro-RO"/>
              </w:rPr>
              <w:t>3.1</w:t>
            </w:r>
          </w:p>
        </w:tc>
        <w:tc>
          <w:tcPr>
            <w:tcW w:w="284" w:type="dxa"/>
          </w:tcPr>
          <w:p w:rsidR="009C290A" w:rsidRPr="00FA466C" w:rsidRDefault="009C290A" w:rsidP="00380E32">
            <w:pPr>
              <w:jc w:val="right"/>
              <w:rPr>
                <w:b/>
                <w:sz w:val="22"/>
                <w:szCs w:val="22"/>
                <w:lang w:val="ro-RO" w:eastAsia="ro-RO"/>
              </w:rPr>
            </w:pPr>
          </w:p>
        </w:tc>
        <w:tc>
          <w:tcPr>
            <w:tcW w:w="764" w:type="dxa"/>
          </w:tcPr>
          <w:p w:rsidR="009C290A" w:rsidRPr="00FA466C" w:rsidRDefault="009C290A" w:rsidP="00380E32">
            <w:pPr>
              <w:jc w:val="right"/>
              <w:rPr>
                <w:b/>
                <w:sz w:val="22"/>
                <w:szCs w:val="22"/>
                <w:lang w:val="ro-RO" w:eastAsia="ro-RO"/>
              </w:rPr>
            </w:pPr>
            <w:r w:rsidRPr="00FA466C">
              <w:rPr>
                <w:b/>
                <w:sz w:val="22"/>
                <w:szCs w:val="22"/>
                <w:lang w:val="ro-RO" w:eastAsia="ro-RO"/>
              </w:rPr>
              <w:t>23.2</w:t>
            </w:r>
          </w:p>
        </w:tc>
        <w:tc>
          <w:tcPr>
            <w:tcW w:w="284" w:type="dxa"/>
          </w:tcPr>
          <w:p w:rsidR="009C290A" w:rsidRPr="00FA466C" w:rsidRDefault="009C290A" w:rsidP="00380E32">
            <w:pPr>
              <w:jc w:val="right"/>
              <w:rPr>
                <w:b/>
                <w:sz w:val="22"/>
                <w:szCs w:val="22"/>
                <w:lang w:val="ro-RO" w:eastAsia="ro-RO"/>
              </w:rPr>
            </w:pPr>
          </w:p>
        </w:tc>
        <w:tc>
          <w:tcPr>
            <w:tcW w:w="764" w:type="dxa"/>
          </w:tcPr>
          <w:p w:rsidR="009C290A" w:rsidRPr="00FA466C" w:rsidRDefault="009C290A" w:rsidP="00380E32">
            <w:pPr>
              <w:jc w:val="right"/>
              <w:rPr>
                <w:b/>
                <w:sz w:val="22"/>
                <w:szCs w:val="22"/>
                <w:lang w:val="ro-RO" w:eastAsia="ro-RO"/>
              </w:rPr>
            </w:pPr>
            <w:r w:rsidRPr="00FA466C">
              <w:rPr>
                <w:b/>
                <w:sz w:val="22"/>
                <w:szCs w:val="22"/>
                <w:lang w:val="ro-RO" w:eastAsia="ro-RO"/>
              </w:rPr>
              <w:t>-5.6</w:t>
            </w:r>
          </w:p>
        </w:tc>
        <w:tc>
          <w:tcPr>
            <w:tcW w:w="1511" w:type="dxa"/>
          </w:tcPr>
          <w:p w:rsidR="009C290A" w:rsidRPr="00FA466C" w:rsidRDefault="009C290A" w:rsidP="00380E32">
            <w:pPr>
              <w:rPr>
                <w:b/>
                <w:sz w:val="22"/>
                <w:szCs w:val="22"/>
                <w:lang w:val="ro-RO" w:eastAsia="ro-RO"/>
              </w:rPr>
            </w:pPr>
          </w:p>
        </w:tc>
      </w:tr>
      <w:tr w:rsidR="009C290A" w:rsidRPr="00FA466C" w:rsidTr="009B42B2">
        <w:trPr>
          <w:jc w:val="center"/>
        </w:trPr>
        <w:tc>
          <w:tcPr>
            <w:tcW w:w="851" w:type="dxa"/>
          </w:tcPr>
          <w:p w:rsidR="009C290A" w:rsidRPr="00FA466C" w:rsidRDefault="009C290A" w:rsidP="00380E32">
            <w:pPr>
              <w:jc w:val="right"/>
              <w:rPr>
                <w:b/>
                <w:sz w:val="22"/>
                <w:szCs w:val="22"/>
                <w:lang w:val="ro-RO" w:eastAsia="ro-RO"/>
              </w:rPr>
            </w:pPr>
            <w:r w:rsidRPr="00FA466C">
              <w:rPr>
                <w:b/>
                <w:sz w:val="22"/>
                <w:szCs w:val="22"/>
                <w:lang w:val="ro-RO" w:eastAsia="ro-RO"/>
              </w:rPr>
              <w:t>3.1</w:t>
            </w:r>
          </w:p>
        </w:tc>
        <w:tc>
          <w:tcPr>
            <w:tcW w:w="283" w:type="dxa"/>
          </w:tcPr>
          <w:p w:rsidR="009C290A" w:rsidRPr="00FA466C" w:rsidRDefault="009C290A" w:rsidP="00380E32">
            <w:pPr>
              <w:jc w:val="right"/>
              <w:rPr>
                <w:b/>
                <w:sz w:val="22"/>
                <w:szCs w:val="22"/>
                <w:lang w:val="ro-RO" w:eastAsia="ro-RO"/>
              </w:rPr>
            </w:pPr>
          </w:p>
        </w:tc>
        <w:tc>
          <w:tcPr>
            <w:tcW w:w="851" w:type="dxa"/>
          </w:tcPr>
          <w:p w:rsidR="009C290A" w:rsidRPr="00FA466C" w:rsidRDefault="009C290A" w:rsidP="00380E32">
            <w:pPr>
              <w:jc w:val="right"/>
              <w:rPr>
                <w:b/>
                <w:sz w:val="22"/>
                <w:szCs w:val="22"/>
                <w:lang w:val="ro-RO" w:eastAsia="ro-RO"/>
              </w:rPr>
            </w:pPr>
            <w:r w:rsidRPr="00FA466C">
              <w:rPr>
                <w:b/>
                <w:sz w:val="22"/>
                <w:szCs w:val="22"/>
                <w:lang w:val="ro-RO" w:eastAsia="ro-RO"/>
              </w:rPr>
              <w:t>23.2</w:t>
            </w:r>
          </w:p>
        </w:tc>
        <w:tc>
          <w:tcPr>
            <w:tcW w:w="283" w:type="dxa"/>
          </w:tcPr>
          <w:p w:rsidR="009C290A" w:rsidRPr="00FA466C" w:rsidRDefault="009C290A" w:rsidP="00380E32">
            <w:pPr>
              <w:jc w:val="right"/>
              <w:rPr>
                <w:b/>
                <w:sz w:val="22"/>
                <w:szCs w:val="22"/>
                <w:lang w:val="ro-RO" w:eastAsia="ro-RO"/>
              </w:rPr>
            </w:pPr>
          </w:p>
        </w:tc>
        <w:tc>
          <w:tcPr>
            <w:tcW w:w="709" w:type="dxa"/>
          </w:tcPr>
          <w:p w:rsidR="009C290A" w:rsidRPr="00FA466C" w:rsidRDefault="009C290A" w:rsidP="00380E32">
            <w:pPr>
              <w:jc w:val="right"/>
              <w:rPr>
                <w:b/>
                <w:sz w:val="22"/>
                <w:szCs w:val="22"/>
                <w:lang w:val="ro-RO" w:eastAsia="ro-RO"/>
              </w:rPr>
            </w:pPr>
            <w:r w:rsidRPr="00FA466C">
              <w:rPr>
                <w:b/>
                <w:sz w:val="22"/>
                <w:szCs w:val="22"/>
                <w:lang w:val="ro-RO" w:eastAsia="ro-RO"/>
              </w:rPr>
              <w:t>-5.6</w:t>
            </w:r>
          </w:p>
        </w:tc>
        <w:tc>
          <w:tcPr>
            <w:tcW w:w="1161" w:type="dxa"/>
            <w:tcBorders>
              <w:right w:val="single" w:sz="4" w:space="0" w:color="auto"/>
            </w:tcBorders>
          </w:tcPr>
          <w:p w:rsidR="009C290A" w:rsidRPr="00FA466C" w:rsidRDefault="009C290A" w:rsidP="00380E32">
            <w:pPr>
              <w:jc w:val="right"/>
              <w:rPr>
                <w:b/>
                <w:sz w:val="22"/>
                <w:szCs w:val="22"/>
                <w:lang w:val="ro-RO" w:eastAsia="ro-RO"/>
              </w:rPr>
            </w:pPr>
          </w:p>
        </w:tc>
        <w:tc>
          <w:tcPr>
            <w:tcW w:w="764" w:type="dxa"/>
            <w:tcBorders>
              <w:left w:val="single" w:sz="4" w:space="0" w:color="auto"/>
            </w:tcBorders>
          </w:tcPr>
          <w:p w:rsidR="009C290A" w:rsidRPr="00FA466C" w:rsidRDefault="009C290A" w:rsidP="00380E32">
            <w:pPr>
              <w:jc w:val="right"/>
              <w:rPr>
                <w:b/>
                <w:sz w:val="22"/>
                <w:szCs w:val="22"/>
                <w:lang w:val="ro-RO" w:eastAsia="ro-RO"/>
              </w:rPr>
            </w:pPr>
            <w:r w:rsidRPr="00FA466C">
              <w:rPr>
                <w:b/>
                <w:sz w:val="22"/>
                <w:szCs w:val="22"/>
                <w:lang w:val="ro-RO" w:eastAsia="ro-RO"/>
              </w:rPr>
              <w:t>-9.9</w:t>
            </w:r>
          </w:p>
        </w:tc>
        <w:tc>
          <w:tcPr>
            <w:tcW w:w="284" w:type="dxa"/>
          </w:tcPr>
          <w:p w:rsidR="009C290A" w:rsidRPr="00FA466C" w:rsidRDefault="009C290A" w:rsidP="00380E32">
            <w:pPr>
              <w:jc w:val="right"/>
              <w:rPr>
                <w:b/>
                <w:sz w:val="22"/>
                <w:szCs w:val="22"/>
                <w:lang w:val="ro-RO" w:eastAsia="ro-RO"/>
              </w:rPr>
            </w:pPr>
          </w:p>
        </w:tc>
        <w:tc>
          <w:tcPr>
            <w:tcW w:w="764" w:type="dxa"/>
          </w:tcPr>
          <w:p w:rsidR="009C290A" w:rsidRPr="00FA466C" w:rsidRDefault="009C290A" w:rsidP="00380E32">
            <w:pPr>
              <w:jc w:val="right"/>
              <w:rPr>
                <w:b/>
                <w:sz w:val="22"/>
                <w:szCs w:val="22"/>
                <w:lang w:val="ro-RO" w:eastAsia="ro-RO"/>
              </w:rPr>
            </w:pPr>
            <w:r w:rsidRPr="00FA466C">
              <w:rPr>
                <w:b/>
                <w:sz w:val="22"/>
                <w:szCs w:val="22"/>
                <w:lang w:val="ro-RO" w:eastAsia="ro-RO"/>
              </w:rPr>
              <w:t>8.5</w:t>
            </w:r>
          </w:p>
        </w:tc>
        <w:tc>
          <w:tcPr>
            <w:tcW w:w="284" w:type="dxa"/>
          </w:tcPr>
          <w:p w:rsidR="009C290A" w:rsidRPr="00FA466C" w:rsidRDefault="009C290A" w:rsidP="00380E32">
            <w:pPr>
              <w:jc w:val="right"/>
              <w:rPr>
                <w:b/>
                <w:sz w:val="22"/>
                <w:szCs w:val="22"/>
                <w:lang w:val="ro-RO" w:eastAsia="ro-RO"/>
              </w:rPr>
            </w:pPr>
          </w:p>
        </w:tc>
        <w:tc>
          <w:tcPr>
            <w:tcW w:w="764" w:type="dxa"/>
          </w:tcPr>
          <w:p w:rsidR="009C290A" w:rsidRPr="00FA466C" w:rsidRDefault="009C290A" w:rsidP="00380E32">
            <w:pPr>
              <w:jc w:val="right"/>
              <w:rPr>
                <w:b/>
                <w:sz w:val="22"/>
                <w:szCs w:val="22"/>
                <w:lang w:val="ro-RO" w:eastAsia="ro-RO"/>
              </w:rPr>
            </w:pPr>
            <w:r w:rsidRPr="00FA466C">
              <w:rPr>
                <w:b/>
                <w:sz w:val="22"/>
                <w:szCs w:val="22"/>
                <w:lang w:val="ro-RO" w:eastAsia="ro-RO"/>
              </w:rPr>
              <w:t>-8.2</w:t>
            </w:r>
          </w:p>
        </w:tc>
        <w:tc>
          <w:tcPr>
            <w:tcW w:w="1511" w:type="dxa"/>
          </w:tcPr>
          <w:p w:rsidR="009C290A" w:rsidRPr="00FA466C" w:rsidRDefault="009C290A" w:rsidP="00380E32">
            <w:pPr>
              <w:rPr>
                <w:b/>
                <w:sz w:val="22"/>
                <w:szCs w:val="22"/>
                <w:lang w:val="ro-RO" w:eastAsia="ro-RO"/>
              </w:rPr>
            </w:pPr>
          </w:p>
        </w:tc>
      </w:tr>
      <w:tr w:rsidR="009C290A" w:rsidRPr="00FA466C" w:rsidTr="009B42B2">
        <w:trPr>
          <w:jc w:val="center"/>
        </w:trPr>
        <w:tc>
          <w:tcPr>
            <w:tcW w:w="851" w:type="dxa"/>
          </w:tcPr>
          <w:p w:rsidR="009C290A" w:rsidRPr="00FA466C" w:rsidRDefault="009C290A" w:rsidP="00380E32">
            <w:pPr>
              <w:jc w:val="right"/>
              <w:rPr>
                <w:b/>
                <w:sz w:val="22"/>
                <w:szCs w:val="22"/>
                <w:lang w:val="ro-RO" w:eastAsia="ro-RO"/>
              </w:rPr>
            </w:pPr>
            <w:r w:rsidRPr="00FA466C">
              <w:rPr>
                <w:b/>
                <w:sz w:val="22"/>
                <w:szCs w:val="22"/>
                <w:lang w:val="ro-RO" w:eastAsia="ro-RO"/>
              </w:rPr>
              <w:t>-9.9</w:t>
            </w:r>
          </w:p>
        </w:tc>
        <w:tc>
          <w:tcPr>
            <w:tcW w:w="283" w:type="dxa"/>
          </w:tcPr>
          <w:p w:rsidR="009C290A" w:rsidRPr="00FA466C" w:rsidRDefault="009C290A" w:rsidP="00380E32">
            <w:pPr>
              <w:jc w:val="right"/>
              <w:rPr>
                <w:b/>
                <w:sz w:val="22"/>
                <w:szCs w:val="22"/>
                <w:lang w:val="ro-RO" w:eastAsia="ro-RO"/>
              </w:rPr>
            </w:pPr>
          </w:p>
        </w:tc>
        <w:tc>
          <w:tcPr>
            <w:tcW w:w="851" w:type="dxa"/>
          </w:tcPr>
          <w:p w:rsidR="009C290A" w:rsidRPr="00FA466C" w:rsidRDefault="009C290A" w:rsidP="00380E32">
            <w:pPr>
              <w:jc w:val="right"/>
              <w:rPr>
                <w:b/>
                <w:sz w:val="22"/>
                <w:szCs w:val="22"/>
                <w:lang w:val="ro-RO" w:eastAsia="ro-RO"/>
              </w:rPr>
            </w:pPr>
            <w:r w:rsidRPr="00FA466C">
              <w:rPr>
                <w:b/>
                <w:sz w:val="22"/>
                <w:szCs w:val="22"/>
                <w:lang w:val="ro-RO" w:eastAsia="ro-RO"/>
              </w:rPr>
              <w:t>8.5</w:t>
            </w:r>
          </w:p>
        </w:tc>
        <w:tc>
          <w:tcPr>
            <w:tcW w:w="283" w:type="dxa"/>
          </w:tcPr>
          <w:p w:rsidR="009C290A" w:rsidRPr="00FA466C" w:rsidRDefault="009C290A" w:rsidP="00380E32">
            <w:pPr>
              <w:jc w:val="right"/>
              <w:rPr>
                <w:b/>
                <w:sz w:val="22"/>
                <w:szCs w:val="22"/>
                <w:lang w:val="ro-RO" w:eastAsia="ro-RO"/>
              </w:rPr>
            </w:pPr>
          </w:p>
        </w:tc>
        <w:tc>
          <w:tcPr>
            <w:tcW w:w="709" w:type="dxa"/>
          </w:tcPr>
          <w:p w:rsidR="009C290A" w:rsidRPr="00FA466C" w:rsidRDefault="009C290A" w:rsidP="00380E32">
            <w:pPr>
              <w:jc w:val="right"/>
              <w:rPr>
                <w:b/>
                <w:sz w:val="22"/>
                <w:szCs w:val="22"/>
                <w:lang w:val="ro-RO" w:eastAsia="ro-RO"/>
              </w:rPr>
            </w:pPr>
            <w:r w:rsidRPr="00FA466C">
              <w:rPr>
                <w:b/>
                <w:sz w:val="22"/>
                <w:szCs w:val="22"/>
                <w:lang w:val="ro-RO" w:eastAsia="ro-RO"/>
              </w:rPr>
              <w:t>-8.2</w:t>
            </w:r>
          </w:p>
        </w:tc>
        <w:tc>
          <w:tcPr>
            <w:tcW w:w="1161" w:type="dxa"/>
            <w:tcBorders>
              <w:right w:val="single" w:sz="4" w:space="0" w:color="auto"/>
            </w:tcBorders>
          </w:tcPr>
          <w:p w:rsidR="009C290A" w:rsidRPr="00FA466C" w:rsidRDefault="009C290A" w:rsidP="00380E32">
            <w:pPr>
              <w:jc w:val="right"/>
              <w:rPr>
                <w:b/>
                <w:sz w:val="22"/>
                <w:szCs w:val="22"/>
                <w:lang w:val="ro-RO" w:eastAsia="ro-RO"/>
              </w:rPr>
            </w:pPr>
          </w:p>
        </w:tc>
        <w:tc>
          <w:tcPr>
            <w:tcW w:w="764" w:type="dxa"/>
            <w:tcBorders>
              <w:left w:val="single" w:sz="4" w:space="0" w:color="auto"/>
            </w:tcBorders>
          </w:tcPr>
          <w:p w:rsidR="009C290A" w:rsidRPr="00FA466C" w:rsidRDefault="009C290A" w:rsidP="00380E32">
            <w:pPr>
              <w:jc w:val="right"/>
              <w:rPr>
                <w:b/>
                <w:sz w:val="22"/>
                <w:szCs w:val="22"/>
                <w:lang w:val="ro-RO" w:eastAsia="ro-RO"/>
              </w:rPr>
            </w:pPr>
          </w:p>
        </w:tc>
        <w:tc>
          <w:tcPr>
            <w:tcW w:w="284" w:type="dxa"/>
          </w:tcPr>
          <w:p w:rsidR="009C290A" w:rsidRPr="00FA466C" w:rsidRDefault="009C290A" w:rsidP="00380E32">
            <w:pPr>
              <w:jc w:val="right"/>
              <w:rPr>
                <w:b/>
                <w:sz w:val="22"/>
                <w:szCs w:val="22"/>
                <w:lang w:val="ro-RO" w:eastAsia="ro-RO"/>
              </w:rPr>
            </w:pPr>
          </w:p>
        </w:tc>
        <w:tc>
          <w:tcPr>
            <w:tcW w:w="764" w:type="dxa"/>
          </w:tcPr>
          <w:p w:rsidR="009C290A" w:rsidRPr="00FA466C" w:rsidRDefault="009C290A" w:rsidP="00380E32">
            <w:pPr>
              <w:jc w:val="right"/>
              <w:rPr>
                <w:b/>
                <w:sz w:val="22"/>
                <w:szCs w:val="22"/>
                <w:lang w:val="ro-RO" w:eastAsia="ro-RO"/>
              </w:rPr>
            </w:pPr>
          </w:p>
        </w:tc>
        <w:tc>
          <w:tcPr>
            <w:tcW w:w="284" w:type="dxa"/>
          </w:tcPr>
          <w:p w:rsidR="009C290A" w:rsidRPr="00FA466C" w:rsidRDefault="009C290A" w:rsidP="00380E32">
            <w:pPr>
              <w:jc w:val="right"/>
              <w:rPr>
                <w:b/>
                <w:sz w:val="22"/>
                <w:szCs w:val="22"/>
                <w:lang w:val="ro-RO" w:eastAsia="ro-RO"/>
              </w:rPr>
            </w:pPr>
          </w:p>
        </w:tc>
        <w:tc>
          <w:tcPr>
            <w:tcW w:w="764" w:type="dxa"/>
          </w:tcPr>
          <w:p w:rsidR="009C290A" w:rsidRPr="00FA466C" w:rsidRDefault="009C290A" w:rsidP="00380E32">
            <w:pPr>
              <w:jc w:val="right"/>
              <w:rPr>
                <w:b/>
                <w:sz w:val="22"/>
                <w:szCs w:val="22"/>
                <w:lang w:val="ro-RO" w:eastAsia="ro-RO"/>
              </w:rPr>
            </w:pPr>
          </w:p>
        </w:tc>
        <w:tc>
          <w:tcPr>
            <w:tcW w:w="1511" w:type="dxa"/>
          </w:tcPr>
          <w:p w:rsidR="009C290A" w:rsidRPr="00FA466C" w:rsidRDefault="009C290A" w:rsidP="00380E32">
            <w:pPr>
              <w:rPr>
                <w:b/>
                <w:sz w:val="22"/>
                <w:szCs w:val="22"/>
                <w:lang w:val="ro-RO" w:eastAsia="ro-RO"/>
              </w:rPr>
            </w:pPr>
          </w:p>
        </w:tc>
      </w:tr>
      <w:tr w:rsidR="009C290A" w:rsidRPr="00FA466C" w:rsidTr="009B42B2">
        <w:trPr>
          <w:jc w:val="center"/>
        </w:trPr>
        <w:tc>
          <w:tcPr>
            <w:tcW w:w="851" w:type="dxa"/>
          </w:tcPr>
          <w:p w:rsidR="009C290A" w:rsidRPr="00FA466C" w:rsidRDefault="009C290A" w:rsidP="00380E32">
            <w:pPr>
              <w:jc w:val="right"/>
              <w:rPr>
                <w:b/>
                <w:sz w:val="22"/>
                <w:szCs w:val="22"/>
                <w:lang w:val="ro-RO" w:eastAsia="ro-RO"/>
              </w:rPr>
            </w:pPr>
          </w:p>
        </w:tc>
        <w:tc>
          <w:tcPr>
            <w:tcW w:w="283" w:type="dxa"/>
          </w:tcPr>
          <w:p w:rsidR="009C290A" w:rsidRPr="00FA466C" w:rsidRDefault="009C290A" w:rsidP="00380E32">
            <w:pPr>
              <w:jc w:val="right"/>
              <w:rPr>
                <w:b/>
                <w:sz w:val="22"/>
                <w:szCs w:val="22"/>
                <w:lang w:val="ro-RO" w:eastAsia="ro-RO"/>
              </w:rPr>
            </w:pPr>
          </w:p>
        </w:tc>
        <w:tc>
          <w:tcPr>
            <w:tcW w:w="851" w:type="dxa"/>
          </w:tcPr>
          <w:p w:rsidR="009C290A" w:rsidRPr="00FA466C" w:rsidRDefault="009C290A" w:rsidP="00380E32">
            <w:pPr>
              <w:jc w:val="right"/>
              <w:rPr>
                <w:b/>
                <w:sz w:val="22"/>
                <w:szCs w:val="22"/>
                <w:lang w:val="ro-RO" w:eastAsia="ro-RO"/>
              </w:rPr>
            </w:pPr>
          </w:p>
        </w:tc>
        <w:tc>
          <w:tcPr>
            <w:tcW w:w="283" w:type="dxa"/>
          </w:tcPr>
          <w:p w:rsidR="009C290A" w:rsidRPr="00FA466C" w:rsidRDefault="009C290A" w:rsidP="00380E32">
            <w:pPr>
              <w:jc w:val="right"/>
              <w:rPr>
                <w:b/>
                <w:sz w:val="22"/>
                <w:szCs w:val="22"/>
                <w:lang w:val="ro-RO" w:eastAsia="ro-RO"/>
              </w:rPr>
            </w:pPr>
          </w:p>
        </w:tc>
        <w:tc>
          <w:tcPr>
            <w:tcW w:w="709" w:type="dxa"/>
          </w:tcPr>
          <w:p w:rsidR="009C290A" w:rsidRPr="00FA466C" w:rsidRDefault="009C290A" w:rsidP="00380E32">
            <w:pPr>
              <w:jc w:val="right"/>
              <w:rPr>
                <w:b/>
                <w:sz w:val="22"/>
                <w:szCs w:val="22"/>
                <w:lang w:val="ro-RO" w:eastAsia="ro-RO"/>
              </w:rPr>
            </w:pPr>
          </w:p>
        </w:tc>
        <w:tc>
          <w:tcPr>
            <w:tcW w:w="1161" w:type="dxa"/>
            <w:tcBorders>
              <w:right w:val="single" w:sz="4" w:space="0" w:color="auto"/>
            </w:tcBorders>
          </w:tcPr>
          <w:p w:rsidR="009C290A" w:rsidRPr="00FA466C" w:rsidRDefault="009C290A" w:rsidP="00380E32">
            <w:pPr>
              <w:jc w:val="right"/>
              <w:rPr>
                <w:b/>
                <w:sz w:val="22"/>
                <w:szCs w:val="22"/>
                <w:lang w:val="ro-RO" w:eastAsia="ro-RO"/>
              </w:rPr>
            </w:pPr>
            <w:r w:rsidRPr="00FA466C">
              <w:rPr>
                <w:b/>
                <w:sz w:val="22"/>
                <w:szCs w:val="22"/>
                <w:lang w:val="ro-RO" w:eastAsia="ro-RO"/>
              </w:rPr>
              <w:t>b)</w:t>
            </w:r>
          </w:p>
        </w:tc>
        <w:tc>
          <w:tcPr>
            <w:tcW w:w="4371" w:type="dxa"/>
            <w:gridSpan w:val="6"/>
            <w:tcBorders>
              <w:left w:val="single" w:sz="4" w:space="0" w:color="auto"/>
            </w:tcBorders>
          </w:tcPr>
          <w:p w:rsidR="009C290A" w:rsidRPr="00FA466C" w:rsidRDefault="009C290A" w:rsidP="00380E32">
            <w:pPr>
              <w:rPr>
                <w:b/>
                <w:sz w:val="22"/>
                <w:szCs w:val="22"/>
                <w:lang w:val="ro-RO" w:eastAsia="ro-RO"/>
              </w:rPr>
            </w:pPr>
            <w:r w:rsidRPr="00FA466C">
              <w:rPr>
                <w:b/>
                <w:sz w:val="22"/>
                <w:szCs w:val="22"/>
                <w:lang w:val="ro-RO" w:eastAsia="ro-RO"/>
              </w:rPr>
              <w:t>5.43</w:t>
            </w:r>
          </w:p>
        </w:tc>
      </w:tr>
      <w:tr w:rsidR="009C290A" w:rsidRPr="00FA466C" w:rsidTr="009B42B2">
        <w:trPr>
          <w:jc w:val="center"/>
        </w:trPr>
        <w:tc>
          <w:tcPr>
            <w:tcW w:w="851" w:type="dxa"/>
          </w:tcPr>
          <w:p w:rsidR="009C290A" w:rsidRPr="00FA466C" w:rsidRDefault="009C290A" w:rsidP="00380E32">
            <w:pPr>
              <w:jc w:val="right"/>
              <w:rPr>
                <w:b/>
                <w:sz w:val="22"/>
                <w:szCs w:val="22"/>
                <w:lang w:val="ro-RO" w:eastAsia="ro-RO"/>
              </w:rPr>
            </w:pPr>
          </w:p>
        </w:tc>
        <w:tc>
          <w:tcPr>
            <w:tcW w:w="283" w:type="dxa"/>
          </w:tcPr>
          <w:p w:rsidR="009C290A" w:rsidRPr="00FA466C" w:rsidRDefault="009C290A" w:rsidP="00380E32">
            <w:pPr>
              <w:jc w:val="right"/>
              <w:rPr>
                <w:b/>
                <w:sz w:val="22"/>
                <w:szCs w:val="22"/>
                <w:lang w:val="ro-RO" w:eastAsia="ro-RO"/>
              </w:rPr>
            </w:pPr>
          </w:p>
        </w:tc>
        <w:tc>
          <w:tcPr>
            <w:tcW w:w="851" w:type="dxa"/>
          </w:tcPr>
          <w:p w:rsidR="009C290A" w:rsidRPr="00FA466C" w:rsidRDefault="009C290A" w:rsidP="00380E32">
            <w:pPr>
              <w:jc w:val="right"/>
              <w:rPr>
                <w:b/>
                <w:sz w:val="22"/>
                <w:szCs w:val="22"/>
                <w:lang w:val="ro-RO" w:eastAsia="ro-RO"/>
              </w:rPr>
            </w:pPr>
          </w:p>
        </w:tc>
        <w:tc>
          <w:tcPr>
            <w:tcW w:w="283" w:type="dxa"/>
          </w:tcPr>
          <w:p w:rsidR="009C290A" w:rsidRPr="00FA466C" w:rsidRDefault="009C290A" w:rsidP="00380E32">
            <w:pPr>
              <w:jc w:val="right"/>
              <w:rPr>
                <w:b/>
                <w:sz w:val="22"/>
                <w:szCs w:val="22"/>
                <w:lang w:val="ro-RO" w:eastAsia="ro-RO"/>
              </w:rPr>
            </w:pPr>
          </w:p>
        </w:tc>
        <w:tc>
          <w:tcPr>
            <w:tcW w:w="709" w:type="dxa"/>
          </w:tcPr>
          <w:p w:rsidR="009C290A" w:rsidRPr="00FA466C" w:rsidRDefault="009C290A" w:rsidP="00380E32">
            <w:pPr>
              <w:jc w:val="right"/>
              <w:rPr>
                <w:b/>
                <w:sz w:val="22"/>
                <w:szCs w:val="22"/>
                <w:lang w:val="ro-RO" w:eastAsia="ro-RO"/>
              </w:rPr>
            </w:pPr>
          </w:p>
        </w:tc>
        <w:tc>
          <w:tcPr>
            <w:tcW w:w="1161" w:type="dxa"/>
            <w:tcBorders>
              <w:right w:val="single" w:sz="4" w:space="0" w:color="auto"/>
            </w:tcBorders>
          </w:tcPr>
          <w:p w:rsidR="009C290A" w:rsidRPr="00FA466C" w:rsidRDefault="009C290A" w:rsidP="00380E32">
            <w:pPr>
              <w:jc w:val="right"/>
              <w:rPr>
                <w:b/>
                <w:sz w:val="22"/>
                <w:szCs w:val="22"/>
                <w:lang w:val="ro-RO" w:eastAsia="ro-RO"/>
              </w:rPr>
            </w:pPr>
          </w:p>
        </w:tc>
        <w:tc>
          <w:tcPr>
            <w:tcW w:w="4371" w:type="dxa"/>
            <w:gridSpan w:val="6"/>
            <w:tcBorders>
              <w:left w:val="single" w:sz="4" w:space="0" w:color="auto"/>
            </w:tcBorders>
          </w:tcPr>
          <w:p w:rsidR="009C290A" w:rsidRPr="00FA466C" w:rsidRDefault="009C290A" w:rsidP="00380E32">
            <w:pPr>
              <w:rPr>
                <w:b/>
                <w:sz w:val="22"/>
                <w:szCs w:val="22"/>
                <w:lang w:val="ro-RO" w:eastAsia="ro-RO"/>
              </w:rPr>
            </w:pPr>
          </w:p>
        </w:tc>
      </w:tr>
      <w:tr w:rsidR="009C290A" w:rsidRPr="00FA466C" w:rsidTr="009B42B2">
        <w:trPr>
          <w:jc w:val="center"/>
        </w:trPr>
        <w:tc>
          <w:tcPr>
            <w:tcW w:w="4138" w:type="dxa"/>
            <w:gridSpan w:val="6"/>
            <w:tcBorders>
              <w:right w:val="single" w:sz="4" w:space="0" w:color="auto"/>
            </w:tcBorders>
          </w:tcPr>
          <w:p w:rsidR="009C290A" w:rsidRPr="00FA466C" w:rsidRDefault="009C290A" w:rsidP="00380E32">
            <w:pPr>
              <w:rPr>
                <w:b/>
                <w:sz w:val="22"/>
                <w:szCs w:val="22"/>
                <w:lang w:val="ro-RO" w:eastAsia="ro-RO"/>
              </w:rPr>
            </w:pPr>
            <w:r w:rsidRPr="00FA466C">
              <w:rPr>
                <w:sz w:val="22"/>
                <w:szCs w:val="22"/>
                <w:lang w:val="ro-RO"/>
              </w:rPr>
              <w:t>Se citeşte de la tastatură</w:t>
            </w:r>
            <w:r w:rsidR="00782FA9">
              <w:rPr>
                <w:sz w:val="22"/>
                <w:szCs w:val="22"/>
                <w:lang w:val="ro-RO"/>
              </w:rPr>
              <w:t xml:space="preserve"> </w:t>
            </w:r>
            <w:r w:rsidRPr="00FA466C">
              <w:rPr>
                <w:b/>
                <w:sz w:val="22"/>
                <w:szCs w:val="22"/>
                <w:lang w:val="ro-RO"/>
              </w:rPr>
              <w:t>k=2</w:t>
            </w:r>
          </w:p>
        </w:tc>
        <w:tc>
          <w:tcPr>
            <w:tcW w:w="4371" w:type="dxa"/>
            <w:gridSpan w:val="6"/>
            <w:tcBorders>
              <w:left w:val="single" w:sz="4" w:space="0" w:color="auto"/>
            </w:tcBorders>
          </w:tcPr>
          <w:p w:rsidR="009C290A" w:rsidRPr="00FA466C" w:rsidRDefault="009C290A" w:rsidP="00380E32">
            <w:pPr>
              <w:rPr>
                <w:b/>
                <w:sz w:val="22"/>
                <w:szCs w:val="22"/>
                <w:lang w:val="ro-RO" w:eastAsia="ro-RO"/>
              </w:rPr>
            </w:pPr>
            <w:r w:rsidRPr="00FA466C">
              <w:rPr>
                <w:sz w:val="22"/>
                <w:szCs w:val="22"/>
                <w:lang w:val="ro-RO"/>
              </w:rPr>
              <w:t xml:space="preserve">Fişierul </w:t>
            </w:r>
            <w:r w:rsidRPr="00FA466C">
              <w:rPr>
                <w:b/>
                <w:sz w:val="22"/>
                <w:szCs w:val="22"/>
                <w:lang w:val="ro-RO"/>
              </w:rPr>
              <w:t xml:space="preserve">atestat.out </w:t>
            </w:r>
            <w:r w:rsidRPr="00FA466C">
              <w:rPr>
                <w:sz w:val="22"/>
                <w:szCs w:val="22"/>
                <w:lang w:val="ro-RO"/>
              </w:rPr>
              <w:t>conţine:</w:t>
            </w:r>
          </w:p>
        </w:tc>
      </w:tr>
      <w:tr w:rsidR="009C290A" w:rsidRPr="00FA466C" w:rsidTr="009B42B2">
        <w:trPr>
          <w:jc w:val="center"/>
        </w:trPr>
        <w:tc>
          <w:tcPr>
            <w:tcW w:w="851" w:type="dxa"/>
          </w:tcPr>
          <w:p w:rsidR="009C290A" w:rsidRPr="00FA466C" w:rsidRDefault="009C290A" w:rsidP="00380E32">
            <w:pPr>
              <w:jc w:val="right"/>
              <w:rPr>
                <w:b/>
                <w:sz w:val="22"/>
                <w:szCs w:val="22"/>
                <w:lang w:val="ro-RO" w:eastAsia="ro-RO"/>
              </w:rPr>
            </w:pPr>
          </w:p>
        </w:tc>
        <w:tc>
          <w:tcPr>
            <w:tcW w:w="283" w:type="dxa"/>
          </w:tcPr>
          <w:p w:rsidR="009C290A" w:rsidRPr="00FA466C" w:rsidRDefault="009C290A" w:rsidP="00380E32">
            <w:pPr>
              <w:jc w:val="right"/>
              <w:rPr>
                <w:b/>
                <w:sz w:val="22"/>
                <w:szCs w:val="22"/>
                <w:lang w:val="ro-RO" w:eastAsia="ro-RO"/>
              </w:rPr>
            </w:pPr>
          </w:p>
        </w:tc>
        <w:tc>
          <w:tcPr>
            <w:tcW w:w="851" w:type="dxa"/>
          </w:tcPr>
          <w:p w:rsidR="009C290A" w:rsidRPr="00FA466C" w:rsidRDefault="009C290A" w:rsidP="00380E32">
            <w:pPr>
              <w:jc w:val="right"/>
              <w:rPr>
                <w:b/>
                <w:sz w:val="22"/>
                <w:szCs w:val="22"/>
                <w:lang w:val="ro-RO" w:eastAsia="ro-RO"/>
              </w:rPr>
            </w:pPr>
          </w:p>
        </w:tc>
        <w:tc>
          <w:tcPr>
            <w:tcW w:w="283" w:type="dxa"/>
          </w:tcPr>
          <w:p w:rsidR="009C290A" w:rsidRPr="00FA466C" w:rsidRDefault="009C290A" w:rsidP="00380E32">
            <w:pPr>
              <w:jc w:val="right"/>
              <w:rPr>
                <w:b/>
                <w:sz w:val="22"/>
                <w:szCs w:val="22"/>
                <w:lang w:val="ro-RO" w:eastAsia="ro-RO"/>
              </w:rPr>
            </w:pPr>
          </w:p>
        </w:tc>
        <w:tc>
          <w:tcPr>
            <w:tcW w:w="709" w:type="dxa"/>
          </w:tcPr>
          <w:p w:rsidR="009C290A" w:rsidRPr="00FA466C" w:rsidRDefault="009C290A" w:rsidP="00380E32">
            <w:pPr>
              <w:jc w:val="right"/>
              <w:rPr>
                <w:b/>
                <w:sz w:val="22"/>
                <w:szCs w:val="22"/>
                <w:lang w:val="ro-RO" w:eastAsia="ro-RO"/>
              </w:rPr>
            </w:pPr>
          </w:p>
        </w:tc>
        <w:tc>
          <w:tcPr>
            <w:tcW w:w="1161" w:type="dxa"/>
            <w:tcBorders>
              <w:right w:val="single" w:sz="4" w:space="0" w:color="auto"/>
            </w:tcBorders>
          </w:tcPr>
          <w:p w:rsidR="009C290A" w:rsidRPr="00FA466C" w:rsidRDefault="009C290A" w:rsidP="00380E32">
            <w:pPr>
              <w:jc w:val="right"/>
              <w:rPr>
                <w:b/>
                <w:sz w:val="22"/>
                <w:szCs w:val="22"/>
                <w:lang w:val="ro-RO" w:eastAsia="ro-RO"/>
              </w:rPr>
            </w:pPr>
            <w:r w:rsidRPr="00FA466C">
              <w:rPr>
                <w:b/>
                <w:sz w:val="22"/>
                <w:szCs w:val="22"/>
                <w:lang w:val="ro-RO" w:eastAsia="ro-RO"/>
              </w:rPr>
              <w:t>c)</w:t>
            </w:r>
          </w:p>
        </w:tc>
        <w:tc>
          <w:tcPr>
            <w:tcW w:w="4371" w:type="dxa"/>
            <w:gridSpan w:val="6"/>
            <w:tcBorders>
              <w:left w:val="single" w:sz="4" w:space="0" w:color="auto"/>
            </w:tcBorders>
          </w:tcPr>
          <w:p w:rsidR="009C290A" w:rsidRPr="00FA466C" w:rsidRDefault="009C290A" w:rsidP="00380E32">
            <w:pPr>
              <w:rPr>
                <w:b/>
                <w:sz w:val="22"/>
                <w:szCs w:val="22"/>
                <w:lang w:val="ro-RO" w:eastAsia="ro-RO"/>
              </w:rPr>
            </w:pPr>
            <w:r w:rsidRPr="00FA466C">
              <w:rPr>
                <w:b/>
                <w:sz w:val="22"/>
                <w:szCs w:val="22"/>
                <w:lang w:val="ro-RO" w:eastAsia="ro-RO"/>
              </w:rPr>
              <w:t>20.7</w:t>
            </w:r>
          </w:p>
        </w:tc>
      </w:tr>
    </w:tbl>
    <w:p w:rsidR="009C290A" w:rsidRPr="00FA466C" w:rsidRDefault="009C290A" w:rsidP="00380E32">
      <w:pPr>
        <w:ind w:left="360"/>
        <w:jc w:val="both"/>
        <w:rPr>
          <w:sz w:val="22"/>
          <w:szCs w:val="22"/>
          <w:lang w:val="ro-RO"/>
        </w:rPr>
      </w:pPr>
    </w:p>
    <w:p w:rsidR="00941F19" w:rsidRPr="00FA466C" w:rsidRDefault="00941F19" w:rsidP="00380E32">
      <w:pPr>
        <w:pStyle w:val="Titlu"/>
        <w:jc w:val="both"/>
        <w:rPr>
          <w:sz w:val="22"/>
          <w:szCs w:val="22"/>
          <w:lang w:val="ro-RO"/>
        </w:rPr>
      </w:pPr>
    </w:p>
    <w:p w:rsidR="009C290A" w:rsidRPr="001C70E6" w:rsidRDefault="009C290A" w:rsidP="001C70E6">
      <w:pPr>
        <w:pBdr>
          <w:top w:val="single" w:sz="12" w:space="1" w:color="auto"/>
        </w:pBdr>
        <w:autoSpaceDE w:val="0"/>
        <w:autoSpaceDN w:val="0"/>
        <w:adjustRightInd w:val="0"/>
        <w:jc w:val="both"/>
        <w:rPr>
          <w:b/>
          <w:bCs/>
          <w:i/>
          <w:iCs/>
          <w:sz w:val="22"/>
          <w:szCs w:val="22"/>
          <w:lang w:val="ro-RO"/>
        </w:rPr>
      </w:pPr>
      <w:r w:rsidRPr="001C70E6">
        <w:rPr>
          <w:b/>
          <w:bCs/>
          <w:i/>
          <w:iCs/>
          <w:sz w:val="22"/>
          <w:szCs w:val="22"/>
          <w:lang w:val="ro-RO"/>
        </w:rPr>
        <w:t>Subiectul nr. 18</w:t>
      </w:r>
    </w:p>
    <w:p w:rsidR="001C70E6" w:rsidRDefault="001C70E6" w:rsidP="001C70E6">
      <w:pPr>
        <w:jc w:val="both"/>
        <w:rPr>
          <w:sz w:val="22"/>
          <w:szCs w:val="22"/>
          <w:lang w:val="ro-RO"/>
        </w:rPr>
      </w:pPr>
    </w:p>
    <w:p w:rsidR="00705695" w:rsidRPr="00FA466C" w:rsidRDefault="00705695" w:rsidP="001C70E6">
      <w:pPr>
        <w:jc w:val="both"/>
        <w:rPr>
          <w:b/>
          <w:bCs/>
          <w:sz w:val="22"/>
          <w:szCs w:val="22"/>
          <w:lang w:val="ro-RO"/>
        </w:rPr>
      </w:pPr>
      <w:r w:rsidRPr="00FA466C">
        <w:rPr>
          <w:sz w:val="22"/>
          <w:szCs w:val="22"/>
          <w:lang w:val="ro-RO"/>
        </w:rPr>
        <w:t xml:space="preserve">Fişierul </w:t>
      </w:r>
      <w:r w:rsidRPr="00FA466C">
        <w:rPr>
          <w:b/>
          <w:sz w:val="22"/>
          <w:szCs w:val="22"/>
          <w:lang w:val="ro-RO"/>
        </w:rPr>
        <w:t>atestat.in</w:t>
      </w:r>
      <w:r w:rsidRPr="00FA466C">
        <w:rPr>
          <w:sz w:val="22"/>
          <w:szCs w:val="22"/>
          <w:lang w:val="ro-RO"/>
        </w:rPr>
        <w:t xml:space="preserve"> conţine o singură linie pe care se află scris un text format din cel mult </w:t>
      </w:r>
      <w:r w:rsidRPr="00FA466C">
        <w:rPr>
          <w:b/>
          <w:sz w:val="22"/>
          <w:szCs w:val="22"/>
          <w:lang w:val="ro-RO"/>
        </w:rPr>
        <w:t>70</w:t>
      </w:r>
      <w:r w:rsidRPr="00FA466C">
        <w:rPr>
          <w:sz w:val="22"/>
          <w:szCs w:val="22"/>
          <w:lang w:val="ro-RO"/>
        </w:rPr>
        <w:t xml:space="preserve"> de caractere care conţine cuvinte separate de un spaţiu. Fiecare cuvânt este format din litere mari sau mici ale alfabetului limbii engleze, sau din cifre. Primul şi ultimul caracter ale textului sunt diferite de caracterul spaţiu.</w:t>
      </w:r>
    </w:p>
    <w:p w:rsidR="001C70E6" w:rsidRPr="00FA466C" w:rsidRDefault="001C70E6" w:rsidP="001C70E6">
      <w:pPr>
        <w:jc w:val="both"/>
        <w:rPr>
          <w:sz w:val="22"/>
          <w:szCs w:val="22"/>
          <w:lang w:val="ro-RO"/>
        </w:rPr>
      </w:pPr>
      <w:r w:rsidRPr="00FA466C">
        <w:rPr>
          <w:sz w:val="22"/>
          <w:szCs w:val="22"/>
          <w:lang w:val="ro-RO"/>
        </w:rPr>
        <w:t>Să se scrie un program</w:t>
      </w:r>
      <w:r>
        <w:rPr>
          <w:sz w:val="22"/>
          <w:szCs w:val="22"/>
          <w:lang w:val="ro-RO"/>
        </w:rPr>
        <w:t xml:space="preserve"> </w:t>
      </w:r>
      <w:r w:rsidRPr="00FA466C">
        <w:rPr>
          <w:sz w:val="22"/>
          <w:szCs w:val="22"/>
          <w:lang w:val="ro-RO"/>
        </w:rPr>
        <w:t>care:</w:t>
      </w:r>
    </w:p>
    <w:p w:rsidR="009C290A" w:rsidRPr="00FA466C" w:rsidRDefault="009C290A" w:rsidP="001C70E6">
      <w:pPr>
        <w:numPr>
          <w:ilvl w:val="0"/>
          <w:numId w:val="34"/>
        </w:numPr>
        <w:tabs>
          <w:tab w:val="clear" w:pos="720"/>
          <w:tab w:val="num" w:pos="284"/>
        </w:tabs>
        <w:ind w:left="284" w:hanging="284"/>
        <w:jc w:val="both"/>
        <w:rPr>
          <w:sz w:val="22"/>
          <w:szCs w:val="22"/>
          <w:lang w:val="ro-RO"/>
        </w:rPr>
      </w:pPr>
      <w:r w:rsidRPr="00FA466C">
        <w:rPr>
          <w:sz w:val="22"/>
          <w:szCs w:val="22"/>
          <w:lang w:val="ro-RO"/>
        </w:rPr>
        <w:t>să afişeze</w:t>
      </w:r>
      <w:r w:rsidR="00782FA9">
        <w:rPr>
          <w:sz w:val="22"/>
          <w:szCs w:val="22"/>
          <w:lang w:val="ro-RO"/>
        </w:rPr>
        <w:t xml:space="preserve"> </w:t>
      </w:r>
      <w:r w:rsidRPr="00FA466C">
        <w:rPr>
          <w:sz w:val="22"/>
          <w:szCs w:val="22"/>
          <w:lang w:val="ro-RO"/>
        </w:rPr>
        <w:t>textul pe o singură linie a ecranului, numai cu litere mari;</w:t>
      </w:r>
    </w:p>
    <w:p w:rsidR="009C290A" w:rsidRPr="00FA466C" w:rsidRDefault="009C290A" w:rsidP="001C70E6">
      <w:pPr>
        <w:numPr>
          <w:ilvl w:val="0"/>
          <w:numId w:val="34"/>
        </w:numPr>
        <w:tabs>
          <w:tab w:val="clear" w:pos="720"/>
          <w:tab w:val="num" w:pos="284"/>
        </w:tabs>
        <w:ind w:left="284" w:hanging="284"/>
        <w:jc w:val="both"/>
        <w:rPr>
          <w:sz w:val="22"/>
          <w:szCs w:val="22"/>
          <w:lang w:val="ro-RO"/>
        </w:rPr>
      </w:pPr>
      <w:r w:rsidRPr="00FA466C">
        <w:rPr>
          <w:sz w:val="22"/>
          <w:szCs w:val="22"/>
          <w:lang w:val="ro-RO"/>
        </w:rPr>
        <w:t>să afişeze pe următoarea linie a ecranului numărul de consoane din text;</w:t>
      </w:r>
    </w:p>
    <w:p w:rsidR="009C290A" w:rsidRPr="00FA466C" w:rsidRDefault="009C290A" w:rsidP="001C70E6">
      <w:pPr>
        <w:numPr>
          <w:ilvl w:val="0"/>
          <w:numId w:val="34"/>
        </w:numPr>
        <w:tabs>
          <w:tab w:val="clear" w:pos="720"/>
          <w:tab w:val="num" w:pos="284"/>
        </w:tabs>
        <w:ind w:left="284" w:hanging="284"/>
        <w:jc w:val="both"/>
        <w:rPr>
          <w:sz w:val="22"/>
          <w:szCs w:val="22"/>
          <w:lang w:val="ro-RO"/>
        </w:rPr>
      </w:pPr>
      <w:r w:rsidRPr="00FA466C">
        <w:rPr>
          <w:sz w:val="22"/>
          <w:szCs w:val="22"/>
          <w:lang w:val="ro-RO"/>
        </w:rPr>
        <w:t xml:space="preserve">să scrie în fişierul </w:t>
      </w:r>
      <w:r w:rsidRPr="00FA466C">
        <w:rPr>
          <w:b/>
          <w:sz w:val="22"/>
          <w:szCs w:val="22"/>
          <w:lang w:val="ro-RO"/>
        </w:rPr>
        <w:t>atestat.out</w:t>
      </w:r>
      <w:r w:rsidRPr="00FA466C">
        <w:rPr>
          <w:sz w:val="22"/>
          <w:szCs w:val="22"/>
          <w:lang w:val="ro-RO"/>
        </w:rPr>
        <w:t xml:space="preserve"> numărul cuvintelor din text.</w:t>
      </w:r>
    </w:p>
    <w:p w:rsidR="009C290A" w:rsidRPr="00FA466C" w:rsidRDefault="009C290A" w:rsidP="001C70E6">
      <w:pPr>
        <w:jc w:val="both"/>
        <w:rPr>
          <w:sz w:val="22"/>
          <w:szCs w:val="22"/>
          <w:lang w:val="ro-RO"/>
        </w:rPr>
      </w:pPr>
      <w:r w:rsidRPr="00FA466C">
        <w:rPr>
          <w:b/>
          <w:sz w:val="22"/>
          <w:szCs w:val="22"/>
          <w:lang w:val="ro-RO"/>
        </w:rPr>
        <w:t>Notă:</w:t>
      </w:r>
      <w:r w:rsidRPr="00FA466C">
        <w:rPr>
          <w:sz w:val="22"/>
          <w:szCs w:val="22"/>
          <w:lang w:val="ro-RO"/>
        </w:rPr>
        <w:t xml:space="preserve"> Programul va conţine cel puţin un subprogram definit de utilizator.</w:t>
      </w:r>
      <w:r w:rsidR="00782FA9">
        <w:rPr>
          <w:sz w:val="22"/>
          <w:szCs w:val="22"/>
          <w:lang w:val="ro-RO"/>
        </w:rPr>
        <w:t xml:space="preserve"> </w:t>
      </w:r>
    </w:p>
    <w:p w:rsidR="001C70E6" w:rsidRDefault="001C70E6" w:rsidP="00380E32">
      <w:pPr>
        <w:jc w:val="both"/>
        <w:rPr>
          <w:b/>
          <w:sz w:val="22"/>
          <w:szCs w:val="22"/>
          <w:lang w:val="ro-RO"/>
        </w:rPr>
      </w:pPr>
    </w:p>
    <w:p w:rsidR="009C290A" w:rsidRPr="00FA466C" w:rsidRDefault="009C290A" w:rsidP="00380E32">
      <w:pPr>
        <w:jc w:val="both"/>
        <w:rPr>
          <w:sz w:val="22"/>
          <w:szCs w:val="22"/>
          <w:lang w:val="ro-RO"/>
        </w:rPr>
      </w:pPr>
      <w:r w:rsidRPr="00FA466C">
        <w:rPr>
          <w:b/>
          <w:sz w:val="22"/>
          <w:szCs w:val="22"/>
          <w:lang w:val="ro-RO"/>
        </w:rPr>
        <w:t>Exemplu</w:t>
      </w:r>
      <w:r w:rsidRPr="00FA466C">
        <w:rPr>
          <w:sz w:val="22"/>
          <w:szCs w:val="22"/>
          <w:lang w:val="ro-RO"/>
        </w:rPr>
        <w:t xml:space="preserve">: </w:t>
      </w:r>
    </w:p>
    <w:tbl>
      <w:tblPr>
        <w:tblW w:w="0" w:type="auto"/>
        <w:jc w:val="center"/>
        <w:tblBorders>
          <w:insideH w:val="single" w:sz="4" w:space="0" w:color="auto"/>
          <w:insideV w:val="single" w:sz="4" w:space="0" w:color="auto"/>
        </w:tblBorders>
        <w:tblLook w:val="01E0" w:firstRow="1" w:lastRow="1" w:firstColumn="1" w:lastColumn="1" w:noHBand="0" w:noVBand="0"/>
      </w:tblPr>
      <w:tblGrid>
        <w:gridCol w:w="1615"/>
        <w:gridCol w:w="6948"/>
      </w:tblGrid>
      <w:tr w:rsidR="009C290A" w:rsidRPr="00FA466C" w:rsidTr="009B42B2">
        <w:trPr>
          <w:jc w:val="center"/>
        </w:trPr>
        <w:tc>
          <w:tcPr>
            <w:tcW w:w="1615" w:type="dxa"/>
          </w:tcPr>
          <w:p w:rsidR="009C290A" w:rsidRPr="00FA466C" w:rsidRDefault="009C290A" w:rsidP="00380E32">
            <w:pPr>
              <w:jc w:val="both"/>
              <w:rPr>
                <w:sz w:val="22"/>
                <w:szCs w:val="22"/>
                <w:lang w:val="ro-RO"/>
              </w:rPr>
            </w:pPr>
            <w:r w:rsidRPr="00FA466C">
              <w:rPr>
                <w:b/>
                <w:sz w:val="22"/>
                <w:szCs w:val="22"/>
                <w:lang w:val="ro-RO"/>
              </w:rPr>
              <w:t>atestat.in</w:t>
            </w:r>
          </w:p>
        </w:tc>
        <w:tc>
          <w:tcPr>
            <w:tcW w:w="6948" w:type="dxa"/>
          </w:tcPr>
          <w:p w:rsidR="009C290A" w:rsidRPr="00FA466C" w:rsidRDefault="009C290A" w:rsidP="00380E32">
            <w:pPr>
              <w:jc w:val="both"/>
              <w:rPr>
                <w:b/>
                <w:sz w:val="22"/>
                <w:szCs w:val="22"/>
                <w:lang w:val="ro-RO"/>
              </w:rPr>
            </w:pPr>
            <w:r w:rsidRPr="00FA466C">
              <w:rPr>
                <w:b/>
                <w:bCs/>
                <w:sz w:val="22"/>
                <w:szCs w:val="22"/>
                <w:lang w:val="ro-RO" w:eastAsia="ro-RO"/>
              </w:rPr>
              <w:t>Creierul calculatorului este microprocesorul</w:t>
            </w:r>
          </w:p>
        </w:tc>
      </w:tr>
      <w:tr w:rsidR="009C290A" w:rsidRPr="00FA466C" w:rsidTr="009B42B2">
        <w:trPr>
          <w:jc w:val="center"/>
        </w:trPr>
        <w:tc>
          <w:tcPr>
            <w:tcW w:w="1615" w:type="dxa"/>
            <w:vMerge w:val="restart"/>
          </w:tcPr>
          <w:p w:rsidR="009C290A" w:rsidRPr="00FA466C" w:rsidRDefault="009C290A" w:rsidP="00380E32">
            <w:pPr>
              <w:jc w:val="both"/>
              <w:rPr>
                <w:sz w:val="22"/>
                <w:szCs w:val="22"/>
                <w:lang w:val="ro-RO"/>
              </w:rPr>
            </w:pPr>
            <w:r w:rsidRPr="00FA466C">
              <w:rPr>
                <w:sz w:val="22"/>
                <w:szCs w:val="22"/>
                <w:lang w:val="ro-RO"/>
              </w:rPr>
              <w:t>Date de ieşire:</w:t>
            </w:r>
          </w:p>
          <w:p w:rsidR="009C290A" w:rsidRPr="00FA466C" w:rsidRDefault="009C290A" w:rsidP="00380E32">
            <w:pPr>
              <w:jc w:val="both"/>
              <w:rPr>
                <w:b/>
                <w:sz w:val="22"/>
                <w:szCs w:val="22"/>
                <w:lang w:val="ro-RO"/>
              </w:rPr>
            </w:pPr>
            <w:r w:rsidRPr="00FA466C">
              <w:rPr>
                <w:b/>
                <w:sz w:val="22"/>
                <w:szCs w:val="22"/>
                <w:lang w:val="ro-RO"/>
              </w:rPr>
              <w:t xml:space="preserve">- </w:t>
            </w:r>
            <w:r w:rsidRPr="00FA466C">
              <w:rPr>
                <w:sz w:val="22"/>
                <w:szCs w:val="22"/>
                <w:lang w:val="ro-RO"/>
              </w:rPr>
              <w:t>pe ecran :</w:t>
            </w:r>
          </w:p>
          <w:p w:rsidR="009C290A" w:rsidRPr="00FA466C" w:rsidRDefault="009C290A" w:rsidP="00380E32">
            <w:pPr>
              <w:jc w:val="both"/>
              <w:rPr>
                <w:sz w:val="22"/>
                <w:szCs w:val="22"/>
                <w:lang w:val="ro-RO"/>
              </w:rPr>
            </w:pPr>
            <w:r w:rsidRPr="00FA466C">
              <w:rPr>
                <w:b/>
                <w:sz w:val="22"/>
                <w:szCs w:val="22"/>
                <w:lang w:val="ro-RO"/>
              </w:rPr>
              <w:t>- atestat.out</w:t>
            </w:r>
          </w:p>
        </w:tc>
        <w:tc>
          <w:tcPr>
            <w:tcW w:w="6948" w:type="dxa"/>
          </w:tcPr>
          <w:p w:rsidR="009C290A" w:rsidRPr="00FA466C" w:rsidRDefault="009C290A" w:rsidP="00380E32">
            <w:pPr>
              <w:pStyle w:val="Textsimplu"/>
              <w:rPr>
                <w:rFonts w:ascii="Times New Roman" w:hAnsi="Times New Roman" w:cs="Times New Roman"/>
                <w:b/>
                <w:w w:val="90"/>
                <w:sz w:val="22"/>
                <w:szCs w:val="22"/>
                <w:lang w:val="ro-RO" w:eastAsia="ro-RO"/>
              </w:rPr>
            </w:pPr>
            <w:r w:rsidRPr="00FA466C">
              <w:rPr>
                <w:rFonts w:ascii="Times New Roman" w:hAnsi="Times New Roman" w:cs="Times New Roman"/>
                <w:b/>
                <w:w w:val="90"/>
                <w:sz w:val="22"/>
                <w:szCs w:val="22"/>
                <w:lang w:val="ro-RO" w:eastAsia="ro-RO"/>
              </w:rPr>
              <w:t xml:space="preserve">a) </w:t>
            </w:r>
            <w:r w:rsidRPr="00FA466C">
              <w:rPr>
                <w:rFonts w:ascii="Times New Roman" w:hAnsi="Times New Roman" w:cs="Times New Roman"/>
                <w:b/>
                <w:sz w:val="22"/>
                <w:szCs w:val="22"/>
                <w:lang w:val="ro-RO" w:eastAsia="ro-RO"/>
              </w:rPr>
              <w:t>CREIERUL CALCULATORULUI ESTE MICROPROCESORUL</w:t>
            </w:r>
          </w:p>
          <w:p w:rsidR="009C290A" w:rsidRPr="00FA466C" w:rsidRDefault="009C290A" w:rsidP="00380E32">
            <w:pPr>
              <w:pStyle w:val="Textsimplu"/>
              <w:rPr>
                <w:rFonts w:ascii="Times New Roman" w:hAnsi="Times New Roman" w:cs="Times New Roman"/>
                <w:b/>
                <w:sz w:val="22"/>
                <w:szCs w:val="22"/>
                <w:lang w:val="ro-RO" w:eastAsia="ro-RO"/>
              </w:rPr>
            </w:pPr>
            <w:r w:rsidRPr="00FA466C">
              <w:rPr>
                <w:rFonts w:ascii="Times New Roman" w:hAnsi="Times New Roman" w:cs="Times New Roman"/>
                <w:b/>
                <w:sz w:val="22"/>
                <w:szCs w:val="22"/>
                <w:lang w:val="ro-RO" w:eastAsia="ro-RO"/>
              </w:rPr>
              <w:t>b) 22</w:t>
            </w:r>
          </w:p>
        </w:tc>
      </w:tr>
      <w:tr w:rsidR="009C290A" w:rsidRPr="00FA466C" w:rsidTr="009B42B2">
        <w:trPr>
          <w:jc w:val="center"/>
        </w:trPr>
        <w:tc>
          <w:tcPr>
            <w:tcW w:w="1615" w:type="dxa"/>
            <w:vMerge/>
          </w:tcPr>
          <w:p w:rsidR="009C290A" w:rsidRPr="00FA466C" w:rsidRDefault="009C290A" w:rsidP="00380E32">
            <w:pPr>
              <w:jc w:val="both"/>
              <w:rPr>
                <w:sz w:val="22"/>
                <w:szCs w:val="22"/>
                <w:lang w:val="ro-RO"/>
              </w:rPr>
            </w:pPr>
          </w:p>
        </w:tc>
        <w:tc>
          <w:tcPr>
            <w:tcW w:w="6948" w:type="dxa"/>
          </w:tcPr>
          <w:p w:rsidR="009C290A" w:rsidRPr="00FA466C" w:rsidRDefault="009C290A" w:rsidP="00380E32">
            <w:pPr>
              <w:jc w:val="both"/>
              <w:rPr>
                <w:b/>
                <w:sz w:val="22"/>
                <w:szCs w:val="22"/>
                <w:lang w:val="ro-RO"/>
              </w:rPr>
            </w:pPr>
            <w:r w:rsidRPr="00FA466C">
              <w:rPr>
                <w:b/>
                <w:sz w:val="22"/>
                <w:szCs w:val="22"/>
                <w:lang w:val="ro-RO" w:eastAsia="ro-RO"/>
              </w:rPr>
              <w:t>c) 4</w:t>
            </w:r>
          </w:p>
        </w:tc>
      </w:tr>
    </w:tbl>
    <w:p w:rsidR="009C290A" w:rsidRPr="00FA466C" w:rsidRDefault="009C290A" w:rsidP="00380E32">
      <w:pPr>
        <w:jc w:val="both"/>
        <w:rPr>
          <w:sz w:val="22"/>
          <w:szCs w:val="22"/>
          <w:lang w:val="ro-RO"/>
        </w:rPr>
      </w:pPr>
    </w:p>
    <w:p w:rsidR="009C290A" w:rsidRPr="001C70E6" w:rsidRDefault="00200AEE" w:rsidP="001C70E6">
      <w:pPr>
        <w:pBdr>
          <w:top w:val="single" w:sz="12" w:space="1" w:color="auto"/>
        </w:pBdr>
        <w:autoSpaceDE w:val="0"/>
        <w:autoSpaceDN w:val="0"/>
        <w:adjustRightInd w:val="0"/>
        <w:jc w:val="both"/>
        <w:rPr>
          <w:b/>
          <w:bCs/>
          <w:i/>
          <w:iCs/>
          <w:sz w:val="22"/>
          <w:szCs w:val="22"/>
          <w:lang w:val="ro-RO"/>
        </w:rPr>
      </w:pPr>
      <w:r>
        <w:rPr>
          <w:b/>
          <w:bCs/>
          <w:i/>
          <w:iCs/>
          <w:sz w:val="22"/>
          <w:szCs w:val="22"/>
          <w:lang w:val="ro-RO"/>
        </w:rPr>
        <w:br w:type="page"/>
      </w:r>
      <w:r w:rsidR="009C290A" w:rsidRPr="001C70E6">
        <w:rPr>
          <w:b/>
          <w:bCs/>
          <w:i/>
          <w:iCs/>
          <w:sz w:val="22"/>
          <w:szCs w:val="22"/>
          <w:lang w:val="ro-RO"/>
        </w:rPr>
        <w:lastRenderedPageBreak/>
        <w:t>Subiectul nr. 19</w:t>
      </w:r>
    </w:p>
    <w:p w:rsidR="001C70E6" w:rsidRDefault="001C70E6" w:rsidP="001C70E6">
      <w:pPr>
        <w:jc w:val="both"/>
        <w:rPr>
          <w:sz w:val="22"/>
          <w:szCs w:val="22"/>
          <w:lang w:val="ro-RO"/>
        </w:rPr>
      </w:pPr>
    </w:p>
    <w:p w:rsidR="00705695" w:rsidRPr="00FA466C" w:rsidRDefault="00705695" w:rsidP="001C70E6">
      <w:pPr>
        <w:jc w:val="both"/>
        <w:rPr>
          <w:b/>
          <w:bCs/>
          <w:sz w:val="22"/>
          <w:szCs w:val="22"/>
          <w:lang w:val="ro-RO"/>
        </w:rPr>
      </w:pPr>
      <w:r w:rsidRPr="00FA466C">
        <w:rPr>
          <w:sz w:val="22"/>
          <w:szCs w:val="22"/>
          <w:lang w:val="ro-RO"/>
        </w:rPr>
        <w:t xml:space="preserve">Fişierul </w:t>
      </w:r>
      <w:r w:rsidRPr="00FA466C">
        <w:rPr>
          <w:b/>
          <w:sz w:val="22"/>
          <w:szCs w:val="22"/>
          <w:lang w:val="ro-RO"/>
        </w:rPr>
        <w:t>atestat.in</w:t>
      </w:r>
      <w:r w:rsidRPr="00FA466C">
        <w:rPr>
          <w:sz w:val="22"/>
          <w:szCs w:val="22"/>
          <w:lang w:val="ro-RO"/>
        </w:rPr>
        <w:t xml:space="preserve"> conţine o singură linie pe care se află scris un text format din cel mult </w:t>
      </w:r>
      <w:r w:rsidRPr="00FA466C">
        <w:rPr>
          <w:b/>
          <w:sz w:val="22"/>
          <w:szCs w:val="22"/>
          <w:lang w:val="ro-RO"/>
        </w:rPr>
        <w:t>70</w:t>
      </w:r>
      <w:r w:rsidRPr="00FA466C">
        <w:rPr>
          <w:sz w:val="22"/>
          <w:szCs w:val="22"/>
          <w:lang w:val="ro-RO"/>
        </w:rPr>
        <w:t xml:space="preserve"> de caractere care conţine cuvinte separate de un spaţiu. Fiecare cuvânt este format din litere mari sau mici ale alfabetului limbii engleze, sau din cifre. Primul şi ultimul caracter ale textului sunt diferite de caracterul spaţiu.</w:t>
      </w:r>
    </w:p>
    <w:p w:rsidR="001C70E6" w:rsidRPr="00FA466C" w:rsidRDefault="001C70E6" w:rsidP="001C70E6">
      <w:pPr>
        <w:jc w:val="both"/>
        <w:rPr>
          <w:sz w:val="22"/>
          <w:szCs w:val="22"/>
          <w:lang w:val="ro-RO"/>
        </w:rPr>
      </w:pPr>
      <w:r w:rsidRPr="00FA466C">
        <w:rPr>
          <w:sz w:val="22"/>
          <w:szCs w:val="22"/>
          <w:lang w:val="ro-RO"/>
        </w:rPr>
        <w:t>Să se scrie un program</w:t>
      </w:r>
      <w:r>
        <w:rPr>
          <w:sz w:val="22"/>
          <w:szCs w:val="22"/>
          <w:lang w:val="ro-RO"/>
        </w:rPr>
        <w:t xml:space="preserve"> </w:t>
      </w:r>
      <w:r w:rsidRPr="00FA466C">
        <w:rPr>
          <w:sz w:val="22"/>
          <w:szCs w:val="22"/>
          <w:lang w:val="ro-RO"/>
        </w:rPr>
        <w:t>care:</w:t>
      </w:r>
    </w:p>
    <w:p w:rsidR="009C290A" w:rsidRPr="00FA466C" w:rsidRDefault="009C290A" w:rsidP="001C70E6">
      <w:pPr>
        <w:numPr>
          <w:ilvl w:val="0"/>
          <w:numId w:val="33"/>
        </w:numPr>
        <w:tabs>
          <w:tab w:val="clear" w:pos="720"/>
          <w:tab w:val="num" w:pos="284"/>
        </w:tabs>
        <w:ind w:left="284" w:hanging="284"/>
        <w:jc w:val="both"/>
        <w:rPr>
          <w:sz w:val="22"/>
          <w:szCs w:val="22"/>
          <w:lang w:val="ro-RO"/>
        </w:rPr>
      </w:pPr>
      <w:r w:rsidRPr="00FA466C">
        <w:rPr>
          <w:sz w:val="22"/>
          <w:szCs w:val="22"/>
          <w:lang w:val="ro-RO"/>
        </w:rPr>
        <w:t>să afişeze textul pe o singură linie a ecranului, numai cu litere mari;</w:t>
      </w:r>
    </w:p>
    <w:p w:rsidR="009C290A" w:rsidRPr="00FA466C" w:rsidRDefault="009C290A" w:rsidP="001C70E6">
      <w:pPr>
        <w:numPr>
          <w:ilvl w:val="0"/>
          <w:numId w:val="33"/>
        </w:numPr>
        <w:tabs>
          <w:tab w:val="clear" w:pos="720"/>
          <w:tab w:val="num" w:pos="284"/>
        </w:tabs>
        <w:ind w:left="284" w:hanging="284"/>
        <w:jc w:val="both"/>
        <w:rPr>
          <w:sz w:val="22"/>
          <w:szCs w:val="22"/>
          <w:lang w:val="ro-RO"/>
        </w:rPr>
      </w:pPr>
      <w:r w:rsidRPr="00FA466C">
        <w:rPr>
          <w:sz w:val="22"/>
          <w:szCs w:val="22"/>
          <w:lang w:val="ro-RO"/>
        </w:rPr>
        <w:t>să afişeze pe următoarea linie a ecranului numărul de vocale din text;</w:t>
      </w:r>
    </w:p>
    <w:p w:rsidR="009C290A" w:rsidRPr="00FA466C" w:rsidRDefault="009C290A" w:rsidP="001C70E6">
      <w:pPr>
        <w:numPr>
          <w:ilvl w:val="0"/>
          <w:numId w:val="33"/>
        </w:numPr>
        <w:tabs>
          <w:tab w:val="clear" w:pos="720"/>
          <w:tab w:val="num" w:pos="284"/>
        </w:tabs>
        <w:ind w:left="284" w:hanging="284"/>
        <w:jc w:val="both"/>
        <w:rPr>
          <w:sz w:val="22"/>
          <w:szCs w:val="22"/>
          <w:lang w:val="ro-RO"/>
        </w:rPr>
      </w:pPr>
      <w:r w:rsidRPr="00FA466C">
        <w:rPr>
          <w:sz w:val="22"/>
          <w:szCs w:val="22"/>
          <w:lang w:val="ro-RO"/>
        </w:rPr>
        <w:t xml:space="preserve">să scrie în fişierul </w:t>
      </w:r>
      <w:r w:rsidRPr="00FA466C">
        <w:rPr>
          <w:b/>
          <w:sz w:val="22"/>
          <w:szCs w:val="22"/>
          <w:lang w:val="ro-RO"/>
        </w:rPr>
        <w:t>atestat.out</w:t>
      </w:r>
      <w:r w:rsidRPr="00FA466C">
        <w:rPr>
          <w:sz w:val="22"/>
          <w:szCs w:val="22"/>
          <w:lang w:val="ro-RO"/>
        </w:rPr>
        <w:t xml:space="preserve"> numărul de cuvinte din textul iniţial care au primul caracter </w:t>
      </w:r>
      <w:r w:rsidRPr="00FA466C">
        <w:rPr>
          <w:b/>
          <w:sz w:val="22"/>
          <w:szCs w:val="22"/>
          <w:lang w:val="ro-RO"/>
        </w:rPr>
        <w:t>’a’.</w:t>
      </w:r>
    </w:p>
    <w:p w:rsidR="009C290A" w:rsidRPr="00FA466C" w:rsidRDefault="009C290A" w:rsidP="001C70E6">
      <w:pPr>
        <w:jc w:val="both"/>
        <w:rPr>
          <w:sz w:val="22"/>
          <w:szCs w:val="22"/>
          <w:lang w:val="ro-RO"/>
        </w:rPr>
      </w:pPr>
      <w:r w:rsidRPr="00FA466C">
        <w:rPr>
          <w:b/>
          <w:sz w:val="22"/>
          <w:szCs w:val="22"/>
          <w:lang w:val="ro-RO"/>
        </w:rPr>
        <w:t>Notă:</w:t>
      </w:r>
      <w:r w:rsidRPr="00FA466C">
        <w:rPr>
          <w:sz w:val="22"/>
          <w:szCs w:val="22"/>
          <w:lang w:val="ro-RO"/>
        </w:rPr>
        <w:t xml:space="preserve"> Programul va conţine cel puţin un subprogram definit de utilizator.</w:t>
      </w:r>
      <w:r w:rsidR="00782FA9">
        <w:rPr>
          <w:sz w:val="22"/>
          <w:szCs w:val="22"/>
          <w:lang w:val="ro-RO"/>
        </w:rPr>
        <w:t xml:space="preserve"> </w:t>
      </w:r>
    </w:p>
    <w:p w:rsidR="001C70E6" w:rsidRDefault="001C70E6" w:rsidP="00380E32">
      <w:pPr>
        <w:rPr>
          <w:b/>
          <w:sz w:val="22"/>
          <w:szCs w:val="22"/>
          <w:lang w:val="ro-RO"/>
        </w:rPr>
      </w:pPr>
    </w:p>
    <w:p w:rsidR="009C290A" w:rsidRPr="00FA466C" w:rsidRDefault="009C290A" w:rsidP="00380E32">
      <w:pPr>
        <w:rPr>
          <w:b/>
          <w:sz w:val="22"/>
          <w:szCs w:val="22"/>
          <w:lang w:val="ro-RO"/>
        </w:rPr>
      </w:pPr>
      <w:r w:rsidRPr="00FA466C">
        <w:rPr>
          <w:b/>
          <w:sz w:val="22"/>
          <w:szCs w:val="22"/>
          <w:lang w:val="ro-RO"/>
        </w:rPr>
        <w:t>Exemplu:</w:t>
      </w:r>
    </w:p>
    <w:tbl>
      <w:tblPr>
        <w:tblW w:w="8754" w:type="dxa"/>
        <w:jc w:val="center"/>
        <w:tblLook w:val="01E0" w:firstRow="1" w:lastRow="1" w:firstColumn="1" w:lastColumn="1" w:noHBand="0" w:noVBand="0"/>
      </w:tblPr>
      <w:tblGrid>
        <w:gridCol w:w="3534"/>
        <w:gridCol w:w="5220"/>
      </w:tblGrid>
      <w:tr w:rsidR="009C290A" w:rsidRPr="00FA466C" w:rsidTr="004D7041">
        <w:trPr>
          <w:trHeight w:val="194"/>
          <w:jc w:val="center"/>
        </w:trPr>
        <w:tc>
          <w:tcPr>
            <w:tcW w:w="3534" w:type="dxa"/>
            <w:tcBorders>
              <w:bottom w:val="single" w:sz="4" w:space="0" w:color="auto"/>
              <w:right w:val="single" w:sz="4" w:space="0" w:color="auto"/>
            </w:tcBorders>
          </w:tcPr>
          <w:p w:rsidR="009C290A" w:rsidRPr="00FA466C" w:rsidRDefault="009C290A" w:rsidP="00380E32">
            <w:pPr>
              <w:rPr>
                <w:b/>
                <w:sz w:val="22"/>
                <w:szCs w:val="22"/>
                <w:lang w:val="ro-RO"/>
              </w:rPr>
            </w:pPr>
            <w:r w:rsidRPr="00FA466C">
              <w:rPr>
                <w:b/>
                <w:sz w:val="22"/>
                <w:szCs w:val="22"/>
                <w:lang w:val="ro-RO"/>
              </w:rPr>
              <w:t>atestat.in</w:t>
            </w:r>
          </w:p>
        </w:tc>
        <w:tc>
          <w:tcPr>
            <w:tcW w:w="5220" w:type="dxa"/>
            <w:tcBorders>
              <w:left w:val="single" w:sz="4" w:space="0" w:color="auto"/>
              <w:bottom w:val="single" w:sz="4" w:space="0" w:color="auto"/>
            </w:tcBorders>
          </w:tcPr>
          <w:p w:rsidR="009C290A" w:rsidRPr="00FA466C" w:rsidRDefault="009C290A" w:rsidP="00380E32">
            <w:pPr>
              <w:rPr>
                <w:b/>
                <w:sz w:val="22"/>
                <w:szCs w:val="22"/>
                <w:lang w:val="ro-RO"/>
              </w:rPr>
            </w:pPr>
            <w:r w:rsidRPr="00FA466C">
              <w:rPr>
                <w:b/>
                <w:sz w:val="22"/>
                <w:szCs w:val="22"/>
                <w:lang w:val="ro-RO"/>
              </w:rPr>
              <w:t>Date de ieşire:</w:t>
            </w:r>
          </w:p>
        </w:tc>
      </w:tr>
      <w:tr w:rsidR="009C290A" w:rsidRPr="00FA466C" w:rsidTr="004D7041">
        <w:trPr>
          <w:jc w:val="center"/>
        </w:trPr>
        <w:tc>
          <w:tcPr>
            <w:tcW w:w="3534" w:type="dxa"/>
            <w:tcBorders>
              <w:top w:val="single" w:sz="4" w:space="0" w:color="auto"/>
              <w:right w:val="single" w:sz="4" w:space="0" w:color="auto"/>
            </w:tcBorders>
          </w:tcPr>
          <w:p w:rsidR="009C290A" w:rsidRPr="00FA466C" w:rsidRDefault="009C290A" w:rsidP="00380E32">
            <w:pPr>
              <w:rPr>
                <w:b/>
                <w:sz w:val="22"/>
                <w:szCs w:val="22"/>
                <w:lang w:val="ro-RO"/>
              </w:rPr>
            </w:pPr>
            <w:r w:rsidRPr="00FA466C">
              <w:rPr>
                <w:b/>
                <w:sz w:val="22"/>
                <w:szCs w:val="22"/>
                <w:lang w:val="ro-RO"/>
              </w:rPr>
              <w:t>Se face sus aerisirea unui cojoc</w:t>
            </w:r>
          </w:p>
          <w:p w:rsidR="009C290A" w:rsidRPr="00FA466C" w:rsidRDefault="009C290A" w:rsidP="00380E32">
            <w:pPr>
              <w:rPr>
                <w:b/>
                <w:sz w:val="22"/>
                <w:szCs w:val="22"/>
                <w:lang w:val="ro-RO"/>
              </w:rPr>
            </w:pPr>
          </w:p>
          <w:p w:rsidR="009C290A" w:rsidRPr="00FA466C" w:rsidRDefault="009C290A" w:rsidP="00380E32">
            <w:pPr>
              <w:rPr>
                <w:b/>
                <w:sz w:val="22"/>
                <w:szCs w:val="22"/>
                <w:lang w:val="ro-RO"/>
              </w:rPr>
            </w:pPr>
          </w:p>
        </w:tc>
        <w:tc>
          <w:tcPr>
            <w:tcW w:w="5220" w:type="dxa"/>
            <w:tcBorders>
              <w:top w:val="single" w:sz="4" w:space="0" w:color="auto"/>
              <w:left w:val="single" w:sz="4" w:space="0" w:color="auto"/>
            </w:tcBorders>
          </w:tcPr>
          <w:p w:rsidR="009C290A" w:rsidRPr="00FA466C" w:rsidRDefault="009C290A" w:rsidP="00380E32">
            <w:pPr>
              <w:pStyle w:val="Textsimplu"/>
              <w:rPr>
                <w:rFonts w:ascii="Times New Roman" w:hAnsi="Times New Roman" w:cs="Times New Roman"/>
                <w:b/>
                <w:sz w:val="22"/>
                <w:szCs w:val="22"/>
                <w:lang w:val="ro-RO" w:eastAsia="ro-RO"/>
              </w:rPr>
            </w:pPr>
            <w:r w:rsidRPr="00FA466C">
              <w:rPr>
                <w:rFonts w:ascii="Times New Roman" w:hAnsi="Times New Roman" w:cs="Times New Roman"/>
                <w:b/>
                <w:sz w:val="22"/>
                <w:szCs w:val="22"/>
                <w:lang w:val="ro-RO" w:eastAsia="ro-RO"/>
              </w:rPr>
              <w:t>a) SE FACE SUS AERISIREA UNUI COJOC</w:t>
            </w:r>
          </w:p>
          <w:p w:rsidR="009C290A" w:rsidRPr="00FA466C" w:rsidRDefault="009C290A" w:rsidP="00380E32">
            <w:pPr>
              <w:pStyle w:val="Textsimplu"/>
              <w:rPr>
                <w:rFonts w:ascii="Times New Roman" w:hAnsi="Times New Roman" w:cs="Times New Roman"/>
                <w:b/>
                <w:sz w:val="22"/>
                <w:szCs w:val="22"/>
                <w:lang w:val="ro-RO" w:eastAsia="ro-RO"/>
              </w:rPr>
            </w:pPr>
            <w:r w:rsidRPr="00FA466C">
              <w:rPr>
                <w:rFonts w:ascii="Times New Roman" w:hAnsi="Times New Roman" w:cs="Times New Roman"/>
                <w:b/>
                <w:sz w:val="22"/>
                <w:szCs w:val="22"/>
                <w:lang w:val="ro-RO" w:eastAsia="ro-RO"/>
              </w:rPr>
              <w:t>b) 15</w:t>
            </w:r>
          </w:p>
          <w:p w:rsidR="009C290A" w:rsidRPr="00FA466C" w:rsidRDefault="009C290A" w:rsidP="00380E32">
            <w:pPr>
              <w:pStyle w:val="Textsimplu"/>
              <w:rPr>
                <w:rFonts w:ascii="Times New Roman" w:hAnsi="Times New Roman" w:cs="Times New Roman"/>
                <w:sz w:val="22"/>
                <w:szCs w:val="22"/>
                <w:lang w:val="ro-RO"/>
              </w:rPr>
            </w:pPr>
            <w:r w:rsidRPr="00FA466C">
              <w:rPr>
                <w:rFonts w:ascii="Times New Roman" w:hAnsi="Times New Roman" w:cs="Times New Roman"/>
                <w:sz w:val="22"/>
                <w:szCs w:val="22"/>
                <w:lang w:val="ro-RO"/>
              </w:rPr>
              <w:t xml:space="preserve">Fişierul </w:t>
            </w:r>
            <w:r w:rsidRPr="00FA466C">
              <w:rPr>
                <w:rFonts w:ascii="Times New Roman" w:hAnsi="Times New Roman" w:cs="Times New Roman"/>
                <w:b/>
                <w:sz w:val="22"/>
                <w:szCs w:val="22"/>
                <w:lang w:val="ro-RO"/>
              </w:rPr>
              <w:t>atestat.out</w:t>
            </w:r>
            <w:r w:rsidRPr="00FA466C">
              <w:rPr>
                <w:rFonts w:ascii="Times New Roman" w:hAnsi="Times New Roman" w:cs="Times New Roman"/>
                <w:sz w:val="22"/>
                <w:szCs w:val="22"/>
                <w:lang w:val="ro-RO"/>
              </w:rPr>
              <w:t xml:space="preserve"> conţine:</w:t>
            </w:r>
          </w:p>
          <w:p w:rsidR="009C290A" w:rsidRPr="00FA466C" w:rsidRDefault="009C290A" w:rsidP="00380E32">
            <w:pPr>
              <w:pStyle w:val="Textsimplu"/>
              <w:rPr>
                <w:rFonts w:ascii="Times New Roman" w:hAnsi="Times New Roman" w:cs="Times New Roman"/>
                <w:b/>
                <w:sz w:val="22"/>
                <w:szCs w:val="22"/>
                <w:lang w:val="ro-RO"/>
              </w:rPr>
            </w:pPr>
            <w:r w:rsidRPr="00FA466C">
              <w:rPr>
                <w:rFonts w:ascii="Times New Roman" w:hAnsi="Times New Roman" w:cs="Times New Roman"/>
                <w:b/>
                <w:sz w:val="22"/>
                <w:szCs w:val="22"/>
                <w:lang w:val="ro-RO"/>
              </w:rPr>
              <w:t>c) 1</w:t>
            </w:r>
          </w:p>
        </w:tc>
      </w:tr>
    </w:tbl>
    <w:p w:rsidR="009C290A" w:rsidRPr="00FA466C" w:rsidRDefault="009C290A" w:rsidP="00380E32">
      <w:pPr>
        <w:pStyle w:val="Titlu"/>
        <w:jc w:val="both"/>
        <w:rPr>
          <w:sz w:val="22"/>
          <w:szCs w:val="22"/>
          <w:lang w:val="ro-RO"/>
        </w:rPr>
      </w:pPr>
    </w:p>
    <w:p w:rsidR="000E7BCD" w:rsidRPr="00FA466C" w:rsidRDefault="000E7BCD" w:rsidP="00380E32">
      <w:pPr>
        <w:pStyle w:val="Titlu"/>
        <w:jc w:val="both"/>
        <w:rPr>
          <w:sz w:val="22"/>
          <w:szCs w:val="22"/>
          <w:lang w:val="ro-RO"/>
        </w:rPr>
      </w:pPr>
    </w:p>
    <w:p w:rsidR="00941F19" w:rsidRPr="00FA466C" w:rsidRDefault="00941F19" w:rsidP="00380E32">
      <w:pPr>
        <w:pStyle w:val="Titlu"/>
        <w:jc w:val="both"/>
        <w:rPr>
          <w:sz w:val="22"/>
          <w:szCs w:val="22"/>
          <w:lang w:val="ro-RO"/>
        </w:rPr>
      </w:pPr>
    </w:p>
    <w:p w:rsidR="009C290A" w:rsidRPr="001C70E6" w:rsidRDefault="009C290A" w:rsidP="001C70E6">
      <w:pPr>
        <w:pBdr>
          <w:top w:val="single" w:sz="12" w:space="1" w:color="auto"/>
        </w:pBdr>
        <w:autoSpaceDE w:val="0"/>
        <w:autoSpaceDN w:val="0"/>
        <w:adjustRightInd w:val="0"/>
        <w:jc w:val="both"/>
        <w:rPr>
          <w:b/>
          <w:bCs/>
          <w:i/>
          <w:iCs/>
          <w:sz w:val="22"/>
          <w:szCs w:val="22"/>
          <w:lang w:val="ro-RO"/>
        </w:rPr>
      </w:pPr>
      <w:r w:rsidRPr="001C70E6">
        <w:rPr>
          <w:b/>
          <w:bCs/>
          <w:i/>
          <w:iCs/>
          <w:sz w:val="22"/>
          <w:szCs w:val="22"/>
          <w:lang w:val="ro-RO"/>
        </w:rPr>
        <w:t>Subiectul nr. 20</w:t>
      </w:r>
    </w:p>
    <w:p w:rsidR="001C70E6" w:rsidRDefault="001C70E6" w:rsidP="001C70E6">
      <w:pPr>
        <w:jc w:val="both"/>
        <w:rPr>
          <w:sz w:val="22"/>
          <w:szCs w:val="22"/>
          <w:lang w:val="ro-RO"/>
        </w:rPr>
      </w:pPr>
    </w:p>
    <w:p w:rsidR="00705695" w:rsidRPr="00FA466C" w:rsidRDefault="00705695" w:rsidP="001C70E6">
      <w:pPr>
        <w:jc w:val="both"/>
        <w:rPr>
          <w:b/>
          <w:bCs/>
          <w:sz w:val="22"/>
          <w:szCs w:val="22"/>
          <w:lang w:val="ro-RO"/>
        </w:rPr>
      </w:pPr>
      <w:r w:rsidRPr="00FA466C">
        <w:rPr>
          <w:sz w:val="22"/>
          <w:szCs w:val="22"/>
          <w:lang w:val="ro-RO"/>
        </w:rPr>
        <w:t xml:space="preserve">Fişierul </w:t>
      </w:r>
      <w:r w:rsidRPr="00FA466C">
        <w:rPr>
          <w:b/>
          <w:sz w:val="22"/>
          <w:szCs w:val="22"/>
          <w:lang w:val="ro-RO"/>
        </w:rPr>
        <w:t>atestat.in</w:t>
      </w:r>
      <w:r w:rsidRPr="00FA466C">
        <w:rPr>
          <w:sz w:val="22"/>
          <w:szCs w:val="22"/>
          <w:lang w:val="ro-RO"/>
        </w:rPr>
        <w:t xml:space="preserve"> conţine o singură linie pe care se află scris un text format din cel mult </w:t>
      </w:r>
      <w:r w:rsidRPr="00FA466C">
        <w:rPr>
          <w:b/>
          <w:sz w:val="22"/>
          <w:szCs w:val="22"/>
          <w:lang w:val="ro-RO"/>
        </w:rPr>
        <w:t>70</w:t>
      </w:r>
      <w:r w:rsidRPr="00FA466C">
        <w:rPr>
          <w:sz w:val="22"/>
          <w:szCs w:val="22"/>
          <w:lang w:val="ro-RO"/>
        </w:rPr>
        <w:t xml:space="preserve"> de caractere care conţine cuvinte separate de un spaţiu. Fiecare cuvânt este format din litere mari sau mici ale alfabetului limbii engleze, sau din cifre. Primul şi ultimul caracter ale textului sunt diferite de caracterul spaţiu.</w:t>
      </w:r>
    </w:p>
    <w:p w:rsidR="001C70E6" w:rsidRPr="00FA466C" w:rsidRDefault="001C70E6" w:rsidP="001C70E6">
      <w:pPr>
        <w:jc w:val="both"/>
        <w:rPr>
          <w:sz w:val="22"/>
          <w:szCs w:val="22"/>
          <w:lang w:val="ro-RO"/>
        </w:rPr>
      </w:pPr>
      <w:r w:rsidRPr="00FA466C">
        <w:rPr>
          <w:sz w:val="22"/>
          <w:szCs w:val="22"/>
          <w:lang w:val="ro-RO"/>
        </w:rPr>
        <w:t>Să se scrie un program</w:t>
      </w:r>
      <w:r>
        <w:rPr>
          <w:sz w:val="22"/>
          <w:szCs w:val="22"/>
          <w:lang w:val="ro-RO"/>
        </w:rPr>
        <w:t xml:space="preserve"> </w:t>
      </w:r>
      <w:r w:rsidRPr="00FA466C">
        <w:rPr>
          <w:sz w:val="22"/>
          <w:szCs w:val="22"/>
          <w:lang w:val="ro-RO"/>
        </w:rPr>
        <w:t>care:</w:t>
      </w:r>
    </w:p>
    <w:p w:rsidR="009C290A" w:rsidRPr="00FA466C" w:rsidRDefault="009C290A" w:rsidP="001C70E6">
      <w:pPr>
        <w:numPr>
          <w:ilvl w:val="0"/>
          <w:numId w:val="32"/>
        </w:numPr>
        <w:tabs>
          <w:tab w:val="clear" w:pos="720"/>
          <w:tab w:val="num" w:pos="284"/>
        </w:tabs>
        <w:ind w:left="284" w:hanging="284"/>
        <w:jc w:val="both"/>
        <w:rPr>
          <w:sz w:val="22"/>
          <w:szCs w:val="22"/>
          <w:lang w:val="ro-RO"/>
        </w:rPr>
      </w:pPr>
      <w:r w:rsidRPr="00FA466C">
        <w:rPr>
          <w:sz w:val="22"/>
          <w:szCs w:val="22"/>
          <w:lang w:val="ro-RO"/>
        </w:rPr>
        <w:t>să afişeze textul pe o singură linie a ecranului, numai cu litere mici;</w:t>
      </w:r>
    </w:p>
    <w:p w:rsidR="009C290A" w:rsidRPr="00FA466C" w:rsidRDefault="009C290A" w:rsidP="001C70E6">
      <w:pPr>
        <w:numPr>
          <w:ilvl w:val="0"/>
          <w:numId w:val="32"/>
        </w:numPr>
        <w:tabs>
          <w:tab w:val="clear" w:pos="720"/>
          <w:tab w:val="num" w:pos="284"/>
        </w:tabs>
        <w:ind w:left="284" w:hanging="284"/>
        <w:jc w:val="both"/>
        <w:rPr>
          <w:sz w:val="22"/>
          <w:szCs w:val="22"/>
          <w:lang w:val="ro-RO"/>
        </w:rPr>
      </w:pPr>
      <w:r w:rsidRPr="00FA466C">
        <w:rPr>
          <w:sz w:val="22"/>
          <w:szCs w:val="22"/>
          <w:lang w:val="ro-RO"/>
        </w:rPr>
        <w:t>să afişeze pe următoarea linie a ecranului, numărul de cuvinte din care este format textul;</w:t>
      </w:r>
    </w:p>
    <w:p w:rsidR="009C290A" w:rsidRPr="00FA466C" w:rsidRDefault="009C290A" w:rsidP="001C70E6">
      <w:pPr>
        <w:numPr>
          <w:ilvl w:val="0"/>
          <w:numId w:val="32"/>
        </w:numPr>
        <w:tabs>
          <w:tab w:val="clear" w:pos="720"/>
          <w:tab w:val="num" w:pos="284"/>
        </w:tabs>
        <w:ind w:left="284" w:hanging="284"/>
        <w:jc w:val="both"/>
        <w:rPr>
          <w:sz w:val="22"/>
          <w:szCs w:val="22"/>
          <w:lang w:val="ro-RO"/>
        </w:rPr>
      </w:pPr>
      <w:r w:rsidRPr="00FA466C">
        <w:rPr>
          <w:sz w:val="22"/>
          <w:szCs w:val="22"/>
          <w:lang w:val="ro-RO"/>
        </w:rPr>
        <w:t>să citească de la tastatură o literă, să modifice fiecare cuvânt care începe cu litera ‘</w:t>
      </w:r>
      <w:r w:rsidRPr="00FA466C">
        <w:rPr>
          <w:b/>
          <w:sz w:val="22"/>
          <w:szCs w:val="22"/>
          <w:lang w:val="ro-RO"/>
        </w:rPr>
        <w:t>M</w:t>
      </w:r>
      <w:r w:rsidRPr="00FA466C">
        <w:rPr>
          <w:sz w:val="22"/>
          <w:szCs w:val="22"/>
          <w:lang w:val="ro-RO"/>
        </w:rPr>
        <w:t xml:space="preserve">’ prin înlocuirea acesteia cu litera citită de la tastatură şi să scrie în fişierul </w:t>
      </w:r>
      <w:r w:rsidRPr="00FA466C">
        <w:rPr>
          <w:b/>
          <w:sz w:val="22"/>
          <w:szCs w:val="22"/>
          <w:lang w:val="ro-RO"/>
        </w:rPr>
        <w:t>atestat.out</w:t>
      </w:r>
      <w:r w:rsidR="00782FA9">
        <w:rPr>
          <w:sz w:val="22"/>
          <w:szCs w:val="22"/>
          <w:lang w:val="ro-RO"/>
        </w:rPr>
        <w:t xml:space="preserve"> </w:t>
      </w:r>
      <w:r w:rsidRPr="00FA466C">
        <w:rPr>
          <w:sz w:val="22"/>
          <w:szCs w:val="22"/>
          <w:lang w:val="ro-RO"/>
        </w:rPr>
        <w:t>textul modificat.</w:t>
      </w:r>
    </w:p>
    <w:p w:rsidR="009C290A" w:rsidRPr="00FA466C" w:rsidRDefault="009C290A" w:rsidP="001C70E6">
      <w:pPr>
        <w:jc w:val="both"/>
        <w:rPr>
          <w:sz w:val="22"/>
          <w:szCs w:val="22"/>
          <w:lang w:val="ro-RO"/>
        </w:rPr>
      </w:pPr>
      <w:r w:rsidRPr="00FA466C">
        <w:rPr>
          <w:b/>
          <w:sz w:val="22"/>
          <w:szCs w:val="22"/>
          <w:lang w:val="ro-RO"/>
        </w:rPr>
        <w:t>Notă:</w:t>
      </w:r>
      <w:r w:rsidRPr="00FA466C">
        <w:rPr>
          <w:sz w:val="22"/>
          <w:szCs w:val="22"/>
          <w:lang w:val="ro-RO"/>
        </w:rPr>
        <w:t xml:space="preserve"> Programul va conţine cel puţin un subprogram definit de utilizator.</w:t>
      </w:r>
    </w:p>
    <w:p w:rsidR="001C70E6" w:rsidRDefault="001C70E6" w:rsidP="001C70E6">
      <w:pPr>
        <w:jc w:val="both"/>
        <w:rPr>
          <w:b/>
          <w:sz w:val="22"/>
          <w:szCs w:val="22"/>
          <w:lang w:val="ro-RO"/>
        </w:rPr>
      </w:pPr>
    </w:p>
    <w:p w:rsidR="009C290A" w:rsidRPr="00FA466C" w:rsidRDefault="009C290A" w:rsidP="001C70E6">
      <w:pPr>
        <w:jc w:val="both"/>
        <w:rPr>
          <w:sz w:val="22"/>
          <w:szCs w:val="22"/>
          <w:lang w:val="ro-RO"/>
        </w:rPr>
      </w:pPr>
      <w:r w:rsidRPr="00FA466C">
        <w:rPr>
          <w:b/>
          <w:sz w:val="22"/>
          <w:szCs w:val="22"/>
          <w:lang w:val="ro-RO"/>
        </w:rPr>
        <w:t>Exemplu:</w:t>
      </w:r>
      <w:r w:rsidRPr="00FA466C">
        <w:rPr>
          <w:sz w:val="22"/>
          <w:szCs w:val="22"/>
          <w:lang w:val="ro-RO"/>
        </w:rPr>
        <w:t xml:space="preserve"> </w:t>
      </w:r>
    </w:p>
    <w:tbl>
      <w:tblPr>
        <w:tblW w:w="8330" w:type="dxa"/>
        <w:jc w:val="center"/>
        <w:tblLook w:val="01E0" w:firstRow="1" w:lastRow="1" w:firstColumn="1" w:lastColumn="1" w:noHBand="0" w:noVBand="0"/>
      </w:tblPr>
      <w:tblGrid>
        <w:gridCol w:w="4068"/>
        <w:gridCol w:w="4262"/>
      </w:tblGrid>
      <w:tr w:rsidR="009C290A" w:rsidRPr="00FA466C" w:rsidTr="004D7041">
        <w:trPr>
          <w:jc w:val="center"/>
        </w:trPr>
        <w:tc>
          <w:tcPr>
            <w:tcW w:w="4068" w:type="dxa"/>
            <w:tcBorders>
              <w:bottom w:val="single" w:sz="4" w:space="0" w:color="auto"/>
              <w:right w:val="single" w:sz="4" w:space="0" w:color="auto"/>
            </w:tcBorders>
          </w:tcPr>
          <w:p w:rsidR="009C290A" w:rsidRPr="00FA466C" w:rsidRDefault="009C290A" w:rsidP="00380E32">
            <w:pPr>
              <w:rPr>
                <w:b/>
                <w:sz w:val="22"/>
                <w:szCs w:val="22"/>
                <w:lang w:val="ro-RO"/>
              </w:rPr>
            </w:pPr>
            <w:r w:rsidRPr="00FA466C">
              <w:rPr>
                <w:b/>
                <w:sz w:val="22"/>
                <w:szCs w:val="22"/>
                <w:lang w:val="ro-RO"/>
              </w:rPr>
              <w:t>atestat.in</w:t>
            </w:r>
          </w:p>
        </w:tc>
        <w:tc>
          <w:tcPr>
            <w:tcW w:w="4262" w:type="dxa"/>
            <w:tcBorders>
              <w:left w:val="single" w:sz="4" w:space="0" w:color="auto"/>
              <w:bottom w:val="single" w:sz="4" w:space="0" w:color="auto"/>
            </w:tcBorders>
          </w:tcPr>
          <w:p w:rsidR="009C290A" w:rsidRPr="00FA466C" w:rsidRDefault="009C290A" w:rsidP="00380E32">
            <w:pPr>
              <w:rPr>
                <w:b/>
                <w:sz w:val="22"/>
                <w:szCs w:val="22"/>
                <w:lang w:val="ro-RO"/>
              </w:rPr>
            </w:pPr>
            <w:r w:rsidRPr="00FA466C">
              <w:rPr>
                <w:b/>
                <w:sz w:val="22"/>
                <w:szCs w:val="22"/>
                <w:lang w:val="ro-RO"/>
              </w:rPr>
              <w:t>Date de ieşire:</w:t>
            </w:r>
          </w:p>
        </w:tc>
      </w:tr>
      <w:tr w:rsidR="009C290A" w:rsidRPr="00FA466C" w:rsidTr="004D7041">
        <w:trPr>
          <w:jc w:val="center"/>
        </w:trPr>
        <w:tc>
          <w:tcPr>
            <w:tcW w:w="4068" w:type="dxa"/>
            <w:tcBorders>
              <w:top w:val="single" w:sz="4" w:space="0" w:color="auto"/>
              <w:right w:val="single" w:sz="4" w:space="0" w:color="auto"/>
            </w:tcBorders>
          </w:tcPr>
          <w:p w:rsidR="009C290A" w:rsidRPr="00FA466C" w:rsidRDefault="009C290A" w:rsidP="00380E32">
            <w:pPr>
              <w:rPr>
                <w:b/>
                <w:sz w:val="22"/>
                <w:szCs w:val="22"/>
                <w:lang w:val="ro-RO"/>
              </w:rPr>
            </w:pPr>
            <w:r w:rsidRPr="00FA466C">
              <w:rPr>
                <w:b/>
                <w:sz w:val="22"/>
                <w:szCs w:val="22"/>
                <w:lang w:val="ro-RO"/>
              </w:rPr>
              <w:t>MARIA ARE UN MAR</w:t>
            </w:r>
          </w:p>
          <w:p w:rsidR="009C290A" w:rsidRPr="00FA466C" w:rsidRDefault="009C290A" w:rsidP="00380E32">
            <w:pPr>
              <w:rPr>
                <w:sz w:val="22"/>
                <w:szCs w:val="22"/>
                <w:lang w:val="ro-RO"/>
              </w:rPr>
            </w:pPr>
          </w:p>
          <w:p w:rsidR="009C290A" w:rsidRPr="00FA466C" w:rsidRDefault="009C290A" w:rsidP="00380E32">
            <w:pPr>
              <w:rPr>
                <w:b/>
                <w:sz w:val="22"/>
                <w:szCs w:val="22"/>
                <w:lang w:val="ro-RO"/>
              </w:rPr>
            </w:pPr>
            <w:r w:rsidRPr="00FA466C">
              <w:rPr>
                <w:sz w:val="22"/>
                <w:szCs w:val="22"/>
                <w:lang w:val="ro-RO"/>
              </w:rPr>
              <w:t>Se citeşte de la tastatură litera ‘</w:t>
            </w:r>
            <w:r w:rsidRPr="00FA466C">
              <w:rPr>
                <w:b/>
                <w:sz w:val="22"/>
                <w:szCs w:val="22"/>
                <w:lang w:val="ro-RO"/>
              </w:rPr>
              <w:t>D’</w:t>
            </w:r>
          </w:p>
          <w:p w:rsidR="009C290A" w:rsidRPr="00FA466C" w:rsidRDefault="009C290A" w:rsidP="00380E32">
            <w:pPr>
              <w:rPr>
                <w:b/>
                <w:sz w:val="22"/>
                <w:szCs w:val="22"/>
                <w:lang w:val="ro-RO"/>
              </w:rPr>
            </w:pPr>
          </w:p>
        </w:tc>
        <w:tc>
          <w:tcPr>
            <w:tcW w:w="4262" w:type="dxa"/>
            <w:tcBorders>
              <w:top w:val="single" w:sz="4" w:space="0" w:color="auto"/>
              <w:left w:val="single" w:sz="4" w:space="0" w:color="auto"/>
            </w:tcBorders>
          </w:tcPr>
          <w:p w:rsidR="009C290A" w:rsidRPr="00FA466C" w:rsidRDefault="009C290A" w:rsidP="00380E32">
            <w:pPr>
              <w:pStyle w:val="Textsimplu"/>
              <w:rPr>
                <w:rFonts w:ascii="Times New Roman" w:hAnsi="Times New Roman" w:cs="Times New Roman"/>
                <w:b/>
                <w:sz w:val="22"/>
                <w:szCs w:val="22"/>
                <w:lang w:val="ro-RO"/>
              </w:rPr>
            </w:pPr>
            <w:r w:rsidRPr="00FA466C">
              <w:rPr>
                <w:rFonts w:ascii="Times New Roman" w:hAnsi="Times New Roman" w:cs="Times New Roman"/>
                <w:b/>
                <w:sz w:val="22"/>
                <w:szCs w:val="22"/>
                <w:lang w:val="ro-RO"/>
              </w:rPr>
              <w:t>a) maria are un mar</w:t>
            </w:r>
          </w:p>
          <w:p w:rsidR="009C290A" w:rsidRPr="00FA466C" w:rsidRDefault="009C290A" w:rsidP="00380E32">
            <w:pPr>
              <w:pStyle w:val="Textsimplu"/>
              <w:rPr>
                <w:rFonts w:ascii="Times New Roman" w:hAnsi="Times New Roman" w:cs="Times New Roman"/>
                <w:b/>
                <w:sz w:val="22"/>
                <w:szCs w:val="22"/>
                <w:lang w:val="ro-RO"/>
              </w:rPr>
            </w:pPr>
            <w:r w:rsidRPr="00FA466C">
              <w:rPr>
                <w:rFonts w:ascii="Times New Roman" w:hAnsi="Times New Roman" w:cs="Times New Roman"/>
                <w:b/>
                <w:sz w:val="22"/>
                <w:szCs w:val="22"/>
                <w:lang w:val="ro-RO"/>
              </w:rPr>
              <w:t>b) 4</w:t>
            </w:r>
          </w:p>
          <w:p w:rsidR="009C290A" w:rsidRPr="00FA466C" w:rsidRDefault="009C290A" w:rsidP="00380E32">
            <w:pPr>
              <w:pStyle w:val="Textsimplu"/>
              <w:rPr>
                <w:rFonts w:ascii="Times New Roman" w:hAnsi="Times New Roman" w:cs="Times New Roman"/>
                <w:sz w:val="22"/>
                <w:szCs w:val="22"/>
                <w:lang w:val="ro-RO"/>
              </w:rPr>
            </w:pPr>
            <w:r w:rsidRPr="00FA466C">
              <w:rPr>
                <w:rFonts w:ascii="Times New Roman" w:hAnsi="Times New Roman" w:cs="Times New Roman"/>
                <w:sz w:val="22"/>
                <w:szCs w:val="22"/>
                <w:lang w:val="ro-RO"/>
              </w:rPr>
              <w:t xml:space="preserve">Fişierul </w:t>
            </w:r>
            <w:r w:rsidRPr="00FA466C">
              <w:rPr>
                <w:rFonts w:ascii="Times New Roman" w:hAnsi="Times New Roman" w:cs="Times New Roman"/>
                <w:b/>
                <w:sz w:val="22"/>
                <w:szCs w:val="22"/>
                <w:lang w:val="ro-RO"/>
              </w:rPr>
              <w:t>atestat.out</w:t>
            </w:r>
            <w:r w:rsidRPr="00FA466C">
              <w:rPr>
                <w:rFonts w:ascii="Times New Roman" w:hAnsi="Times New Roman" w:cs="Times New Roman"/>
                <w:sz w:val="22"/>
                <w:szCs w:val="22"/>
                <w:lang w:val="ro-RO"/>
              </w:rPr>
              <w:t xml:space="preserve"> conţine:</w:t>
            </w:r>
          </w:p>
          <w:p w:rsidR="009C290A" w:rsidRPr="00FA466C" w:rsidRDefault="009C290A" w:rsidP="00380E32">
            <w:pPr>
              <w:pStyle w:val="Textsimplu"/>
              <w:rPr>
                <w:rFonts w:ascii="Times New Roman" w:hAnsi="Times New Roman" w:cs="Times New Roman"/>
                <w:b/>
                <w:sz w:val="22"/>
                <w:szCs w:val="22"/>
                <w:lang w:val="ro-RO"/>
              </w:rPr>
            </w:pPr>
            <w:r w:rsidRPr="00FA466C">
              <w:rPr>
                <w:rFonts w:ascii="Times New Roman" w:hAnsi="Times New Roman" w:cs="Times New Roman"/>
                <w:b/>
                <w:sz w:val="22"/>
                <w:szCs w:val="22"/>
                <w:lang w:val="ro-RO"/>
              </w:rPr>
              <w:t>c) DARIA ARE UN DAR</w:t>
            </w:r>
          </w:p>
        </w:tc>
      </w:tr>
    </w:tbl>
    <w:p w:rsidR="009C290A" w:rsidRPr="00FA466C" w:rsidRDefault="009C290A" w:rsidP="00380E32">
      <w:pPr>
        <w:jc w:val="both"/>
        <w:rPr>
          <w:sz w:val="22"/>
          <w:szCs w:val="22"/>
          <w:lang w:val="ro-RO"/>
        </w:rPr>
      </w:pPr>
    </w:p>
    <w:p w:rsidR="00973868" w:rsidRPr="00FA466C" w:rsidRDefault="00973868" w:rsidP="00380E32">
      <w:pPr>
        <w:jc w:val="both"/>
        <w:rPr>
          <w:sz w:val="22"/>
          <w:szCs w:val="22"/>
          <w:lang w:val="ro-RO"/>
        </w:rPr>
      </w:pPr>
    </w:p>
    <w:p w:rsidR="002D1110" w:rsidRPr="00200AEE" w:rsidRDefault="00200AEE" w:rsidP="00200AEE">
      <w:pPr>
        <w:rPr>
          <w:color w:val="002060"/>
          <w:sz w:val="22"/>
          <w:szCs w:val="22"/>
          <w:lang w:val="ro-RO"/>
        </w:rPr>
      </w:pPr>
      <w:r>
        <w:rPr>
          <w:color w:val="002060"/>
          <w:sz w:val="22"/>
          <w:szCs w:val="22"/>
          <w:lang w:val="ro-RO"/>
        </w:rPr>
        <w:t>Probleme</w:t>
      </w:r>
      <w:r w:rsidR="002D1110" w:rsidRPr="00200AEE">
        <w:rPr>
          <w:color w:val="002060"/>
          <w:sz w:val="22"/>
          <w:szCs w:val="22"/>
          <w:lang w:val="ro-RO"/>
        </w:rPr>
        <w:t xml:space="preserve"> propuse de </w:t>
      </w:r>
      <w:r w:rsidR="00472A22">
        <w:rPr>
          <w:color w:val="002060"/>
          <w:sz w:val="22"/>
          <w:szCs w:val="22"/>
          <w:lang w:val="ro-RO"/>
        </w:rPr>
        <w:t xml:space="preserve">către: </w:t>
      </w:r>
      <w:r w:rsidR="002D1110" w:rsidRPr="00200AEE">
        <w:rPr>
          <w:color w:val="002060"/>
          <w:sz w:val="22"/>
          <w:szCs w:val="22"/>
          <w:lang w:val="ro-RO"/>
        </w:rPr>
        <w:t>prof. T</w:t>
      </w:r>
      <w:r>
        <w:rPr>
          <w:color w:val="002060"/>
          <w:sz w:val="22"/>
          <w:szCs w:val="22"/>
          <w:lang w:val="ro-RO"/>
        </w:rPr>
        <w:t>akacs</w:t>
      </w:r>
      <w:r w:rsidR="002D1110" w:rsidRPr="00200AEE">
        <w:rPr>
          <w:color w:val="002060"/>
          <w:sz w:val="22"/>
          <w:szCs w:val="22"/>
          <w:lang w:val="ro-RO"/>
        </w:rPr>
        <w:t xml:space="preserve"> Ferencz</w:t>
      </w:r>
      <w:r>
        <w:rPr>
          <w:color w:val="002060"/>
          <w:sz w:val="22"/>
          <w:szCs w:val="22"/>
          <w:lang w:val="ro-RO"/>
        </w:rPr>
        <w:t>-</w:t>
      </w:r>
      <w:r w:rsidR="002D1110" w:rsidRPr="00200AEE">
        <w:rPr>
          <w:color w:val="002060"/>
          <w:sz w:val="22"/>
          <w:szCs w:val="22"/>
          <w:lang w:val="ro-RO"/>
        </w:rPr>
        <w:t>Zoltan</w:t>
      </w:r>
      <w:r w:rsidR="00472A22">
        <w:rPr>
          <w:color w:val="002060"/>
          <w:sz w:val="22"/>
          <w:szCs w:val="22"/>
          <w:lang w:val="ro-RO"/>
        </w:rPr>
        <w:t xml:space="preserve"> –</w:t>
      </w:r>
      <w:r>
        <w:rPr>
          <w:color w:val="002060"/>
          <w:sz w:val="22"/>
          <w:szCs w:val="22"/>
          <w:lang w:val="ro-RO"/>
        </w:rPr>
        <w:t xml:space="preserve"> </w:t>
      </w:r>
      <w:r w:rsidR="00DF0724">
        <w:rPr>
          <w:color w:val="002060"/>
          <w:sz w:val="22"/>
          <w:szCs w:val="22"/>
          <w:lang w:val="ro-RO"/>
        </w:rPr>
        <w:t>Colegiul</w:t>
      </w:r>
      <w:r w:rsidR="00472A22">
        <w:rPr>
          <w:color w:val="002060"/>
          <w:sz w:val="22"/>
          <w:szCs w:val="22"/>
          <w:lang w:val="ro-RO"/>
        </w:rPr>
        <w:t xml:space="preserve"> </w:t>
      </w:r>
      <w:r w:rsidR="00DF0724">
        <w:rPr>
          <w:color w:val="002060"/>
          <w:sz w:val="22"/>
          <w:szCs w:val="22"/>
          <w:lang w:val="ro-RO"/>
        </w:rPr>
        <w:t>Naţional</w:t>
      </w:r>
      <w:r w:rsidR="002D1110" w:rsidRPr="00200AEE">
        <w:rPr>
          <w:color w:val="002060"/>
          <w:sz w:val="22"/>
          <w:szCs w:val="22"/>
          <w:lang w:val="ro-RO"/>
        </w:rPr>
        <w:t xml:space="preserve"> Pedagogic „Regele Ferdinand” Sighetu Marmaţiei</w:t>
      </w:r>
    </w:p>
    <w:p w:rsidR="002D1110" w:rsidRPr="00200AEE" w:rsidRDefault="002D1110" w:rsidP="00200AEE">
      <w:pPr>
        <w:rPr>
          <w:color w:val="002060"/>
          <w:sz w:val="22"/>
          <w:szCs w:val="22"/>
          <w:lang w:val="ro-RO"/>
        </w:rPr>
      </w:pPr>
      <w:r w:rsidRPr="00200AEE">
        <w:rPr>
          <w:color w:val="002060"/>
          <w:sz w:val="22"/>
          <w:szCs w:val="22"/>
          <w:lang w:val="ro-RO"/>
        </w:rPr>
        <w:t>Modificări</w:t>
      </w:r>
      <w:r w:rsidR="00DF0724">
        <w:rPr>
          <w:color w:val="002060"/>
          <w:sz w:val="22"/>
          <w:szCs w:val="22"/>
          <w:lang w:val="ro-RO"/>
        </w:rPr>
        <w:t>le au fost</w:t>
      </w:r>
      <w:r w:rsidRPr="00200AEE">
        <w:rPr>
          <w:color w:val="002060"/>
          <w:sz w:val="22"/>
          <w:szCs w:val="22"/>
          <w:lang w:val="ro-RO"/>
        </w:rPr>
        <w:t xml:space="preserve"> propuse de </w:t>
      </w:r>
      <w:r w:rsidR="00472A22">
        <w:rPr>
          <w:color w:val="002060"/>
          <w:sz w:val="22"/>
          <w:szCs w:val="22"/>
          <w:lang w:val="ro-RO"/>
        </w:rPr>
        <w:t xml:space="preserve">către: </w:t>
      </w:r>
      <w:r w:rsidRPr="00200AEE">
        <w:rPr>
          <w:color w:val="002060"/>
          <w:sz w:val="22"/>
          <w:szCs w:val="22"/>
          <w:lang w:val="ro-RO"/>
        </w:rPr>
        <w:t>prof. K</w:t>
      </w:r>
      <w:r w:rsidR="00DF0724">
        <w:rPr>
          <w:color w:val="002060"/>
          <w:sz w:val="22"/>
          <w:szCs w:val="22"/>
          <w:lang w:val="ro-RO"/>
        </w:rPr>
        <w:t>almar</w:t>
      </w:r>
      <w:r w:rsidRPr="00200AEE">
        <w:rPr>
          <w:color w:val="002060"/>
          <w:sz w:val="22"/>
          <w:szCs w:val="22"/>
          <w:lang w:val="ro-RO"/>
        </w:rPr>
        <w:t xml:space="preserve"> Violeta-Mihaela și prof. P</w:t>
      </w:r>
      <w:r w:rsidR="00DF0724">
        <w:rPr>
          <w:color w:val="002060"/>
          <w:sz w:val="22"/>
          <w:szCs w:val="22"/>
          <w:lang w:val="ro-RO"/>
        </w:rPr>
        <w:t>intescu</w:t>
      </w:r>
      <w:r w:rsidRPr="00200AEE">
        <w:rPr>
          <w:color w:val="002060"/>
          <w:sz w:val="22"/>
          <w:szCs w:val="22"/>
          <w:lang w:val="ro-RO"/>
        </w:rPr>
        <w:t xml:space="preserve"> Alina</w:t>
      </w:r>
      <w:r w:rsidR="00472A22">
        <w:rPr>
          <w:color w:val="002060"/>
          <w:sz w:val="22"/>
          <w:szCs w:val="22"/>
          <w:lang w:val="ro-RO"/>
        </w:rPr>
        <w:t xml:space="preserve"> –</w:t>
      </w:r>
      <w:r w:rsidR="00DF0724">
        <w:rPr>
          <w:color w:val="002060"/>
          <w:sz w:val="22"/>
          <w:szCs w:val="22"/>
          <w:lang w:val="ro-RO"/>
        </w:rPr>
        <w:t xml:space="preserve"> </w:t>
      </w:r>
      <w:r w:rsidRPr="00200AEE">
        <w:rPr>
          <w:color w:val="002060"/>
          <w:sz w:val="22"/>
          <w:szCs w:val="22"/>
          <w:lang w:val="ro-RO"/>
        </w:rPr>
        <w:t>Colegiul</w:t>
      </w:r>
      <w:r w:rsidR="00472A22">
        <w:rPr>
          <w:color w:val="002060"/>
          <w:sz w:val="22"/>
          <w:szCs w:val="22"/>
          <w:lang w:val="ro-RO"/>
        </w:rPr>
        <w:t xml:space="preserve"> </w:t>
      </w:r>
      <w:r w:rsidRPr="00200AEE">
        <w:rPr>
          <w:color w:val="002060"/>
          <w:sz w:val="22"/>
          <w:szCs w:val="22"/>
          <w:lang w:val="ro-RO"/>
        </w:rPr>
        <w:t>Național „Gheorghe Șincai” Baia Mare</w:t>
      </w:r>
    </w:p>
    <w:sectPr w:rsidR="002D1110" w:rsidRPr="00200AEE" w:rsidSect="002D1110">
      <w:headerReference w:type="default" r:id="rId8"/>
      <w:footerReference w:type="even" r:id="rId9"/>
      <w:pgSz w:w="11907" w:h="16840" w:code="9"/>
      <w:pgMar w:top="1134" w:right="1134" w:bottom="1134" w:left="1134" w:header="1134"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18D3" w:rsidRDefault="007818D3">
      <w:r>
        <w:separator/>
      </w:r>
    </w:p>
  </w:endnote>
  <w:endnote w:type="continuationSeparator" w:id="0">
    <w:p w:rsidR="007818D3" w:rsidRDefault="00781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9C3" w:rsidRDefault="00FB79C3">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end"/>
    </w:r>
  </w:p>
  <w:p w:rsidR="00FB79C3" w:rsidRDefault="00FB79C3">
    <w:pPr>
      <w:pStyle w:val="Subsol"/>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18D3" w:rsidRDefault="007818D3">
      <w:r>
        <w:separator/>
      </w:r>
    </w:p>
  </w:footnote>
  <w:footnote w:type="continuationSeparator" w:id="0">
    <w:p w:rsidR="007818D3" w:rsidRDefault="007818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110" w:rsidRPr="002D1110" w:rsidRDefault="007F578D" w:rsidP="002D1110">
    <w:pPr>
      <w:pStyle w:val="Antet"/>
      <w:jc w:val="center"/>
      <w:rPr>
        <w:b/>
        <w:bCs/>
        <w:i/>
        <w:iCs/>
        <w:sz w:val="20"/>
        <w:szCs w:val="20"/>
        <w:lang w:val="ro-RO"/>
      </w:rPr>
    </w:pPr>
    <w:proofErr w:type="spellStart"/>
    <w:r w:rsidRPr="00BE16CC">
      <w:rPr>
        <w:i/>
        <w:iCs/>
        <w:sz w:val="18"/>
        <w:szCs w:val="18"/>
      </w:rPr>
      <w:t>Subiectele</w:t>
    </w:r>
    <w:proofErr w:type="spellEnd"/>
    <w:r w:rsidRPr="00BE16CC">
      <w:rPr>
        <w:i/>
        <w:iCs/>
        <w:sz w:val="18"/>
        <w:szCs w:val="18"/>
      </w:rPr>
      <w:t xml:space="preserve"> de </w:t>
    </w:r>
    <w:proofErr w:type="spellStart"/>
    <w:r w:rsidRPr="00BE16CC">
      <w:rPr>
        <w:i/>
        <w:iCs/>
        <w:sz w:val="18"/>
        <w:szCs w:val="18"/>
      </w:rPr>
      <w:t>programare</w:t>
    </w:r>
    <w:proofErr w:type="spellEnd"/>
    <w:r w:rsidRPr="00BE16CC">
      <w:rPr>
        <w:i/>
        <w:iCs/>
        <w:sz w:val="18"/>
        <w:szCs w:val="18"/>
      </w:rPr>
      <w:t xml:space="preserve"> </w:t>
    </w:r>
    <w:proofErr w:type="spellStart"/>
    <w:r w:rsidRPr="00BE16CC">
      <w:rPr>
        <w:i/>
        <w:iCs/>
        <w:sz w:val="18"/>
        <w:szCs w:val="18"/>
      </w:rPr>
      <w:t>pentru</w:t>
    </w:r>
    <w:proofErr w:type="spellEnd"/>
    <w:r w:rsidRPr="00BE16CC">
      <w:rPr>
        <w:i/>
        <w:iCs/>
        <w:sz w:val="18"/>
        <w:szCs w:val="18"/>
      </w:rPr>
      <w:t xml:space="preserve"> </w:t>
    </w:r>
    <w:proofErr w:type="spellStart"/>
    <w:r w:rsidRPr="00BE16CC">
      <w:rPr>
        <w:i/>
        <w:iCs/>
        <w:sz w:val="18"/>
        <w:szCs w:val="18"/>
      </w:rPr>
      <w:t>susţinerea</w:t>
    </w:r>
    <w:proofErr w:type="spellEnd"/>
    <w:r w:rsidRPr="00BE16CC">
      <w:rPr>
        <w:i/>
        <w:iCs/>
        <w:sz w:val="18"/>
        <w:szCs w:val="18"/>
      </w:rPr>
      <w:t xml:space="preserve"> </w:t>
    </w:r>
    <w:proofErr w:type="spellStart"/>
    <w:r w:rsidRPr="00BE16CC">
      <w:rPr>
        <w:i/>
        <w:iCs/>
        <w:sz w:val="18"/>
        <w:szCs w:val="18"/>
      </w:rPr>
      <w:t>examenului</w:t>
    </w:r>
    <w:proofErr w:type="spellEnd"/>
    <w:r w:rsidRPr="00BE16CC">
      <w:rPr>
        <w:i/>
        <w:iCs/>
        <w:sz w:val="18"/>
        <w:szCs w:val="18"/>
      </w:rPr>
      <w:t xml:space="preserve"> de </w:t>
    </w:r>
    <w:proofErr w:type="spellStart"/>
    <w:r w:rsidRPr="00BE16CC">
      <w:rPr>
        <w:i/>
        <w:iCs/>
        <w:sz w:val="18"/>
        <w:szCs w:val="18"/>
      </w:rPr>
      <w:t>atestare</w:t>
    </w:r>
    <w:proofErr w:type="spellEnd"/>
    <w:r w:rsidRPr="00BE16CC">
      <w:rPr>
        <w:i/>
        <w:iCs/>
        <w:sz w:val="18"/>
        <w:szCs w:val="18"/>
      </w:rPr>
      <w:t xml:space="preserve"> a </w:t>
    </w:r>
    <w:proofErr w:type="spellStart"/>
    <w:r w:rsidRPr="00BE16CC">
      <w:rPr>
        <w:i/>
        <w:iCs/>
        <w:sz w:val="18"/>
        <w:szCs w:val="18"/>
      </w:rPr>
      <w:t>competentelor</w:t>
    </w:r>
    <w:proofErr w:type="spellEnd"/>
    <w:r w:rsidRPr="00BE16CC">
      <w:rPr>
        <w:i/>
        <w:iCs/>
        <w:sz w:val="18"/>
        <w:szCs w:val="18"/>
      </w:rPr>
      <w:t xml:space="preserve"> </w:t>
    </w:r>
    <w:proofErr w:type="spellStart"/>
    <w:r w:rsidRPr="00BE16CC">
      <w:rPr>
        <w:i/>
        <w:iCs/>
        <w:sz w:val="18"/>
        <w:szCs w:val="18"/>
      </w:rPr>
      <w:t>profesionale</w:t>
    </w:r>
    <w:proofErr w:type="spellEnd"/>
    <w:r w:rsidRPr="00BE16CC">
      <w:rPr>
        <w:i/>
        <w:iCs/>
        <w:sz w:val="18"/>
        <w:szCs w:val="18"/>
      </w:rPr>
      <w:t xml:space="preserve"> în </w:t>
    </w:r>
    <w:proofErr w:type="spellStart"/>
    <w:r w:rsidRPr="00BE16CC">
      <w:rPr>
        <w:i/>
        <w:iCs/>
        <w:sz w:val="18"/>
        <w:szCs w:val="18"/>
      </w:rPr>
      <w:t>anul</w:t>
    </w:r>
    <w:proofErr w:type="spellEnd"/>
    <w:r w:rsidRPr="00BE16CC">
      <w:rPr>
        <w:i/>
        <w:iCs/>
        <w:sz w:val="18"/>
        <w:szCs w:val="18"/>
      </w:rPr>
      <w:t xml:space="preserve"> </w:t>
    </w:r>
    <w:proofErr w:type="spellStart"/>
    <w:r w:rsidRPr="00BE16CC">
      <w:rPr>
        <w:i/>
        <w:iCs/>
        <w:sz w:val="18"/>
        <w:szCs w:val="18"/>
      </w:rPr>
      <w:t>școlar</w:t>
    </w:r>
    <w:proofErr w:type="spellEnd"/>
    <w:r w:rsidRPr="00BE16CC">
      <w:rPr>
        <w:i/>
        <w:iCs/>
        <w:sz w:val="18"/>
        <w:szCs w:val="18"/>
      </w:rPr>
      <w:t xml:space="preserve"> </w:t>
    </w:r>
    <w:r w:rsidRPr="00BE16CC">
      <w:rPr>
        <w:b/>
        <w:bCs/>
        <w:i/>
        <w:iCs/>
        <w:sz w:val="18"/>
        <w:szCs w:val="18"/>
      </w:rPr>
      <w:t>2024-2025</w:t>
    </w:r>
  </w:p>
  <w:p w:rsidR="002D1110" w:rsidRPr="002D1110" w:rsidRDefault="002D1110" w:rsidP="002D1110">
    <w:pPr>
      <w:pStyle w:val="Antet"/>
      <w:jc w:val="center"/>
      <w:rPr>
        <w:lang w:val="ro-RO"/>
      </w:rPr>
    </w:pPr>
    <w:r w:rsidRPr="002D1110">
      <w:rPr>
        <w:i/>
        <w:iCs/>
        <w:sz w:val="20"/>
        <w:szCs w:val="20"/>
        <w:lang w:val="ro-RO"/>
      </w:rPr>
      <w:t>Specializarea: Matematică-informatică</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B23AD"/>
    <w:multiLevelType w:val="hybridMultilevel"/>
    <w:tmpl w:val="D2C8C030"/>
    <w:lvl w:ilvl="0" w:tplc="04090017">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1A75D7E"/>
    <w:multiLevelType w:val="hybridMultilevel"/>
    <w:tmpl w:val="1D3E1744"/>
    <w:lvl w:ilvl="0" w:tplc="04090017">
      <w:start w:val="1"/>
      <w:numFmt w:val="lowerLetter"/>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
    <w:nsid w:val="17096529"/>
    <w:multiLevelType w:val="hybridMultilevel"/>
    <w:tmpl w:val="848C659C"/>
    <w:lvl w:ilvl="0" w:tplc="04090017">
      <w:start w:val="1"/>
      <w:numFmt w:val="lowerLetter"/>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
    <w:nsid w:val="1AA42F7E"/>
    <w:multiLevelType w:val="hybridMultilevel"/>
    <w:tmpl w:val="87880B20"/>
    <w:lvl w:ilvl="0" w:tplc="5D0A9E5C">
      <w:numFmt w:val="bullet"/>
      <w:lvlText w:val="-"/>
      <w:lvlJc w:val="left"/>
      <w:pPr>
        <w:tabs>
          <w:tab w:val="num" w:pos="720"/>
        </w:tabs>
        <w:ind w:left="720" w:hanging="360"/>
      </w:pPr>
      <w:rPr>
        <w:rFonts w:ascii="Arial" w:eastAsia="MS Mincho" w:hAnsi="Arial" w:cs="Aria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4">
    <w:nsid w:val="1AF010BC"/>
    <w:multiLevelType w:val="hybridMultilevel"/>
    <w:tmpl w:val="1D3E1744"/>
    <w:lvl w:ilvl="0" w:tplc="04090017">
      <w:start w:val="1"/>
      <w:numFmt w:val="lowerLetter"/>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5">
    <w:nsid w:val="1DE57F4F"/>
    <w:multiLevelType w:val="hybridMultilevel"/>
    <w:tmpl w:val="94783456"/>
    <w:lvl w:ilvl="0" w:tplc="04090017">
      <w:start w:val="1"/>
      <w:numFmt w:val="lowerLetter"/>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6">
    <w:nsid w:val="1EBB1A79"/>
    <w:multiLevelType w:val="hybridMultilevel"/>
    <w:tmpl w:val="90EE7B80"/>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2CE7660"/>
    <w:multiLevelType w:val="hybridMultilevel"/>
    <w:tmpl w:val="0AE670CC"/>
    <w:lvl w:ilvl="0" w:tplc="04090017">
      <w:start w:val="1"/>
      <w:numFmt w:val="lowerLetter"/>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8">
    <w:nsid w:val="23275459"/>
    <w:multiLevelType w:val="hybridMultilevel"/>
    <w:tmpl w:val="3AE26F2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3D26EF2"/>
    <w:multiLevelType w:val="hybridMultilevel"/>
    <w:tmpl w:val="1D3E1744"/>
    <w:lvl w:ilvl="0" w:tplc="04090017">
      <w:start w:val="1"/>
      <w:numFmt w:val="lowerLetter"/>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0">
    <w:nsid w:val="26CC23D8"/>
    <w:multiLevelType w:val="hybridMultilevel"/>
    <w:tmpl w:val="7E506966"/>
    <w:lvl w:ilvl="0" w:tplc="04090017">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5A95F5A"/>
    <w:multiLevelType w:val="hybridMultilevel"/>
    <w:tmpl w:val="1D3E1744"/>
    <w:lvl w:ilvl="0" w:tplc="04090017">
      <w:start w:val="1"/>
      <w:numFmt w:val="lowerLetter"/>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2">
    <w:nsid w:val="39CB51ED"/>
    <w:multiLevelType w:val="hybridMultilevel"/>
    <w:tmpl w:val="1D3E1744"/>
    <w:lvl w:ilvl="0" w:tplc="04090017">
      <w:start w:val="1"/>
      <w:numFmt w:val="lowerLetter"/>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3">
    <w:nsid w:val="3EF86E0A"/>
    <w:multiLevelType w:val="hybridMultilevel"/>
    <w:tmpl w:val="452E57F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40663E7C"/>
    <w:multiLevelType w:val="hybridMultilevel"/>
    <w:tmpl w:val="1D3E1744"/>
    <w:lvl w:ilvl="0" w:tplc="04090017">
      <w:start w:val="1"/>
      <w:numFmt w:val="lowerLetter"/>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5">
    <w:nsid w:val="419E1F62"/>
    <w:multiLevelType w:val="hybridMultilevel"/>
    <w:tmpl w:val="1D3E1744"/>
    <w:lvl w:ilvl="0" w:tplc="04090017">
      <w:start w:val="1"/>
      <w:numFmt w:val="lowerLetter"/>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6">
    <w:nsid w:val="43A37552"/>
    <w:multiLevelType w:val="hybridMultilevel"/>
    <w:tmpl w:val="59C2F96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5242924"/>
    <w:multiLevelType w:val="hybridMultilevel"/>
    <w:tmpl w:val="1D3E1744"/>
    <w:lvl w:ilvl="0" w:tplc="04090017">
      <w:start w:val="1"/>
      <w:numFmt w:val="lowerLetter"/>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8">
    <w:nsid w:val="45ED56B0"/>
    <w:multiLevelType w:val="hybridMultilevel"/>
    <w:tmpl w:val="1D3E1744"/>
    <w:lvl w:ilvl="0" w:tplc="04090017">
      <w:start w:val="1"/>
      <w:numFmt w:val="lowerLetter"/>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9">
    <w:nsid w:val="4B233C1B"/>
    <w:multiLevelType w:val="hybridMultilevel"/>
    <w:tmpl w:val="49EC5E30"/>
    <w:lvl w:ilvl="0" w:tplc="5D0A9E5C">
      <w:numFmt w:val="bullet"/>
      <w:lvlText w:val="-"/>
      <w:lvlJc w:val="left"/>
      <w:pPr>
        <w:tabs>
          <w:tab w:val="num" w:pos="720"/>
        </w:tabs>
        <w:ind w:left="720" w:hanging="360"/>
      </w:pPr>
      <w:rPr>
        <w:rFonts w:ascii="Arial" w:eastAsia="MS Mincho" w:hAnsi="Arial" w:cs="Aria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0">
    <w:nsid w:val="4C18679A"/>
    <w:multiLevelType w:val="hybridMultilevel"/>
    <w:tmpl w:val="1D3E1744"/>
    <w:lvl w:ilvl="0" w:tplc="04090017">
      <w:start w:val="1"/>
      <w:numFmt w:val="lowerLetter"/>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1">
    <w:nsid w:val="4FD02A87"/>
    <w:multiLevelType w:val="hybridMultilevel"/>
    <w:tmpl w:val="6A083982"/>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48E0DB5"/>
    <w:multiLevelType w:val="hybridMultilevel"/>
    <w:tmpl w:val="0CA80234"/>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708145E"/>
    <w:multiLevelType w:val="hybridMultilevel"/>
    <w:tmpl w:val="19CC09CC"/>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9625360"/>
    <w:multiLevelType w:val="hybridMultilevel"/>
    <w:tmpl w:val="B69C02C6"/>
    <w:lvl w:ilvl="0" w:tplc="04090017">
      <w:start w:val="1"/>
      <w:numFmt w:val="lowerLetter"/>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5">
    <w:nsid w:val="596B1B32"/>
    <w:multiLevelType w:val="hybridMultilevel"/>
    <w:tmpl w:val="19CC09CC"/>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BFE75B9"/>
    <w:multiLevelType w:val="hybridMultilevel"/>
    <w:tmpl w:val="3BB050C8"/>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7">
    <w:nsid w:val="5E007934"/>
    <w:multiLevelType w:val="hybridMultilevel"/>
    <w:tmpl w:val="14205D84"/>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5D73532"/>
    <w:multiLevelType w:val="hybridMultilevel"/>
    <w:tmpl w:val="188AACC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84E3A48"/>
    <w:multiLevelType w:val="hybridMultilevel"/>
    <w:tmpl w:val="94A8792C"/>
    <w:lvl w:ilvl="0" w:tplc="6B785388">
      <w:start w:val="1"/>
      <w:numFmt w:val="decimal"/>
      <w:lvlText w:val="%1."/>
      <w:lvlJc w:val="left"/>
      <w:pPr>
        <w:tabs>
          <w:tab w:val="num" w:pos="360"/>
        </w:tabs>
        <w:ind w:left="0" w:firstLine="0"/>
      </w:pPr>
      <w:rPr>
        <w:rFonts w:ascii="Courier New" w:hAnsi="Courier New" w:cs="Arial" w:hint="default"/>
        <w:b/>
        <w:i w:val="0"/>
        <w:sz w:val="22"/>
        <w:szCs w:val="22"/>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0">
    <w:nsid w:val="6992524C"/>
    <w:multiLevelType w:val="hybridMultilevel"/>
    <w:tmpl w:val="D8EEA65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C9A31E1"/>
    <w:multiLevelType w:val="hybridMultilevel"/>
    <w:tmpl w:val="94FE4FE0"/>
    <w:lvl w:ilvl="0" w:tplc="04090017">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nsid w:val="6CC1055C"/>
    <w:multiLevelType w:val="hybridMultilevel"/>
    <w:tmpl w:val="A71EB5E4"/>
    <w:lvl w:ilvl="0" w:tplc="04090017">
      <w:start w:val="1"/>
      <w:numFmt w:val="lowerLetter"/>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3">
    <w:nsid w:val="6CEE3136"/>
    <w:multiLevelType w:val="hybridMultilevel"/>
    <w:tmpl w:val="5E2ACBE6"/>
    <w:lvl w:ilvl="0" w:tplc="04090017">
      <w:start w:val="1"/>
      <w:numFmt w:val="lowerLetter"/>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4">
    <w:nsid w:val="6E906631"/>
    <w:multiLevelType w:val="hybridMultilevel"/>
    <w:tmpl w:val="6B5C477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2102115"/>
    <w:multiLevelType w:val="hybridMultilevel"/>
    <w:tmpl w:val="AEAEFD6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3AD7580"/>
    <w:multiLevelType w:val="hybridMultilevel"/>
    <w:tmpl w:val="D3E8F05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3C520EB"/>
    <w:multiLevelType w:val="hybridMultilevel"/>
    <w:tmpl w:val="FBF0F33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nsid w:val="79550F50"/>
    <w:multiLevelType w:val="hybridMultilevel"/>
    <w:tmpl w:val="1D3E1744"/>
    <w:lvl w:ilvl="0" w:tplc="04090017">
      <w:start w:val="1"/>
      <w:numFmt w:val="lowerLetter"/>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9">
    <w:nsid w:val="7BAC371F"/>
    <w:multiLevelType w:val="hybridMultilevel"/>
    <w:tmpl w:val="1D3E1744"/>
    <w:lvl w:ilvl="0" w:tplc="04090017">
      <w:start w:val="1"/>
      <w:numFmt w:val="lowerLetter"/>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40">
    <w:nsid w:val="7F663A24"/>
    <w:multiLevelType w:val="hybridMultilevel"/>
    <w:tmpl w:val="54C22DDA"/>
    <w:lvl w:ilvl="0" w:tplc="9BB2776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F7B70BD"/>
    <w:multiLevelType w:val="multilevel"/>
    <w:tmpl w:val="10F04106"/>
    <w:lvl w:ilvl="0">
      <w:start w:val="1"/>
      <w:numFmt w:val="decimal"/>
      <w:lvlText w:val="%1."/>
      <w:lvlJc w:val="left"/>
      <w:pPr>
        <w:tabs>
          <w:tab w:val="num" w:pos="360"/>
        </w:tabs>
        <w:ind w:left="0" w:firstLine="0"/>
      </w:pPr>
      <w:rPr>
        <w:rFonts w:ascii="Courier New" w:hAnsi="Courier New" w:cs="Arial" w:hint="default"/>
        <w:b/>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8"/>
  </w:num>
  <w:num w:numId="2">
    <w:abstractNumId w:val="36"/>
  </w:num>
  <w:num w:numId="3">
    <w:abstractNumId w:val="16"/>
  </w:num>
  <w:num w:numId="4">
    <w:abstractNumId w:val="35"/>
  </w:num>
  <w:num w:numId="5">
    <w:abstractNumId w:val="28"/>
  </w:num>
  <w:num w:numId="6">
    <w:abstractNumId w:val="27"/>
  </w:num>
  <w:num w:numId="7">
    <w:abstractNumId w:val="25"/>
  </w:num>
  <w:num w:numId="8">
    <w:abstractNumId w:val="0"/>
  </w:num>
  <w:num w:numId="9">
    <w:abstractNumId w:val="21"/>
  </w:num>
  <w:num w:numId="10">
    <w:abstractNumId w:val="6"/>
  </w:num>
  <w:num w:numId="11">
    <w:abstractNumId w:val="34"/>
  </w:num>
  <w:num w:numId="12">
    <w:abstractNumId w:val="30"/>
  </w:num>
  <w:num w:numId="13">
    <w:abstractNumId w:val="37"/>
  </w:num>
  <w:num w:numId="14">
    <w:abstractNumId w:val="23"/>
  </w:num>
  <w:num w:numId="15">
    <w:abstractNumId w:val="13"/>
  </w:num>
  <w:num w:numId="16">
    <w:abstractNumId w:val="17"/>
  </w:num>
  <w:num w:numId="17">
    <w:abstractNumId w:val="32"/>
  </w:num>
  <w:num w:numId="18">
    <w:abstractNumId w:val="24"/>
  </w:num>
  <w:num w:numId="19">
    <w:abstractNumId w:val="2"/>
  </w:num>
  <w:num w:numId="20">
    <w:abstractNumId w:val="33"/>
  </w:num>
  <w:num w:numId="21">
    <w:abstractNumId w:val="5"/>
  </w:num>
  <w:num w:numId="22">
    <w:abstractNumId w:val="7"/>
  </w:num>
  <w:num w:numId="23">
    <w:abstractNumId w:val="22"/>
  </w:num>
  <w:num w:numId="24">
    <w:abstractNumId w:val="31"/>
  </w:num>
  <w:num w:numId="25">
    <w:abstractNumId w:val="10"/>
  </w:num>
  <w:num w:numId="26">
    <w:abstractNumId w:val="26"/>
  </w:num>
  <w:num w:numId="27">
    <w:abstractNumId w:val="29"/>
  </w:num>
  <w:num w:numId="28">
    <w:abstractNumId w:val="3"/>
  </w:num>
  <w:num w:numId="29">
    <w:abstractNumId w:val="19"/>
  </w:num>
  <w:num w:numId="30">
    <w:abstractNumId w:val="41"/>
  </w:num>
  <w:num w:numId="31">
    <w:abstractNumId w:val="40"/>
  </w:num>
  <w:num w:numId="32">
    <w:abstractNumId w:val="18"/>
  </w:num>
  <w:num w:numId="33">
    <w:abstractNumId w:val="12"/>
  </w:num>
  <w:num w:numId="34">
    <w:abstractNumId w:val="9"/>
  </w:num>
  <w:num w:numId="35">
    <w:abstractNumId w:val="39"/>
  </w:num>
  <w:num w:numId="36">
    <w:abstractNumId w:val="20"/>
  </w:num>
  <w:num w:numId="37">
    <w:abstractNumId w:val="1"/>
  </w:num>
  <w:num w:numId="38">
    <w:abstractNumId w:val="15"/>
  </w:num>
  <w:num w:numId="39">
    <w:abstractNumId w:val="38"/>
  </w:num>
  <w:num w:numId="40">
    <w:abstractNumId w:val="14"/>
  </w:num>
  <w:num w:numId="41">
    <w:abstractNumId w:val="11"/>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1A47"/>
    <w:rsid w:val="000056D3"/>
    <w:rsid w:val="0000703B"/>
    <w:rsid w:val="000161AC"/>
    <w:rsid w:val="000177BE"/>
    <w:rsid w:val="000214CB"/>
    <w:rsid w:val="000310DE"/>
    <w:rsid w:val="00044489"/>
    <w:rsid w:val="00074530"/>
    <w:rsid w:val="000829B1"/>
    <w:rsid w:val="000A25A2"/>
    <w:rsid w:val="000C14ED"/>
    <w:rsid w:val="000E7BCD"/>
    <w:rsid w:val="000F1520"/>
    <w:rsid w:val="00107484"/>
    <w:rsid w:val="0014453E"/>
    <w:rsid w:val="0015238D"/>
    <w:rsid w:val="00177B52"/>
    <w:rsid w:val="001B1B2F"/>
    <w:rsid w:val="001B45DE"/>
    <w:rsid w:val="001C70E6"/>
    <w:rsid w:val="001C74A0"/>
    <w:rsid w:val="001F339F"/>
    <w:rsid w:val="00200AEE"/>
    <w:rsid w:val="002245BC"/>
    <w:rsid w:val="00227AEF"/>
    <w:rsid w:val="0024753E"/>
    <w:rsid w:val="00261A47"/>
    <w:rsid w:val="00274F82"/>
    <w:rsid w:val="002761AA"/>
    <w:rsid w:val="002A31F6"/>
    <w:rsid w:val="002A5EFA"/>
    <w:rsid w:val="002B370A"/>
    <w:rsid w:val="002D1110"/>
    <w:rsid w:val="002D1F1D"/>
    <w:rsid w:val="002E3C4F"/>
    <w:rsid w:val="002F5752"/>
    <w:rsid w:val="00336E30"/>
    <w:rsid w:val="00350BAF"/>
    <w:rsid w:val="00351C23"/>
    <w:rsid w:val="00366423"/>
    <w:rsid w:val="00380E32"/>
    <w:rsid w:val="00386D0E"/>
    <w:rsid w:val="003A7337"/>
    <w:rsid w:val="003A7BA5"/>
    <w:rsid w:val="003B763E"/>
    <w:rsid w:val="003D2AB7"/>
    <w:rsid w:val="003D5FB5"/>
    <w:rsid w:val="003F2E0A"/>
    <w:rsid w:val="003F67FE"/>
    <w:rsid w:val="00431F04"/>
    <w:rsid w:val="004543D1"/>
    <w:rsid w:val="00472A22"/>
    <w:rsid w:val="004737CC"/>
    <w:rsid w:val="004760DA"/>
    <w:rsid w:val="00482CCE"/>
    <w:rsid w:val="00490E7D"/>
    <w:rsid w:val="004B5B35"/>
    <w:rsid w:val="004D7041"/>
    <w:rsid w:val="00522A4D"/>
    <w:rsid w:val="0052594A"/>
    <w:rsid w:val="005374DF"/>
    <w:rsid w:val="00550C9F"/>
    <w:rsid w:val="00553883"/>
    <w:rsid w:val="005B2736"/>
    <w:rsid w:val="005E1976"/>
    <w:rsid w:val="005F0001"/>
    <w:rsid w:val="006107BA"/>
    <w:rsid w:val="00610CD5"/>
    <w:rsid w:val="006235FE"/>
    <w:rsid w:val="006414D8"/>
    <w:rsid w:val="006729E0"/>
    <w:rsid w:val="006731A4"/>
    <w:rsid w:val="00694AAF"/>
    <w:rsid w:val="006D1FE2"/>
    <w:rsid w:val="006D3665"/>
    <w:rsid w:val="006E70B5"/>
    <w:rsid w:val="00705695"/>
    <w:rsid w:val="00710621"/>
    <w:rsid w:val="00727870"/>
    <w:rsid w:val="0074689B"/>
    <w:rsid w:val="00761E41"/>
    <w:rsid w:val="007803CC"/>
    <w:rsid w:val="007818D3"/>
    <w:rsid w:val="00782FA9"/>
    <w:rsid w:val="00791E23"/>
    <w:rsid w:val="007B49BA"/>
    <w:rsid w:val="007D6979"/>
    <w:rsid w:val="007E00EA"/>
    <w:rsid w:val="007F11C8"/>
    <w:rsid w:val="007F3C3E"/>
    <w:rsid w:val="007F578D"/>
    <w:rsid w:val="00806098"/>
    <w:rsid w:val="00817E74"/>
    <w:rsid w:val="00825606"/>
    <w:rsid w:val="008272DF"/>
    <w:rsid w:val="008315C5"/>
    <w:rsid w:val="0085776C"/>
    <w:rsid w:val="00871708"/>
    <w:rsid w:val="00873C78"/>
    <w:rsid w:val="008A5867"/>
    <w:rsid w:val="008B1AE8"/>
    <w:rsid w:val="008D4321"/>
    <w:rsid w:val="008F76EF"/>
    <w:rsid w:val="008F7C61"/>
    <w:rsid w:val="00941F19"/>
    <w:rsid w:val="00954697"/>
    <w:rsid w:val="00973868"/>
    <w:rsid w:val="00993E0A"/>
    <w:rsid w:val="009B42B2"/>
    <w:rsid w:val="009B63A4"/>
    <w:rsid w:val="009C0BA2"/>
    <w:rsid w:val="009C290A"/>
    <w:rsid w:val="00A01B24"/>
    <w:rsid w:val="00A05649"/>
    <w:rsid w:val="00A23337"/>
    <w:rsid w:val="00A8166F"/>
    <w:rsid w:val="00A83B7E"/>
    <w:rsid w:val="00AE2934"/>
    <w:rsid w:val="00B11276"/>
    <w:rsid w:val="00B74237"/>
    <w:rsid w:val="00B744A7"/>
    <w:rsid w:val="00B845CA"/>
    <w:rsid w:val="00B9244D"/>
    <w:rsid w:val="00BA75D8"/>
    <w:rsid w:val="00BB6D81"/>
    <w:rsid w:val="00BC7084"/>
    <w:rsid w:val="00BE752C"/>
    <w:rsid w:val="00BF4DDB"/>
    <w:rsid w:val="00BF799F"/>
    <w:rsid w:val="00C036CC"/>
    <w:rsid w:val="00C048BF"/>
    <w:rsid w:val="00C10AB2"/>
    <w:rsid w:val="00C15B01"/>
    <w:rsid w:val="00C474DE"/>
    <w:rsid w:val="00C90296"/>
    <w:rsid w:val="00CF5C56"/>
    <w:rsid w:val="00D000A3"/>
    <w:rsid w:val="00D01CD7"/>
    <w:rsid w:val="00D10970"/>
    <w:rsid w:val="00D2163B"/>
    <w:rsid w:val="00D24936"/>
    <w:rsid w:val="00D37361"/>
    <w:rsid w:val="00D62141"/>
    <w:rsid w:val="00DB2644"/>
    <w:rsid w:val="00DC0057"/>
    <w:rsid w:val="00DC4810"/>
    <w:rsid w:val="00DF0724"/>
    <w:rsid w:val="00E114E2"/>
    <w:rsid w:val="00E27747"/>
    <w:rsid w:val="00E3444C"/>
    <w:rsid w:val="00E745EF"/>
    <w:rsid w:val="00E9241C"/>
    <w:rsid w:val="00EA02BD"/>
    <w:rsid w:val="00EB5D8D"/>
    <w:rsid w:val="00EB6D62"/>
    <w:rsid w:val="00EC5C7C"/>
    <w:rsid w:val="00EF0631"/>
    <w:rsid w:val="00F07DB7"/>
    <w:rsid w:val="00F10DD5"/>
    <w:rsid w:val="00F1348F"/>
    <w:rsid w:val="00F146D1"/>
    <w:rsid w:val="00F203E6"/>
    <w:rsid w:val="00F21FB3"/>
    <w:rsid w:val="00F4219B"/>
    <w:rsid w:val="00F46AE4"/>
    <w:rsid w:val="00F52BC6"/>
    <w:rsid w:val="00F7130E"/>
    <w:rsid w:val="00F7202E"/>
    <w:rsid w:val="00F91CB6"/>
    <w:rsid w:val="00F9738A"/>
    <w:rsid w:val="00FA466C"/>
    <w:rsid w:val="00FB79C3"/>
    <w:rsid w:val="00FC067E"/>
    <w:rsid w:val="00FF46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simplu">
    <w:name w:val="Plain Text"/>
    <w:basedOn w:val="Normal"/>
    <w:rPr>
      <w:rFonts w:ascii="Courier New" w:hAnsi="Courier New" w:cs="Courier New"/>
      <w:sz w:val="20"/>
      <w:szCs w:val="20"/>
    </w:rPr>
  </w:style>
  <w:style w:type="character" w:customStyle="1" w:styleId="AntetCaracter">
    <w:name w:val="Antet Caracter"/>
    <w:link w:val="Antet"/>
    <w:uiPriority w:val="99"/>
    <w:rsid w:val="002D1110"/>
    <w:rPr>
      <w:sz w:val="24"/>
      <w:szCs w:val="24"/>
    </w:rPr>
  </w:style>
  <w:style w:type="character" w:styleId="Accentuat">
    <w:name w:val="Emphasis"/>
    <w:qFormat/>
    <w:rPr>
      <w:i/>
      <w:iCs/>
    </w:rPr>
  </w:style>
  <w:style w:type="character" w:customStyle="1" w:styleId="Caracter">
    <w:name w:val="Caracter"/>
    <w:rPr>
      <w:rFonts w:ascii="Courier New" w:hAnsi="Courier New" w:cs="Courier New"/>
      <w:lang w:val="en-US" w:eastAsia="en-US" w:bidi="ar-SA"/>
    </w:rPr>
  </w:style>
  <w:style w:type="paragraph" w:customStyle="1" w:styleId="TextnBalon1">
    <w:name w:val="Text în Balon1"/>
    <w:basedOn w:val="Normal"/>
    <w:semiHidden/>
    <w:rPr>
      <w:rFonts w:ascii="Tahoma" w:hAnsi="Tahoma" w:cs="Tahoma"/>
      <w:sz w:val="16"/>
      <w:szCs w:val="16"/>
    </w:rPr>
  </w:style>
  <w:style w:type="paragraph" w:styleId="Subsol">
    <w:name w:val="footer"/>
    <w:basedOn w:val="Normal"/>
    <w:pPr>
      <w:tabs>
        <w:tab w:val="center" w:pos="4320"/>
        <w:tab w:val="right" w:pos="8640"/>
      </w:tabs>
    </w:pPr>
  </w:style>
  <w:style w:type="character" w:styleId="Numrdepagin">
    <w:name w:val="page number"/>
    <w:basedOn w:val="Fontdeparagrafimplicit"/>
  </w:style>
  <w:style w:type="paragraph" w:styleId="Titlu">
    <w:name w:val="Title"/>
    <w:basedOn w:val="Normal"/>
    <w:qFormat/>
    <w:pPr>
      <w:jc w:val="center"/>
    </w:pPr>
    <w:rPr>
      <w:b/>
      <w:u w:val="single"/>
      <w:lang w:val="fr-FR"/>
    </w:rPr>
  </w:style>
  <w:style w:type="character" w:styleId="Hyperlink">
    <w:name w:val="Hyperlink"/>
    <w:rPr>
      <w:color w:val="0000FF"/>
      <w:u w:val="single"/>
    </w:rPr>
  </w:style>
  <w:style w:type="paragraph" w:styleId="Antet">
    <w:name w:val="header"/>
    <w:basedOn w:val="Normal"/>
    <w:link w:val="AntetCaracter"/>
    <w:uiPriority w:val="99"/>
    <w:pPr>
      <w:tabs>
        <w:tab w:val="center" w:pos="4536"/>
        <w:tab w:val="right" w:pos="9072"/>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simplu">
    <w:name w:val="Plain Text"/>
    <w:basedOn w:val="Normal"/>
    <w:rPr>
      <w:rFonts w:ascii="Courier New" w:hAnsi="Courier New" w:cs="Courier New"/>
      <w:sz w:val="20"/>
      <w:szCs w:val="20"/>
    </w:rPr>
  </w:style>
  <w:style w:type="character" w:customStyle="1" w:styleId="AntetCaracter">
    <w:name w:val="Antet Caracter"/>
    <w:link w:val="Antet"/>
    <w:uiPriority w:val="99"/>
    <w:rsid w:val="002D1110"/>
    <w:rPr>
      <w:sz w:val="24"/>
      <w:szCs w:val="24"/>
    </w:rPr>
  </w:style>
  <w:style w:type="character" w:styleId="Accentuat">
    <w:name w:val="Emphasis"/>
    <w:qFormat/>
    <w:rPr>
      <w:i/>
      <w:iCs/>
    </w:rPr>
  </w:style>
  <w:style w:type="character" w:customStyle="1" w:styleId="Caracter">
    <w:name w:val="Caracter"/>
    <w:rPr>
      <w:rFonts w:ascii="Courier New" w:hAnsi="Courier New" w:cs="Courier New"/>
      <w:lang w:val="en-US" w:eastAsia="en-US" w:bidi="ar-SA"/>
    </w:rPr>
  </w:style>
  <w:style w:type="paragraph" w:customStyle="1" w:styleId="TextnBalon1">
    <w:name w:val="Text în Balon1"/>
    <w:basedOn w:val="Normal"/>
    <w:semiHidden/>
    <w:rPr>
      <w:rFonts w:ascii="Tahoma" w:hAnsi="Tahoma" w:cs="Tahoma"/>
      <w:sz w:val="16"/>
      <w:szCs w:val="16"/>
    </w:rPr>
  </w:style>
  <w:style w:type="paragraph" w:styleId="Subsol">
    <w:name w:val="footer"/>
    <w:basedOn w:val="Normal"/>
    <w:pPr>
      <w:tabs>
        <w:tab w:val="center" w:pos="4320"/>
        <w:tab w:val="right" w:pos="8640"/>
      </w:tabs>
    </w:pPr>
  </w:style>
  <w:style w:type="character" w:styleId="Numrdepagin">
    <w:name w:val="page number"/>
    <w:basedOn w:val="Fontdeparagrafimplicit"/>
  </w:style>
  <w:style w:type="paragraph" w:styleId="Titlu">
    <w:name w:val="Title"/>
    <w:basedOn w:val="Normal"/>
    <w:qFormat/>
    <w:pPr>
      <w:jc w:val="center"/>
    </w:pPr>
    <w:rPr>
      <w:b/>
      <w:u w:val="single"/>
      <w:lang w:val="fr-FR"/>
    </w:rPr>
  </w:style>
  <w:style w:type="character" w:styleId="Hyperlink">
    <w:name w:val="Hyperlink"/>
    <w:rPr>
      <w:color w:val="0000FF"/>
      <w:u w:val="single"/>
    </w:rPr>
  </w:style>
  <w:style w:type="paragraph" w:styleId="Antet">
    <w:name w:val="header"/>
    <w:basedOn w:val="Normal"/>
    <w:link w:val="AntetCaracter"/>
    <w:uiPriority w:val="99"/>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573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3111</Words>
  <Characters>17737</Characters>
  <Application>Microsoft Office Word</Application>
  <DocSecurity>0</DocSecurity>
  <Lines>147</Lines>
  <Paragraphs>41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SUBIECTUL NR 1 (VECTORI)</vt:lpstr>
      <vt:lpstr>SUBIECTUL NR 1 (VECTORI)</vt:lpstr>
    </vt:vector>
  </TitlesOfParts>
  <Company>Unitate Scolara</Company>
  <LinksUpToDate>false</LinksUpToDate>
  <CharactersWithSpaces>20807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SUBIECTUL NR 1 (VECTORI)</dc:title>
  <dc:creator>Admin</dc:creator>
  <cp:lastModifiedBy>informatica</cp:lastModifiedBy>
  <cp:revision>2</cp:revision>
  <cp:lastPrinted>2009-01-06T12:01:00Z</cp:lastPrinted>
  <dcterms:created xsi:type="dcterms:W3CDTF">2024-12-19T07:58:00Z</dcterms:created>
  <dcterms:modified xsi:type="dcterms:W3CDTF">2024-12-19T07:58:00Z</dcterms:modified>
</cp:coreProperties>
</file>