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DED" w:rsidRPr="00F13B1F" w:rsidRDefault="00594DED" w:rsidP="00BA4149">
      <w:pPr>
        <w:pBdr>
          <w:top w:val="single" w:sz="12" w:space="1" w:color="auto"/>
        </w:pBdr>
        <w:autoSpaceDE w:val="0"/>
        <w:autoSpaceDN w:val="0"/>
        <w:adjustRightInd w:val="0"/>
        <w:jc w:val="both"/>
        <w:rPr>
          <w:b/>
          <w:bCs/>
          <w:i/>
          <w:iCs/>
          <w:sz w:val="22"/>
          <w:szCs w:val="22"/>
        </w:rPr>
      </w:pPr>
      <w:r w:rsidRPr="00F13B1F">
        <w:rPr>
          <w:b/>
          <w:bCs/>
          <w:i/>
          <w:iCs/>
          <w:sz w:val="22"/>
          <w:szCs w:val="22"/>
        </w:rPr>
        <w:t>Subiectul 1</w:t>
      </w:r>
    </w:p>
    <w:p w:rsidR="00594DED" w:rsidRPr="00F13B1F" w:rsidRDefault="00594DED" w:rsidP="00594DED">
      <w:pPr>
        <w:autoSpaceDE w:val="0"/>
        <w:autoSpaceDN w:val="0"/>
        <w:adjustRightInd w:val="0"/>
        <w:jc w:val="both"/>
        <w:rPr>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mult </w:t>
      </w:r>
      <w:r>
        <w:rPr>
          <w:b/>
        </w:rPr>
        <w:t>4</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4"/>
        </w:numPr>
        <w:jc w:val="both"/>
      </w:pPr>
      <w:r>
        <w:t xml:space="preserve">să afişeze pe ecran, numerele pare din şir, separate prin câte un spaţiu, în ordinea citirii lor. Dacă nu există numere pare se va afișa mesajul  </w:t>
      </w:r>
      <w:r>
        <w:rPr>
          <w:b/>
        </w:rPr>
        <w:t>NU EXISTA</w:t>
      </w:r>
      <w:r>
        <w:t>;</w:t>
      </w:r>
    </w:p>
    <w:p w:rsidR="00BE16CC" w:rsidRDefault="00BE16CC" w:rsidP="00BE16CC">
      <w:pPr>
        <w:numPr>
          <w:ilvl w:val="0"/>
          <w:numId w:val="24"/>
        </w:numPr>
        <w:jc w:val="both"/>
      </w:pPr>
      <w:r>
        <w:t>să afişeze pe ecran, pe următoarea  linie, numărul de elemente din şir, care au cel puțin doi factori în descompunerea în factori primi;</w:t>
      </w:r>
    </w:p>
    <w:p w:rsidR="00BE16CC" w:rsidRDefault="00BE16CC" w:rsidP="00BE16CC">
      <w:pPr>
        <w:numPr>
          <w:ilvl w:val="0"/>
          <w:numId w:val="24"/>
        </w:numPr>
        <w:jc w:val="both"/>
      </w:pPr>
      <w:r>
        <w:t xml:space="preserve">să se scrie în fişierul </w:t>
      </w:r>
      <w:proofErr w:type="spellStart"/>
      <w:r>
        <w:rPr>
          <w:b/>
        </w:rPr>
        <w:t>atestat.out</w:t>
      </w:r>
      <w:proofErr w:type="spellEnd"/>
      <w:r>
        <w:t xml:space="preserve"> toate numerele  </w:t>
      </w:r>
      <w:proofErr w:type="spellStart"/>
      <w:r>
        <w:t>palindroame</w:t>
      </w:r>
      <w:proofErr w:type="spellEnd"/>
      <w:r>
        <w:t xml:space="preserve"> din şir. Acestea vor fi afișate în ordine descrescătoare, separate prin câte un spaţiu. Șirul conține cel puțin un număr palindrom. Un număr este </w:t>
      </w:r>
      <w:r>
        <w:rPr>
          <w:i/>
        </w:rPr>
        <w:t>palindrom</w:t>
      </w:r>
      <w:r>
        <w:t xml:space="preserve"> dacă numărul citit de la stânga la dreapta este egal cu numărul citit de la dreapta la stânga, de exemplu: </w:t>
      </w:r>
      <w:r>
        <w:rPr>
          <w:b/>
        </w:rPr>
        <w:t>121</w:t>
      </w:r>
      <w:r>
        <w:t xml:space="preserve">, </w:t>
      </w:r>
      <w:r>
        <w:rPr>
          <w:b/>
        </w:rPr>
        <w:t>2332</w:t>
      </w:r>
      <w:r>
        <w:t xml:space="preserve">, </w:t>
      </w:r>
      <w:r>
        <w:rPr>
          <w:b/>
        </w:rPr>
        <w:t>33</w:t>
      </w:r>
      <w:r>
        <w:t>.</w:t>
      </w:r>
    </w:p>
    <w:p w:rsidR="00BE16CC" w:rsidRDefault="00BE16CC" w:rsidP="00BE16CC">
      <w:pPr>
        <w:jc w:val="both"/>
      </w:pPr>
      <w:r>
        <w:rPr>
          <w:b/>
        </w:rPr>
        <w:t>Notă:</w:t>
      </w:r>
      <w:r>
        <w:t xml:space="preserve"> Programul va conţine cel puţin un subprogram definit de utilizator.</w:t>
      </w:r>
    </w:p>
    <w:p w:rsidR="00BE16CC" w:rsidRDefault="00BE16CC" w:rsidP="00BE16CC">
      <w:bookmarkStart w:id="0" w:name="bookmark=id.gjdgxs" w:colFirst="0" w:colLast="0"/>
      <w:bookmarkEnd w:id="0"/>
      <w:r>
        <w:rPr>
          <w:b/>
        </w:rPr>
        <w:t>Exemplu:</w:t>
      </w:r>
    </w:p>
    <w:tbl>
      <w:tblPr>
        <w:tblW w:w="9756" w:type="dxa"/>
        <w:tblInd w:w="-108" w:type="dxa"/>
        <w:tblLayout w:type="fixed"/>
        <w:tblLook w:val="0000" w:firstRow="0" w:lastRow="0" w:firstColumn="0" w:lastColumn="0" w:noHBand="0" w:noVBand="0"/>
      </w:tblPr>
      <w:tblGrid>
        <w:gridCol w:w="750"/>
        <w:gridCol w:w="750"/>
        <w:gridCol w:w="750"/>
        <w:gridCol w:w="750"/>
        <w:gridCol w:w="750"/>
        <w:gridCol w:w="1038"/>
        <w:gridCol w:w="462"/>
        <w:gridCol w:w="751"/>
        <w:gridCol w:w="751"/>
        <w:gridCol w:w="751"/>
        <w:gridCol w:w="751"/>
        <w:gridCol w:w="751"/>
        <w:gridCol w:w="751"/>
      </w:tblGrid>
      <w:tr w:rsidR="00BE16CC" w:rsidTr="00BE16CC">
        <w:tc>
          <w:tcPr>
            <w:tcW w:w="5250" w:type="dxa"/>
            <w:gridSpan w:val="7"/>
            <w:tcBorders>
              <w:bottom w:val="single" w:sz="4" w:space="0" w:color="000000"/>
              <w:right w:val="single" w:sz="4" w:space="0" w:color="000000"/>
            </w:tcBorders>
          </w:tcPr>
          <w:p w:rsidR="00BE16CC" w:rsidRDefault="00BE16CC" w:rsidP="00BE16CC">
            <w:pPr>
              <w:jc w:val="both"/>
              <w:rPr>
                <w:b/>
              </w:rPr>
            </w:pPr>
            <w:r>
              <w:rPr>
                <w:b/>
              </w:rPr>
              <w:t>Date de intrare:</w:t>
            </w:r>
          </w:p>
        </w:tc>
        <w:tc>
          <w:tcPr>
            <w:tcW w:w="4506" w:type="dxa"/>
            <w:gridSpan w:val="6"/>
            <w:tcBorders>
              <w:left w:val="single" w:sz="4" w:space="0" w:color="000000"/>
              <w:bottom w:val="single" w:sz="4" w:space="0" w:color="000000"/>
            </w:tcBorders>
          </w:tcPr>
          <w:p w:rsidR="00BE16CC" w:rsidRDefault="00BE16CC" w:rsidP="00BE16CC">
            <w:pPr>
              <w:jc w:val="both"/>
            </w:pPr>
            <w:r>
              <w:rPr>
                <w:b/>
              </w:rPr>
              <w:t>Date de ieşire:</w:t>
            </w:r>
          </w:p>
        </w:tc>
      </w:tr>
      <w:tr w:rsidR="00BE16CC" w:rsidTr="00BE16CC">
        <w:tc>
          <w:tcPr>
            <w:tcW w:w="5250" w:type="dxa"/>
            <w:gridSpan w:val="7"/>
            <w:tcBorders>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506" w:type="dxa"/>
            <w:gridSpan w:val="6"/>
            <w:tcBorders>
              <w:left w:val="single" w:sz="4" w:space="0" w:color="000000"/>
              <w:bottom w:val="single" w:sz="4" w:space="0" w:color="000000"/>
            </w:tcBorders>
          </w:tcPr>
          <w:p w:rsidR="00BE16CC" w:rsidRDefault="00BE16CC" w:rsidP="00BE16CC">
            <w:pPr>
              <w:jc w:val="both"/>
            </w:pPr>
          </w:p>
        </w:tc>
      </w:tr>
      <w:tr w:rsidR="00BE16CC" w:rsidTr="00BE16CC">
        <w:trPr>
          <w:trHeight w:val="321"/>
        </w:trPr>
        <w:tc>
          <w:tcPr>
            <w:tcW w:w="750" w:type="dxa"/>
            <w:tcBorders>
              <w:top w:val="single" w:sz="4" w:space="0" w:color="000000"/>
            </w:tcBorders>
          </w:tcPr>
          <w:p w:rsidR="00BE16CC" w:rsidRDefault="00BE16CC" w:rsidP="00BE16CC">
            <w:r>
              <w:t>6</w:t>
            </w:r>
          </w:p>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1038" w:type="dxa"/>
            <w:tcBorders>
              <w:top w:val="single" w:sz="4" w:space="0" w:color="000000"/>
            </w:tcBorders>
          </w:tcPr>
          <w:p w:rsidR="00BE16CC" w:rsidRDefault="00BE16CC" w:rsidP="00BE16CC"/>
        </w:tc>
        <w:tc>
          <w:tcPr>
            <w:tcW w:w="462" w:type="dxa"/>
            <w:tcBorders>
              <w:top w:val="single" w:sz="4" w:space="0" w:color="000000"/>
              <w:right w:val="single" w:sz="4" w:space="0" w:color="000000"/>
            </w:tcBorders>
          </w:tcPr>
          <w:p w:rsidR="00BE16CC" w:rsidRDefault="00BE16CC" w:rsidP="00BE16CC">
            <w:pPr>
              <w:jc w:val="right"/>
            </w:pPr>
            <w:r>
              <w:t>a)</w:t>
            </w:r>
          </w:p>
        </w:tc>
        <w:tc>
          <w:tcPr>
            <w:tcW w:w="751" w:type="dxa"/>
            <w:tcBorders>
              <w:top w:val="single" w:sz="4" w:space="0" w:color="000000"/>
              <w:left w:val="single" w:sz="4" w:space="0" w:color="000000"/>
            </w:tcBorders>
          </w:tcPr>
          <w:p w:rsidR="00BE16CC" w:rsidRDefault="00BE16CC" w:rsidP="00BE16CC">
            <w:r>
              <w:t>12</w:t>
            </w:r>
          </w:p>
        </w:tc>
        <w:tc>
          <w:tcPr>
            <w:tcW w:w="751" w:type="dxa"/>
            <w:tcBorders>
              <w:top w:val="single" w:sz="4" w:space="0" w:color="000000"/>
            </w:tcBorders>
          </w:tcPr>
          <w:p w:rsidR="00BE16CC" w:rsidRDefault="00BE16CC" w:rsidP="00BE16CC">
            <w:r>
              <w:t xml:space="preserve">14 </w:t>
            </w:r>
          </w:p>
        </w:tc>
        <w:tc>
          <w:tcPr>
            <w:tcW w:w="751" w:type="dxa"/>
            <w:tcBorders>
              <w:top w:val="single" w:sz="4" w:space="0" w:color="000000"/>
            </w:tcBorders>
          </w:tcPr>
          <w:p w:rsidR="00BE16CC" w:rsidRDefault="00BE16CC" w:rsidP="00BE16CC">
            <w:r>
              <w:t>6</w:t>
            </w:r>
          </w:p>
        </w:tc>
        <w:tc>
          <w:tcPr>
            <w:tcW w:w="751" w:type="dxa"/>
            <w:tcBorders>
              <w:top w:val="single" w:sz="4" w:space="0" w:color="000000"/>
            </w:tcBorders>
          </w:tcPr>
          <w:p w:rsidR="00BE16CC" w:rsidRDefault="00BE16CC" w:rsidP="00BE16CC"/>
        </w:tc>
        <w:tc>
          <w:tcPr>
            <w:tcW w:w="751" w:type="dxa"/>
            <w:tcBorders>
              <w:top w:val="single" w:sz="4" w:space="0" w:color="000000"/>
            </w:tcBorders>
          </w:tcPr>
          <w:p w:rsidR="00BE16CC" w:rsidRDefault="00BE16CC" w:rsidP="00BE16CC"/>
        </w:tc>
        <w:tc>
          <w:tcPr>
            <w:tcW w:w="751" w:type="dxa"/>
            <w:tcBorders>
              <w:top w:val="single" w:sz="4" w:space="0" w:color="000000"/>
            </w:tcBorders>
          </w:tcPr>
          <w:p w:rsidR="00BE16CC" w:rsidRDefault="00BE16CC" w:rsidP="00BE16CC"/>
        </w:tc>
      </w:tr>
      <w:tr w:rsidR="00BE16CC" w:rsidTr="00BE16CC">
        <w:tc>
          <w:tcPr>
            <w:tcW w:w="750" w:type="dxa"/>
          </w:tcPr>
          <w:p w:rsidR="00BE16CC" w:rsidRDefault="00BE16CC" w:rsidP="00BE16CC">
            <w:r>
              <w:t>12</w:t>
            </w:r>
          </w:p>
        </w:tc>
        <w:tc>
          <w:tcPr>
            <w:tcW w:w="750" w:type="dxa"/>
          </w:tcPr>
          <w:p w:rsidR="00BE16CC" w:rsidRDefault="00BE16CC" w:rsidP="00BE16CC">
            <w:r>
              <w:t>14</w:t>
            </w:r>
          </w:p>
        </w:tc>
        <w:tc>
          <w:tcPr>
            <w:tcW w:w="750" w:type="dxa"/>
          </w:tcPr>
          <w:p w:rsidR="00BE16CC" w:rsidRDefault="00BE16CC" w:rsidP="00BE16CC">
            <w:r>
              <w:t>77</w:t>
            </w:r>
          </w:p>
        </w:tc>
        <w:tc>
          <w:tcPr>
            <w:tcW w:w="750" w:type="dxa"/>
          </w:tcPr>
          <w:p w:rsidR="00BE16CC" w:rsidRDefault="00BE16CC" w:rsidP="00BE16CC">
            <w:r>
              <w:t>151</w:t>
            </w:r>
          </w:p>
        </w:tc>
        <w:tc>
          <w:tcPr>
            <w:tcW w:w="750" w:type="dxa"/>
          </w:tcPr>
          <w:p w:rsidR="00BE16CC" w:rsidRDefault="00BE16CC" w:rsidP="00BE16CC">
            <w:r>
              <w:t>27</w:t>
            </w:r>
          </w:p>
        </w:tc>
        <w:tc>
          <w:tcPr>
            <w:tcW w:w="1038" w:type="dxa"/>
          </w:tcPr>
          <w:p w:rsidR="00BE16CC" w:rsidRDefault="00BE16CC" w:rsidP="00BE16CC">
            <w:r>
              <w:t>6</w:t>
            </w:r>
          </w:p>
        </w:tc>
        <w:tc>
          <w:tcPr>
            <w:tcW w:w="462" w:type="dxa"/>
            <w:tcBorders>
              <w:right w:val="single" w:sz="4" w:space="0" w:color="000000"/>
            </w:tcBorders>
          </w:tcPr>
          <w:p w:rsidR="00BE16CC" w:rsidRDefault="00BE16CC" w:rsidP="00BE16CC">
            <w:pPr>
              <w:jc w:val="right"/>
            </w:pPr>
            <w:r>
              <w:t>b)</w:t>
            </w:r>
          </w:p>
        </w:tc>
        <w:tc>
          <w:tcPr>
            <w:tcW w:w="751" w:type="dxa"/>
            <w:tcBorders>
              <w:left w:val="single" w:sz="4" w:space="0" w:color="000000"/>
            </w:tcBorders>
          </w:tcPr>
          <w:p w:rsidR="00BE16CC" w:rsidRDefault="00BE16CC" w:rsidP="00BE16CC">
            <w:r>
              <w:t>4</w:t>
            </w:r>
          </w:p>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r>
      <w:tr w:rsidR="00BE16CC" w:rsidTr="00BE16C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1038" w:type="dxa"/>
          </w:tcPr>
          <w:p w:rsidR="00BE16CC" w:rsidRDefault="00BE16CC" w:rsidP="00BE16CC"/>
        </w:tc>
        <w:tc>
          <w:tcPr>
            <w:tcW w:w="462" w:type="dxa"/>
            <w:tcBorders>
              <w:right w:val="single" w:sz="4" w:space="0" w:color="000000"/>
            </w:tcBorders>
          </w:tcPr>
          <w:p w:rsidR="00BE16CC" w:rsidRDefault="00BE16CC" w:rsidP="00BE16CC">
            <w:pPr>
              <w:jc w:val="right"/>
            </w:pPr>
          </w:p>
        </w:tc>
        <w:tc>
          <w:tcPr>
            <w:tcW w:w="4506" w:type="dxa"/>
            <w:gridSpan w:val="6"/>
            <w:tcBorders>
              <w:left w:val="single" w:sz="4" w:space="0" w:color="000000"/>
            </w:tcBorders>
          </w:tcPr>
          <w:p w:rsidR="00BE16CC" w:rsidRDefault="00BE16CC" w:rsidP="00BE16CC">
            <w:pPr>
              <w:jc w:val="both"/>
            </w:pPr>
            <w:r>
              <w:t xml:space="preserve">Fişierul </w:t>
            </w:r>
            <w:proofErr w:type="spellStart"/>
            <w:r>
              <w:t>atestat.out</w:t>
            </w:r>
            <w:proofErr w:type="spellEnd"/>
            <w:r>
              <w:t xml:space="preserve"> conţine:</w:t>
            </w:r>
          </w:p>
        </w:tc>
      </w:tr>
      <w:tr w:rsidR="00BE16CC" w:rsidTr="00BE16CC">
        <w:trPr>
          <w:trHeight w:val="100"/>
        </w:trPr>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1038" w:type="dxa"/>
          </w:tcPr>
          <w:p w:rsidR="00BE16CC" w:rsidRDefault="00BE16CC" w:rsidP="00BE16CC"/>
        </w:tc>
        <w:tc>
          <w:tcPr>
            <w:tcW w:w="462" w:type="dxa"/>
            <w:tcBorders>
              <w:right w:val="single" w:sz="4" w:space="0" w:color="000000"/>
            </w:tcBorders>
          </w:tcPr>
          <w:p w:rsidR="00BE16CC" w:rsidRDefault="00BE16CC" w:rsidP="00BE16CC">
            <w:pPr>
              <w:jc w:val="right"/>
            </w:pPr>
            <w:r>
              <w:t>c)</w:t>
            </w:r>
          </w:p>
        </w:tc>
        <w:tc>
          <w:tcPr>
            <w:tcW w:w="751" w:type="dxa"/>
            <w:tcBorders>
              <w:left w:val="single" w:sz="4" w:space="0" w:color="000000"/>
            </w:tcBorders>
          </w:tcPr>
          <w:p w:rsidR="00BE16CC" w:rsidRDefault="00BE16CC" w:rsidP="00BE16CC">
            <w:r>
              <w:t>151</w:t>
            </w:r>
          </w:p>
        </w:tc>
        <w:tc>
          <w:tcPr>
            <w:tcW w:w="751" w:type="dxa"/>
          </w:tcPr>
          <w:p w:rsidR="00BE16CC" w:rsidRDefault="00BE16CC" w:rsidP="00BE16CC">
            <w:r>
              <w:t>77</w:t>
            </w:r>
          </w:p>
        </w:tc>
        <w:tc>
          <w:tcPr>
            <w:tcW w:w="751" w:type="dxa"/>
          </w:tcPr>
          <w:p w:rsidR="00BE16CC" w:rsidRDefault="00BE16CC" w:rsidP="00BE16CC">
            <w:r>
              <w:t>6</w:t>
            </w:r>
          </w:p>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r>
    </w:tbl>
    <w:p w:rsidR="00594DED" w:rsidRDefault="00594DED" w:rsidP="00594DED">
      <w:pPr>
        <w:autoSpaceDE w:val="0"/>
        <w:autoSpaceDN w:val="0"/>
        <w:adjustRightInd w:val="0"/>
        <w:jc w:val="both"/>
        <w:rPr>
          <w:b/>
          <w:bCs/>
          <w:i/>
          <w:iCs/>
          <w:sz w:val="22"/>
          <w:szCs w:val="22"/>
        </w:rPr>
      </w:pPr>
    </w:p>
    <w:p w:rsidR="00BE16CC" w:rsidRDefault="00BE16CC" w:rsidP="00594DED">
      <w:pPr>
        <w:autoSpaceDE w:val="0"/>
        <w:autoSpaceDN w:val="0"/>
        <w:adjustRightInd w:val="0"/>
        <w:jc w:val="both"/>
        <w:rPr>
          <w:b/>
          <w:bCs/>
          <w:i/>
          <w:iCs/>
          <w:sz w:val="22"/>
          <w:szCs w:val="22"/>
        </w:rPr>
      </w:pPr>
    </w:p>
    <w:p w:rsidR="00BE16CC" w:rsidRPr="00F13B1F" w:rsidRDefault="00BE16CC" w:rsidP="00594DED">
      <w:pPr>
        <w:autoSpaceDE w:val="0"/>
        <w:autoSpaceDN w:val="0"/>
        <w:adjustRightInd w:val="0"/>
        <w:jc w:val="both"/>
        <w:rPr>
          <w:b/>
          <w:bCs/>
          <w:i/>
          <w:iCs/>
          <w:sz w:val="22"/>
          <w:szCs w:val="22"/>
        </w:rPr>
      </w:pPr>
    </w:p>
    <w:p w:rsidR="00594DED" w:rsidRPr="00F13B1F" w:rsidRDefault="00594DED" w:rsidP="00BA4149">
      <w:pPr>
        <w:pBdr>
          <w:top w:val="single" w:sz="12" w:space="1" w:color="auto"/>
        </w:pBdr>
        <w:autoSpaceDE w:val="0"/>
        <w:autoSpaceDN w:val="0"/>
        <w:adjustRightInd w:val="0"/>
        <w:jc w:val="both"/>
        <w:rPr>
          <w:b/>
          <w:bCs/>
          <w:i/>
          <w:iCs/>
          <w:sz w:val="22"/>
          <w:szCs w:val="22"/>
        </w:rPr>
      </w:pPr>
      <w:r w:rsidRPr="00F13B1F">
        <w:rPr>
          <w:b/>
          <w:bCs/>
          <w:i/>
          <w:iCs/>
          <w:sz w:val="22"/>
          <w:szCs w:val="22"/>
        </w:rPr>
        <w:t>Subiectul 2</w:t>
      </w:r>
    </w:p>
    <w:p w:rsidR="00594DED" w:rsidRPr="00F13B1F" w:rsidRDefault="00594DED" w:rsidP="00594DED">
      <w:pPr>
        <w:autoSpaceDE w:val="0"/>
        <w:autoSpaceDN w:val="0"/>
        <w:adjustRightInd w:val="0"/>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mult </w:t>
      </w:r>
      <w:r>
        <w:rPr>
          <w:b/>
        </w:rPr>
        <w:t>4</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5"/>
        </w:numPr>
        <w:pBdr>
          <w:top w:val="nil"/>
          <w:left w:val="nil"/>
          <w:bottom w:val="nil"/>
          <w:right w:val="nil"/>
          <w:between w:val="nil"/>
        </w:pBdr>
        <w:jc w:val="both"/>
      </w:pPr>
      <w:r>
        <w:t xml:space="preserve">să afişeze pe ecran, numerele formate din exact două cifre, separate prin câte un spaţiu, în ordinea  citirii. Dacă nu există numere de două cifre se va afișa mesajul  </w:t>
      </w:r>
      <w:r>
        <w:rPr>
          <w:b/>
        </w:rPr>
        <w:t>NU EXISTA</w:t>
      </w:r>
      <w:r>
        <w:t>;</w:t>
      </w:r>
    </w:p>
    <w:p w:rsidR="00BE16CC" w:rsidRDefault="00BE16CC" w:rsidP="00BE16CC">
      <w:pPr>
        <w:numPr>
          <w:ilvl w:val="0"/>
          <w:numId w:val="25"/>
        </w:numPr>
        <w:pBdr>
          <w:top w:val="nil"/>
          <w:left w:val="nil"/>
          <w:bottom w:val="nil"/>
          <w:right w:val="nil"/>
          <w:between w:val="nil"/>
        </w:pBdr>
        <w:jc w:val="both"/>
        <w:rPr>
          <w:color w:val="000000"/>
        </w:rPr>
      </w:pPr>
      <w:r>
        <w:rPr>
          <w:color w:val="000000"/>
        </w:rPr>
        <w:t>să se afişeze pe următoarea linie pe ecran numărul de elemente din șir care au suma divizorilor un număr par;</w:t>
      </w:r>
    </w:p>
    <w:p w:rsidR="00BE16CC" w:rsidRDefault="00BE16CC" w:rsidP="00BE16CC">
      <w:pPr>
        <w:numPr>
          <w:ilvl w:val="0"/>
          <w:numId w:val="25"/>
        </w:numPr>
        <w:pBdr>
          <w:top w:val="nil"/>
          <w:left w:val="nil"/>
          <w:bottom w:val="nil"/>
          <w:right w:val="nil"/>
          <w:between w:val="nil"/>
        </w:pBdr>
        <w:jc w:val="both"/>
        <w:rPr>
          <w:color w:val="000000"/>
        </w:rPr>
      </w:pPr>
      <w:r>
        <w:rPr>
          <w:color w:val="000000"/>
        </w:rPr>
        <w:t xml:space="preserve">să scrie în fişierul </w:t>
      </w:r>
      <w:proofErr w:type="spellStart"/>
      <w:r>
        <w:rPr>
          <w:b/>
          <w:color w:val="000000"/>
        </w:rPr>
        <w:t>atestat.out</w:t>
      </w:r>
      <w:proofErr w:type="spellEnd"/>
      <w:r>
        <w:rPr>
          <w:color w:val="000000"/>
        </w:rPr>
        <w:t xml:space="preserve"> toate numerele  din şir care au cifrele de aceeași paritate, în ordine descrescătoare, separate prin câte un spaţiu. Șirul conține cel puțin un număr care are toate cifrele de aceeași paritate.</w:t>
      </w:r>
    </w:p>
    <w:p w:rsidR="00BE16CC" w:rsidRDefault="00BE16CC" w:rsidP="00BE16CC">
      <w:pPr>
        <w:jc w:val="both"/>
      </w:pPr>
      <w:r>
        <w:rPr>
          <w:b/>
        </w:rPr>
        <w:t>Notă:</w:t>
      </w:r>
      <w:r>
        <w:t xml:space="preserve"> Programul va conţine cel puţin un subprogram definit de utilizator.</w:t>
      </w:r>
    </w:p>
    <w:p w:rsidR="00BE16CC" w:rsidRDefault="00BE16CC" w:rsidP="00BE16CC">
      <w:r>
        <w:rPr>
          <w:b/>
        </w:rPr>
        <w:t>Exemplu:</w:t>
      </w:r>
    </w:p>
    <w:tbl>
      <w:tblPr>
        <w:tblW w:w="9756" w:type="dxa"/>
        <w:tblInd w:w="-108" w:type="dxa"/>
        <w:tblLayout w:type="fixed"/>
        <w:tblLook w:val="0000" w:firstRow="0" w:lastRow="0" w:firstColumn="0" w:lastColumn="0" w:noHBand="0" w:noVBand="0"/>
      </w:tblPr>
      <w:tblGrid>
        <w:gridCol w:w="750"/>
        <w:gridCol w:w="750"/>
        <w:gridCol w:w="750"/>
        <w:gridCol w:w="750"/>
        <w:gridCol w:w="750"/>
        <w:gridCol w:w="750"/>
        <w:gridCol w:w="750"/>
        <w:gridCol w:w="751"/>
        <w:gridCol w:w="751"/>
        <w:gridCol w:w="751"/>
        <w:gridCol w:w="751"/>
        <w:gridCol w:w="751"/>
        <w:gridCol w:w="751"/>
      </w:tblGrid>
      <w:tr w:rsidR="00BE16CC" w:rsidTr="00BE16CC">
        <w:tc>
          <w:tcPr>
            <w:tcW w:w="5250" w:type="dxa"/>
            <w:gridSpan w:val="7"/>
            <w:tcBorders>
              <w:bottom w:val="single" w:sz="4" w:space="0" w:color="000000"/>
              <w:right w:val="single" w:sz="4" w:space="0" w:color="000000"/>
            </w:tcBorders>
          </w:tcPr>
          <w:p w:rsidR="00BE16CC" w:rsidRDefault="00BE16CC" w:rsidP="00BE16CC">
            <w:pPr>
              <w:jc w:val="both"/>
            </w:pPr>
            <w:r>
              <w:rPr>
                <w:b/>
              </w:rPr>
              <w:t>Date de intrare:</w:t>
            </w:r>
          </w:p>
        </w:tc>
        <w:tc>
          <w:tcPr>
            <w:tcW w:w="4506" w:type="dxa"/>
            <w:gridSpan w:val="6"/>
            <w:tcBorders>
              <w:left w:val="single" w:sz="4" w:space="0" w:color="000000"/>
              <w:bottom w:val="single" w:sz="4" w:space="0" w:color="000000"/>
            </w:tcBorders>
          </w:tcPr>
          <w:p w:rsidR="00BE16CC" w:rsidRDefault="00BE16CC" w:rsidP="00BE16CC">
            <w:pPr>
              <w:jc w:val="both"/>
            </w:pPr>
            <w:r>
              <w:rPr>
                <w:b/>
              </w:rPr>
              <w:t>Date de ieşire:</w:t>
            </w:r>
          </w:p>
        </w:tc>
      </w:tr>
      <w:tr w:rsidR="00BE16CC" w:rsidTr="00BE16CC">
        <w:tc>
          <w:tcPr>
            <w:tcW w:w="5250" w:type="dxa"/>
            <w:gridSpan w:val="7"/>
            <w:tcBorders>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506" w:type="dxa"/>
            <w:gridSpan w:val="6"/>
            <w:tcBorders>
              <w:left w:val="single" w:sz="4" w:space="0" w:color="000000"/>
              <w:bottom w:val="single" w:sz="4" w:space="0" w:color="000000"/>
            </w:tcBorders>
          </w:tcPr>
          <w:p w:rsidR="00BE16CC" w:rsidRDefault="00BE16CC" w:rsidP="00BE16CC">
            <w:pPr>
              <w:jc w:val="both"/>
            </w:pPr>
          </w:p>
        </w:tc>
      </w:tr>
      <w:tr w:rsidR="00BE16CC" w:rsidTr="00BE16CC">
        <w:tc>
          <w:tcPr>
            <w:tcW w:w="750" w:type="dxa"/>
            <w:tcBorders>
              <w:top w:val="single" w:sz="4" w:space="0" w:color="000000"/>
            </w:tcBorders>
          </w:tcPr>
          <w:p w:rsidR="00BE16CC" w:rsidRDefault="00BE16CC" w:rsidP="00BE16CC"/>
          <w:p w:rsidR="00BE16CC" w:rsidRDefault="00BE16CC" w:rsidP="00BE16CC">
            <w:r>
              <w:t>6</w:t>
            </w:r>
          </w:p>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right w:val="single" w:sz="4" w:space="0" w:color="000000"/>
            </w:tcBorders>
          </w:tcPr>
          <w:p w:rsidR="00BE16CC" w:rsidRDefault="00BE16CC" w:rsidP="00BE16CC">
            <w:pPr>
              <w:jc w:val="right"/>
            </w:pPr>
            <w:r>
              <w:t>a)</w:t>
            </w:r>
          </w:p>
        </w:tc>
        <w:tc>
          <w:tcPr>
            <w:tcW w:w="751" w:type="dxa"/>
            <w:tcBorders>
              <w:top w:val="single" w:sz="4" w:space="0" w:color="000000"/>
              <w:left w:val="single" w:sz="4" w:space="0" w:color="000000"/>
            </w:tcBorders>
          </w:tcPr>
          <w:p w:rsidR="00BE16CC" w:rsidRDefault="00BE16CC" w:rsidP="00BE16CC">
            <w:r>
              <w:t>13</w:t>
            </w:r>
          </w:p>
          <w:p w:rsidR="00BE16CC" w:rsidRDefault="00BE16CC" w:rsidP="00BE16CC"/>
        </w:tc>
        <w:tc>
          <w:tcPr>
            <w:tcW w:w="751" w:type="dxa"/>
            <w:tcBorders>
              <w:top w:val="single" w:sz="4" w:space="0" w:color="000000"/>
            </w:tcBorders>
          </w:tcPr>
          <w:p w:rsidR="00BE16CC" w:rsidRDefault="00BE16CC" w:rsidP="00BE16CC">
            <w:r>
              <w:t>14</w:t>
            </w:r>
          </w:p>
        </w:tc>
        <w:tc>
          <w:tcPr>
            <w:tcW w:w="751" w:type="dxa"/>
            <w:tcBorders>
              <w:top w:val="single" w:sz="4" w:space="0" w:color="000000"/>
            </w:tcBorders>
          </w:tcPr>
          <w:p w:rsidR="00BE16CC" w:rsidRDefault="00BE16CC" w:rsidP="00BE16CC">
            <w:r>
              <w:t>28</w:t>
            </w:r>
          </w:p>
        </w:tc>
        <w:tc>
          <w:tcPr>
            <w:tcW w:w="751" w:type="dxa"/>
            <w:tcBorders>
              <w:top w:val="single" w:sz="4" w:space="0" w:color="000000"/>
            </w:tcBorders>
          </w:tcPr>
          <w:p w:rsidR="00BE16CC" w:rsidRDefault="00BE16CC" w:rsidP="00BE16CC">
            <w:r>
              <w:t>15</w:t>
            </w:r>
          </w:p>
          <w:p w:rsidR="00BE16CC" w:rsidRDefault="00BE16CC" w:rsidP="00BE16CC"/>
        </w:tc>
        <w:tc>
          <w:tcPr>
            <w:tcW w:w="751" w:type="dxa"/>
            <w:tcBorders>
              <w:top w:val="single" w:sz="4" w:space="0" w:color="000000"/>
            </w:tcBorders>
          </w:tcPr>
          <w:p w:rsidR="00BE16CC" w:rsidRDefault="00BE16CC" w:rsidP="00BE16CC"/>
        </w:tc>
        <w:tc>
          <w:tcPr>
            <w:tcW w:w="751" w:type="dxa"/>
            <w:tcBorders>
              <w:top w:val="single" w:sz="4" w:space="0" w:color="000000"/>
            </w:tcBorders>
          </w:tcPr>
          <w:p w:rsidR="00BE16CC" w:rsidRDefault="00BE16CC" w:rsidP="00BE16CC"/>
        </w:tc>
      </w:tr>
      <w:tr w:rsidR="00BE16CC" w:rsidTr="00BE16CC">
        <w:trPr>
          <w:trHeight w:val="485"/>
        </w:trPr>
        <w:tc>
          <w:tcPr>
            <w:tcW w:w="750" w:type="dxa"/>
          </w:tcPr>
          <w:p w:rsidR="00BE16CC" w:rsidRDefault="00BE16CC" w:rsidP="00BE16CC">
            <w:r>
              <w:t>13</w:t>
            </w:r>
          </w:p>
        </w:tc>
        <w:tc>
          <w:tcPr>
            <w:tcW w:w="750" w:type="dxa"/>
          </w:tcPr>
          <w:p w:rsidR="00BE16CC" w:rsidRDefault="00BE16CC" w:rsidP="00BE16CC">
            <w:r>
              <w:t>9</w:t>
            </w:r>
          </w:p>
        </w:tc>
        <w:tc>
          <w:tcPr>
            <w:tcW w:w="750" w:type="dxa"/>
          </w:tcPr>
          <w:p w:rsidR="00BE16CC" w:rsidRDefault="00BE16CC" w:rsidP="00BE16CC">
            <w:r>
              <w:t>7</w:t>
            </w:r>
          </w:p>
        </w:tc>
        <w:tc>
          <w:tcPr>
            <w:tcW w:w="750" w:type="dxa"/>
          </w:tcPr>
          <w:p w:rsidR="00BE16CC" w:rsidRDefault="00BE16CC" w:rsidP="00BE16CC">
            <w:r>
              <w:t>14</w:t>
            </w:r>
          </w:p>
        </w:tc>
        <w:tc>
          <w:tcPr>
            <w:tcW w:w="750" w:type="dxa"/>
          </w:tcPr>
          <w:p w:rsidR="00BE16CC" w:rsidRDefault="00BE16CC" w:rsidP="00BE16CC">
            <w:r>
              <w:t>28</w:t>
            </w:r>
          </w:p>
        </w:tc>
        <w:tc>
          <w:tcPr>
            <w:tcW w:w="750" w:type="dxa"/>
          </w:tcPr>
          <w:p w:rsidR="00BE16CC" w:rsidRDefault="00BE16CC" w:rsidP="00BE16CC">
            <w:r>
              <w:t>15</w:t>
            </w:r>
          </w:p>
        </w:tc>
        <w:tc>
          <w:tcPr>
            <w:tcW w:w="750" w:type="dxa"/>
            <w:tcBorders>
              <w:right w:val="single" w:sz="4" w:space="0" w:color="000000"/>
            </w:tcBorders>
          </w:tcPr>
          <w:p w:rsidR="00BE16CC" w:rsidRDefault="00BE16CC" w:rsidP="00BE16CC">
            <w:pPr>
              <w:jc w:val="right"/>
            </w:pPr>
            <w:r>
              <w:t>b)</w:t>
            </w:r>
          </w:p>
        </w:tc>
        <w:tc>
          <w:tcPr>
            <w:tcW w:w="751" w:type="dxa"/>
            <w:tcBorders>
              <w:left w:val="single" w:sz="4" w:space="0" w:color="000000"/>
            </w:tcBorders>
          </w:tcPr>
          <w:p w:rsidR="00BE16CC" w:rsidRDefault="00BE16CC" w:rsidP="00BE16CC">
            <w:r>
              <w:t xml:space="preserve">5 </w:t>
            </w:r>
          </w:p>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r>
      <w:tr w:rsidR="00BE16CC" w:rsidTr="00BE16CC">
        <w:trPr>
          <w:trHeight w:val="306"/>
        </w:trPr>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Borders>
              <w:right w:val="single" w:sz="4" w:space="0" w:color="000000"/>
            </w:tcBorders>
          </w:tcPr>
          <w:p w:rsidR="00BE16CC" w:rsidRDefault="00BE16CC" w:rsidP="00BE16CC">
            <w:pPr>
              <w:jc w:val="right"/>
            </w:pPr>
            <w:r>
              <w:t>c)</w:t>
            </w:r>
          </w:p>
        </w:tc>
        <w:tc>
          <w:tcPr>
            <w:tcW w:w="450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rPr>
          <w:trHeight w:val="306"/>
        </w:trPr>
        <w:tc>
          <w:tcPr>
            <w:tcW w:w="750" w:type="dxa"/>
          </w:tcPr>
          <w:p w:rsidR="00BE16CC" w:rsidRDefault="00BE16CC" w:rsidP="00BE16CC">
            <w:pPr>
              <w:rPr>
                <w:b/>
              </w:rPr>
            </w:pPr>
          </w:p>
        </w:tc>
        <w:tc>
          <w:tcPr>
            <w:tcW w:w="750" w:type="dxa"/>
          </w:tcPr>
          <w:p w:rsidR="00BE16CC" w:rsidRDefault="00BE16CC" w:rsidP="00BE16CC">
            <w:pPr>
              <w:rPr>
                <w:b/>
              </w:rPr>
            </w:pPr>
          </w:p>
        </w:tc>
        <w:tc>
          <w:tcPr>
            <w:tcW w:w="750" w:type="dxa"/>
          </w:tcPr>
          <w:p w:rsidR="00BE16CC" w:rsidRDefault="00BE16CC" w:rsidP="00BE16CC">
            <w:pPr>
              <w:rPr>
                <w:b/>
              </w:rPr>
            </w:pPr>
          </w:p>
        </w:tc>
        <w:tc>
          <w:tcPr>
            <w:tcW w:w="750" w:type="dxa"/>
          </w:tcPr>
          <w:p w:rsidR="00BE16CC" w:rsidRDefault="00BE16CC" w:rsidP="00BE16CC">
            <w:pPr>
              <w:rPr>
                <w:b/>
              </w:rPr>
            </w:pPr>
          </w:p>
        </w:tc>
        <w:tc>
          <w:tcPr>
            <w:tcW w:w="750" w:type="dxa"/>
          </w:tcPr>
          <w:p w:rsidR="00BE16CC" w:rsidRDefault="00BE16CC" w:rsidP="00BE16CC">
            <w:pPr>
              <w:rPr>
                <w:b/>
              </w:rPr>
            </w:pPr>
          </w:p>
        </w:tc>
        <w:tc>
          <w:tcPr>
            <w:tcW w:w="750" w:type="dxa"/>
          </w:tcPr>
          <w:p w:rsidR="00BE16CC" w:rsidRDefault="00BE16CC" w:rsidP="00BE16CC">
            <w:pPr>
              <w:rPr>
                <w:b/>
              </w:rPr>
            </w:pPr>
          </w:p>
        </w:tc>
        <w:tc>
          <w:tcPr>
            <w:tcW w:w="750" w:type="dxa"/>
            <w:tcBorders>
              <w:right w:val="single" w:sz="4" w:space="0" w:color="000000"/>
            </w:tcBorders>
          </w:tcPr>
          <w:p w:rsidR="00BE16CC" w:rsidRDefault="00BE16CC" w:rsidP="00BE16CC">
            <w:pPr>
              <w:jc w:val="right"/>
            </w:pPr>
          </w:p>
        </w:tc>
        <w:tc>
          <w:tcPr>
            <w:tcW w:w="751" w:type="dxa"/>
            <w:tcBorders>
              <w:left w:val="single" w:sz="4" w:space="0" w:color="000000"/>
            </w:tcBorders>
          </w:tcPr>
          <w:p w:rsidR="00BE16CC" w:rsidRDefault="00BE16CC" w:rsidP="00BE16CC">
            <w:r>
              <w:t>28</w:t>
            </w:r>
          </w:p>
        </w:tc>
        <w:tc>
          <w:tcPr>
            <w:tcW w:w="751" w:type="dxa"/>
          </w:tcPr>
          <w:p w:rsidR="00BE16CC" w:rsidRDefault="00BE16CC" w:rsidP="00BE16CC">
            <w:r>
              <w:t>15</w:t>
            </w:r>
          </w:p>
        </w:tc>
        <w:tc>
          <w:tcPr>
            <w:tcW w:w="751" w:type="dxa"/>
          </w:tcPr>
          <w:p w:rsidR="00BE16CC" w:rsidRDefault="00BE16CC" w:rsidP="00BE16CC">
            <w:r>
              <w:t>13</w:t>
            </w:r>
          </w:p>
        </w:tc>
        <w:tc>
          <w:tcPr>
            <w:tcW w:w="751" w:type="dxa"/>
          </w:tcPr>
          <w:p w:rsidR="00BE16CC" w:rsidRDefault="00BE16CC" w:rsidP="00BE16CC">
            <w:r>
              <w:t>9</w:t>
            </w:r>
          </w:p>
        </w:tc>
        <w:tc>
          <w:tcPr>
            <w:tcW w:w="751" w:type="dxa"/>
          </w:tcPr>
          <w:p w:rsidR="00BE16CC" w:rsidRDefault="00BE16CC" w:rsidP="00BE16CC">
            <w:r>
              <w:t>7</w:t>
            </w:r>
          </w:p>
        </w:tc>
        <w:tc>
          <w:tcPr>
            <w:tcW w:w="751" w:type="dxa"/>
          </w:tcPr>
          <w:p w:rsidR="00BE16CC" w:rsidRDefault="00BE16CC" w:rsidP="00BE16CC"/>
        </w:tc>
      </w:tr>
    </w:tbl>
    <w:p w:rsidR="00594DED" w:rsidRPr="00F13B1F" w:rsidRDefault="00594DED" w:rsidP="00594DED">
      <w:pPr>
        <w:autoSpaceDE w:val="0"/>
        <w:autoSpaceDN w:val="0"/>
        <w:adjustRightInd w:val="0"/>
        <w:rPr>
          <w:b/>
          <w:bCs/>
          <w:i/>
          <w:iCs/>
          <w:sz w:val="22"/>
          <w:szCs w:val="22"/>
        </w:rPr>
      </w:pPr>
    </w:p>
    <w:p w:rsidR="00594DED" w:rsidRPr="00F13B1F" w:rsidRDefault="00CD5E17" w:rsidP="00BA4149">
      <w:pPr>
        <w:pBdr>
          <w:top w:val="single" w:sz="12" w:space="1" w:color="auto"/>
        </w:pBdr>
        <w:autoSpaceDE w:val="0"/>
        <w:autoSpaceDN w:val="0"/>
        <w:adjustRightInd w:val="0"/>
        <w:jc w:val="both"/>
        <w:rPr>
          <w:b/>
          <w:bCs/>
          <w:i/>
          <w:iCs/>
          <w:sz w:val="22"/>
          <w:szCs w:val="22"/>
        </w:rPr>
      </w:pPr>
      <w:r w:rsidRPr="00F13B1F">
        <w:rPr>
          <w:b/>
          <w:bCs/>
          <w:i/>
          <w:iCs/>
          <w:sz w:val="22"/>
          <w:szCs w:val="22"/>
        </w:rPr>
        <w:br w:type="page"/>
      </w:r>
      <w:r w:rsidR="00594DED" w:rsidRPr="00F13B1F">
        <w:rPr>
          <w:b/>
          <w:bCs/>
          <w:i/>
          <w:iCs/>
          <w:sz w:val="22"/>
          <w:szCs w:val="22"/>
        </w:rPr>
        <w:lastRenderedPageBreak/>
        <w:t>Subiectul 3</w:t>
      </w:r>
    </w:p>
    <w:p w:rsidR="00594DED" w:rsidRPr="00F13B1F" w:rsidRDefault="00594DED" w:rsidP="00594DED">
      <w:pPr>
        <w:autoSpaceDE w:val="0"/>
        <w:autoSpaceDN w:val="0"/>
        <w:adjustRightInd w:val="0"/>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mult </w:t>
      </w:r>
      <w:r>
        <w:rPr>
          <w:b/>
        </w:rPr>
        <w:t>9</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6"/>
        </w:numPr>
        <w:pBdr>
          <w:top w:val="nil"/>
          <w:left w:val="nil"/>
          <w:bottom w:val="nil"/>
          <w:right w:val="nil"/>
          <w:between w:val="nil"/>
        </w:pBdr>
        <w:jc w:val="both"/>
      </w:pPr>
      <w:r>
        <w:t xml:space="preserve">să afişeze pe ecran, numerele impare din şir, separate prin câte un spaţiu, în ordinea inversă citirii. Daca nu există numere impare se va afișa mesajul  </w:t>
      </w:r>
      <w:r>
        <w:rPr>
          <w:b/>
        </w:rPr>
        <w:t>NU EXISTA</w:t>
      </w:r>
      <w:r>
        <w:t>;</w:t>
      </w:r>
    </w:p>
    <w:p w:rsidR="00BE16CC" w:rsidRDefault="00BE16CC" w:rsidP="00BE16CC">
      <w:pPr>
        <w:numPr>
          <w:ilvl w:val="0"/>
          <w:numId w:val="26"/>
        </w:numPr>
        <w:pBdr>
          <w:top w:val="nil"/>
          <w:left w:val="nil"/>
          <w:bottom w:val="nil"/>
          <w:right w:val="nil"/>
          <w:between w:val="nil"/>
        </w:pBdr>
        <w:jc w:val="both"/>
        <w:rPr>
          <w:color w:val="000000"/>
        </w:rPr>
      </w:pPr>
      <w:r>
        <w:rPr>
          <w:color w:val="000000"/>
        </w:rPr>
        <w:t>să se afişeze pe următoarea linie, pe ecran, numărul de elemente din șir care au cifrele în ordine crescătoare (ordinea crescătoare va fi considerată de la stânga la dreapta);</w:t>
      </w:r>
    </w:p>
    <w:p w:rsidR="00BE16CC" w:rsidRDefault="00BE16CC" w:rsidP="00BE16CC">
      <w:pPr>
        <w:numPr>
          <w:ilvl w:val="0"/>
          <w:numId w:val="26"/>
        </w:numPr>
        <w:pBdr>
          <w:top w:val="nil"/>
          <w:left w:val="nil"/>
          <w:bottom w:val="nil"/>
          <w:right w:val="nil"/>
          <w:between w:val="nil"/>
        </w:pBdr>
        <w:jc w:val="both"/>
        <w:rPr>
          <w:color w:val="000000"/>
        </w:rPr>
      </w:pPr>
      <w:r>
        <w:rPr>
          <w:color w:val="000000"/>
        </w:rPr>
        <w:t xml:space="preserve">să scrie în fişierul </w:t>
      </w:r>
      <w:proofErr w:type="spellStart"/>
      <w:r>
        <w:rPr>
          <w:b/>
          <w:color w:val="000000"/>
        </w:rPr>
        <w:t>atestat.out</w:t>
      </w:r>
      <w:proofErr w:type="spellEnd"/>
      <w:r>
        <w:rPr>
          <w:color w:val="000000"/>
        </w:rPr>
        <w:t xml:space="preserve"> toate numerele  din şir care au suma divizorilor proprii mai mare decât numărul, în ordine crescătoare, separate prin câte un spaţiu. Șirul conține cel puțin un număr care are suma divizorilor proprii mai mare decât el. </w:t>
      </w:r>
    </w:p>
    <w:p w:rsidR="00BE16CC" w:rsidRDefault="00BE16CC" w:rsidP="00BE16CC">
      <w:r>
        <w:rPr>
          <w:b/>
        </w:rPr>
        <w:t xml:space="preserve">Notă: </w:t>
      </w:r>
      <w:r>
        <w:t>Programul va conţine cel puţin un subprogram definit de utilizator.</w:t>
      </w:r>
    </w:p>
    <w:p w:rsidR="00BE16CC" w:rsidRDefault="00BE16CC" w:rsidP="00BE16CC">
      <w:pPr>
        <w:jc w:val="both"/>
      </w:pPr>
      <w:r>
        <w:rPr>
          <w:b/>
        </w:rPr>
        <w:t>Exemplu:</w:t>
      </w:r>
    </w:p>
    <w:tbl>
      <w:tblPr>
        <w:tblW w:w="9756" w:type="dxa"/>
        <w:tblInd w:w="-108" w:type="dxa"/>
        <w:tblLayout w:type="fixed"/>
        <w:tblLook w:val="0400" w:firstRow="0" w:lastRow="0" w:firstColumn="0" w:lastColumn="0" w:noHBand="0" w:noVBand="1"/>
      </w:tblPr>
      <w:tblGrid>
        <w:gridCol w:w="750"/>
        <w:gridCol w:w="750"/>
        <w:gridCol w:w="750"/>
        <w:gridCol w:w="750"/>
        <w:gridCol w:w="750"/>
        <w:gridCol w:w="750"/>
        <w:gridCol w:w="750"/>
        <w:gridCol w:w="751"/>
        <w:gridCol w:w="751"/>
        <w:gridCol w:w="751"/>
        <w:gridCol w:w="751"/>
        <w:gridCol w:w="751"/>
        <w:gridCol w:w="751"/>
      </w:tblGrid>
      <w:tr w:rsidR="00BE16CC" w:rsidTr="00BE16CC">
        <w:tc>
          <w:tcPr>
            <w:tcW w:w="5250" w:type="dxa"/>
            <w:gridSpan w:val="7"/>
            <w:tcBorders>
              <w:bottom w:val="single" w:sz="4" w:space="0" w:color="000000"/>
            </w:tcBorders>
          </w:tcPr>
          <w:p w:rsidR="00BE16CC" w:rsidRDefault="00BE16CC" w:rsidP="00BE16CC">
            <w:pPr>
              <w:jc w:val="both"/>
              <w:rPr>
                <w:b/>
              </w:rPr>
            </w:pPr>
            <w:r>
              <w:rPr>
                <w:b/>
              </w:rPr>
              <w:t>Date de intrare:</w:t>
            </w:r>
          </w:p>
        </w:tc>
        <w:tc>
          <w:tcPr>
            <w:tcW w:w="4506" w:type="dxa"/>
            <w:gridSpan w:val="6"/>
            <w:tcBorders>
              <w:bottom w:val="single" w:sz="4" w:space="0" w:color="000000"/>
            </w:tcBorders>
          </w:tcPr>
          <w:p w:rsidR="00BE16CC" w:rsidRDefault="00BE16CC" w:rsidP="00BE16CC">
            <w:pPr>
              <w:jc w:val="both"/>
              <w:rPr>
                <w:b/>
              </w:rPr>
            </w:pPr>
            <w:r>
              <w:rPr>
                <w:b/>
              </w:rPr>
              <w:t>Date de ieşire:</w:t>
            </w:r>
          </w:p>
        </w:tc>
      </w:tr>
      <w:tr w:rsidR="00BE16CC" w:rsidTr="00BE16CC">
        <w:tc>
          <w:tcPr>
            <w:tcW w:w="5250"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506"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50" w:type="dxa"/>
            <w:tcBorders>
              <w:top w:val="single" w:sz="4" w:space="0" w:color="000000"/>
            </w:tcBorders>
          </w:tcPr>
          <w:p w:rsidR="00BE16CC" w:rsidRDefault="00BE16CC" w:rsidP="00BE16CC">
            <w:r>
              <w:t>6</w:t>
            </w:r>
          </w:p>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tcBorders>
          </w:tcPr>
          <w:p w:rsidR="00BE16CC" w:rsidRDefault="00BE16CC" w:rsidP="00BE16CC"/>
        </w:tc>
        <w:tc>
          <w:tcPr>
            <w:tcW w:w="750" w:type="dxa"/>
            <w:tcBorders>
              <w:top w:val="single" w:sz="4" w:space="0" w:color="000000"/>
              <w:right w:val="single" w:sz="4" w:space="0" w:color="000000"/>
            </w:tcBorders>
          </w:tcPr>
          <w:p w:rsidR="00BE16CC" w:rsidRDefault="00BE16CC" w:rsidP="00BE16CC">
            <w:pPr>
              <w:jc w:val="right"/>
            </w:pPr>
            <w:r>
              <w:t>a)</w:t>
            </w:r>
          </w:p>
        </w:tc>
        <w:tc>
          <w:tcPr>
            <w:tcW w:w="751" w:type="dxa"/>
            <w:tcBorders>
              <w:top w:val="single" w:sz="4" w:space="0" w:color="000000"/>
              <w:left w:val="single" w:sz="4" w:space="0" w:color="000000"/>
            </w:tcBorders>
          </w:tcPr>
          <w:p w:rsidR="00BE16CC" w:rsidRDefault="00BE16CC" w:rsidP="00BE16CC">
            <w:r>
              <w:t>3465</w:t>
            </w:r>
          </w:p>
        </w:tc>
        <w:tc>
          <w:tcPr>
            <w:tcW w:w="751" w:type="dxa"/>
            <w:tcBorders>
              <w:top w:val="single" w:sz="4" w:space="0" w:color="000000"/>
            </w:tcBorders>
          </w:tcPr>
          <w:p w:rsidR="00BE16CC" w:rsidRDefault="00BE16CC" w:rsidP="00BE16CC">
            <w:r>
              <w:t>55</w:t>
            </w:r>
          </w:p>
        </w:tc>
        <w:tc>
          <w:tcPr>
            <w:tcW w:w="751" w:type="dxa"/>
            <w:tcBorders>
              <w:top w:val="single" w:sz="4" w:space="0" w:color="000000"/>
            </w:tcBorders>
          </w:tcPr>
          <w:p w:rsidR="00BE16CC" w:rsidRDefault="00BE16CC" w:rsidP="00BE16CC">
            <w:r>
              <w:t>123</w:t>
            </w:r>
          </w:p>
        </w:tc>
        <w:tc>
          <w:tcPr>
            <w:tcW w:w="751" w:type="dxa"/>
            <w:tcBorders>
              <w:top w:val="single" w:sz="4" w:space="0" w:color="000000"/>
            </w:tcBorders>
          </w:tcPr>
          <w:p w:rsidR="00BE16CC" w:rsidRDefault="00BE16CC" w:rsidP="00BE16CC"/>
        </w:tc>
        <w:tc>
          <w:tcPr>
            <w:tcW w:w="751" w:type="dxa"/>
            <w:tcBorders>
              <w:top w:val="single" w:sz="4" w:space="0" w:color="000000"/>
            </w:tcBorders>
          </w:tcPr>
          <w:p w:rsidR="00BE16CC" w:rsidRDefault="00BE16CC" w:rsidP="00BE16CC"/>
        </w:tc>
        <w:tc>
          <w:tcPr>
            <w:tcW w:w="751" w:type="dxa"/>
            <w:tcBorders>
              <w:top w:val="single" w:sz="4" w:space="0" w:color="000000"/>
            </w:tcBorders>
          </w:tcPr>
          <w:p w:rsidR="00BE16CC" w:rsidRDefault="00BE16CC" w:rsidP="00BE16CC"/>
        </w:tc>
      </w:tr>
      <w:tr w:rsidR="00BE16CC" w:rsidTr="00BE16CC">
        <w:tc>
          <w:tcPr>
            <w:tcW w:w="750" w:type="dxa"/>
          </w:tcPr>
          <w:p w:rsidR="00BE16CC" w:rsidRDefault="00BE16CC" w:rsidP="00BE16CC">
            <w:r>
              <w:t>123</w:t>
            </w:r>
          </w:p>
        </w:tc>
        <w:tc>
          <w:tcPr>
            <w:tcW w:w="750" w:type="dxa"/>
          </w:tcPr>
          <w:p w:rsidR="00BE16CC" w:rsidRDefault="00BE16CC" w:rsidP="00BE16CC">
            <w:r>
              <w:t>55</w:t>
            </w:r>
          </w:p>
        </w:tc>
        <w:tc>
          <w:tcPr>
            <w:tcW w:w="750" w:type="dxa"/>
          </w:tcPr>
          <w:p w:rsidR="00BE16CC" w:rsidRDefault="00BE16CC" w:rsidP="00BE16CC">
            <w:r>
              <w:t>372</w:t>
            </w:r>
          </w:p>
        </w:tc>
        <w:tc>
          <w:tcPr>
            <w:tcW w:w="750" w:type="dxa"/>
          </w:tcPr>
          <w:p w:rsidR="00BE16CC" w:rsidRDefault="00BE16CC" w:rsidP="00BE16CC">
            <w:r>
              <w:t>3465</w:t>
            </w:r>
          </w:p>
        </w:tc>
        <w:tc>
          <w:tcPr>
            <w:tcW w:w="750" w:type="dxa"/>
          </w:tcPr>
          <w:p w:rsidR="00BE16CC" w:rsidRDefault="00BE16CC" w:rsidP="00BE16CC">
            <w:r>
              <w:t>242</w:t>
            </w:r>
          </w:p>
        </w:tc>
        <w:tc>
          <w:tcPr>
            <w:tcW w:w="750" w:type="dxa"/>
          </w:tcPr>
          <w:p w:rsidR="00BE16CC" w:rsidRDefault="00BE16CC" w:rsidP="00BE16CC">
            <w:r>
              <w:t>44</w:t>
            </w:r>
          </w:p>
        </w:tc>
        <w:tc>
          <w:tcPr>
            <w:tcW w:w="750" w:type="dxa"/>
            <w:tcBorders>
              <w:right w:val="single" w:sz="4" w:space="0" w:color="000000"/>
            </w:tcBorders>
          </w:tcPr>
          <w:p w:rsidR="00BE16CC" w:rsidRDefault="00BE16CC" w:rsidP="00BE16CC">
            <w:pPr>
              <w:jc w:val="right"/>
            </w:pPr>
            <w:r>
              <w:t>b)</w:t>
            </w:r>
          </w:p>
        </w:tc>
        <w:tc>
          <w:tcPr>
            <w:tcW w:w="751" w:type="dxa"/>
            <w:tcBorders>
              <w:left w:val="single" w:sz="4" w:space="0" w:color="000000"/>
            </w:tcBorders>
          </w:tcPr>
          <w:p w:rsidR="00BE16CC" w:rsidRDefault="00BE16CC" w:rsidP="00BE16CC">
            <w:r>
              <w:t>3</w:t>
            </w:r>
          </w:p>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r>
      <w:tr w:rsidR="00BE16CC" w:rsidTr="00BE16C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Borders>
              <w:right w:val="single" w:sz="4" w:space="0" w:color="000000"/>
            </w:tcBorders>
          </w:tcPr>
          <w:p w:rsidR="00BE16CC" w:rsidRDefault="00BE16CC" w:rsidP="00BE16CC">
            <w:pPr>
              <w:jc w:val="right"/>
            </w:pPr>
          </w:p>
        </w:tc>
        <w:tc>
          <w:tcPr>
            <w:tcW w:w="450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Pr>
          <w:p w:rsidR="00BE16CC" w:rsidRDefault="00BE16CC" w:rsidP="00BE16CC"/>
        </w:tc>
        <w:tc>
          <w:tcPr>
            <w:tcW w:w="750" w:type="dxa"/>
            <w:tcBorders>
              <w:right w:val="single" w:sz="4" w:space="0" w:color="000000"/>
            </w:tcBorders>
          </w:tcPr>
          <w:p w:rsidR="00BE16CC" w:rsidRDefault="00BE16CC" w:rsidP="00BE16CC">
            <w:pPr>
              <w:jc w:val="right"/>
            </w:pPr>
            <w:r>
              <w:t>c)</w:t>
            </w:r>
          </w:p>
        </w:tc>
        <w:tc>
          <w:tcPr>
            <w:tcW w:w="751" w:type="dxa"/>
            <w:tcBorders>
              <w:left w:val="single" w:sz="4" w:space="0" w:color="000000"/>
            </w:tcBorders>
          </w:tcPr>
          <w:p w:rsidR="00BE16CC" w:rsidRDefault="00BE16CC" w:rsidP="00BE16CC">
            <w:r>
              <w:t xml:space="preserve">372  </w:t>
            </w:r>
          </w:p>
        </w:tc>
        <w:tc>
          <w:tcPr>
            <w:tcW w:w="751" w:type="dxa"/>
          </w:tcPr>
          <w:p w:rsidR="00BE16CC" w:rsidRDefault="00BE16CC" w:rsidP="00BE16CC">
            <w:r>
              <w:t>3465</w:t>
            </w:r>
          </w:p>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c>
          <w:tcPr>
            <w:tcW w:w="751" w:type="dxa"/>
          </w:tcPr>
          <w:p w:rsidR="00BE16CC" w:rsidRDefault="00BE16CC" w:rsidP="00BE16CC"/>
        </w:tc>
      </w:tr>
    </w:tbl>
    <w:p w:rsidR="00594DED" w:rsidRPr="00F13B1F" w:rsidRDefault="00594DED" w:rsidP="00594DED">
      <w:pPr>
        <w:autoSpaceDE w:val="0"/>
        <w:autoSpaceDN w:val="0"/>
        <w:adjustRightInd w:val="0"/>
        <w:jc w:val="both"/>
        <w:rPr>
          <w:b/>
          <w:bCs/>
          <w:sz w:val="22"/>
          <w:szCs w:val="22"/>
        </w:rPr>
      </w:pPr>
    </w:p>
    <w:p w:rsidR="00594DED" w:rsidRPr="00F13B1F" w:rsidRDefault="00594DED" w:rsidP="00594DED">
      <w:pPr>
        <w:autoSpaceDE w:val="0"/>
        <w:autoSpaceDN w:val="0"/>
        <w:adjustRightInd w:val="0"/>
        <w:rPr>
          <w:sz w:val="22"/>
          <w:szCs w:val="22"/>
        </w:rPr>
      </w:pPr>
    </w:p>
    <w:p w:rsidR="00594DED" w:rsidRPr="00F13B1F" w:rsidRDefault="00594DED" w:rsidP="00BA4149">
      <w:pPr>
        <w:pBdr>
          <w:top w:val="single" w:sz="12" w:space="1" w:color="auto"/>
        </w:pBdr>
        <w:autoSpaceDE w:val="0"/>
        <w:autoSpaceDN w:val="0"/>
        <w:adjustRightInd w:val="0"/>
        <w:jc w:val="both"/>
        <w:rPr>
          <w:b/>
          <w:bCs/>
          <w:i/>
          <w:iCs/>
          <w:sz w:val="22"/>
          <w:szCs w:val="22"/>
        </w:rPr>
      </w:pPr>
      <w:r w:rsidRPr="00F13B1F">
        <w:rPr>
          <w:b/>
          <w:bCs/>
          <w:i/>
          <w:iCs/>
          <w:sz w:val="22"/>
          <w:szCs w:val="22"/>
        </w:rPr>
        <w:t>Subiectul 4</w:t>
      </w:r>
    </w:p>
    <w:p w:rsidR="00594DED" w:rsidRPr="00F13B1F" w:rsidRDefault="00594DED" w:rsidP="00594DED">
      <w:pPr>
        <w:autoSpaceDE w:val="0"/>
        <w:autoSpaceDN w:val="0"/>
        <w:adjustRightInd w:val="0"/>
        <w:rPr>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(3&lt;</w:t>
      </w:r>
      <w:r>
        <w:rPr>
          <w:b/>
        </w:rPr>
        <w:t>n&lt;1000</w:t>
      </w:r>
      <w:r>
        <w:t xml:space="preserve">), iar pe cea de-a doua linie un şir de </w:t>
      </w:r>
      <w:r>
        <w:rPr>
          <w:b/>
        </w:rPr>
        <w:t>n</w:t>
      </w:r>
      <w:r>
        <w:t xml:space="preserve"> numere naturale, de cel mult </w:t>
      </w:r>
      <w:r>
        <w:rPr>
          <w:b/>
        </w:rPr>
        <w:t>9</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7"/>
        </w:numPr>
        <w:pBdr>
          <w:top w:val="nil"/>
          <w:left w:val="nil"/>
          <w:bottom w:val="nil"/>
          <w:right w:val="nil"/>
          <w:between w:val="nil"/>
        </w:pBdr>
        <w:jc w:val="both"/>
      </w:pPr>
      <w:r>
        <w:t xml:space="preserve">să afişeze pe ecran, pătratele perfecte, separate prin câte un spaţiu (afișarea  se va realiza în ordinea  citirii elementelor). Dacă nu există pătrate perfecte, se va afișa mesajul  </w:t>
      </w:r>
      <w:r>
        <w:rPr>
          <w:b/>
        </w:rPr>
        <w:t>NU EXISTA</w:t>
      </w:r>
      <w:r>
        <w:t>;</w:t>
      </w:r>
    </w:p>
    <w:p w:rsidR="00BE16CC" w:rsidRDefault="00BE16CC" w:rsidP="00BE16CC">
      <w:pPr>
        <w:numPr>
          <w:ilvl w:val="0"/>
          <w:numId w:val="27"/>
        </w:numPr>
        <w:pBdr>
          <w:top w:val="nil"/>
          <w:left w:val="nil"/>
          <w:bottom w:val="nil"/>
          <w:right w:val="nil"/>
          <w:between w:val="nil"/>
        </w:pBdr>
        <w:jc w:val="both"/>
        <w:rPr>
          <w:color w:val="000000"/>
        </w:rPr>
      </w:pPr>
      <w:r>
        <w:rPr>
          <w:color w:val="000000"/>
        </w:rPr>
        <w:t>să se afişeze pe următoarea linie, pe ecran, numărul de elemente din șir care conțin cifra 0;</w:t>
      </w:r>
    </w:p>
    <w:p w:rsidR="00BE16CC" w:rsidRDefault="00BE16CC" w:rsidP="00BE16CC">
      <w:pPr>
        <w:numPr>
          <w:ilvl w:val="0"/>
          <w:numId w:val="27"/>
        </w:numPr>
        <w:pBdr>
          <w:top w:val="nil"/>
          <w:left w:val="nil"/>
          <w:bottom w:val="nil"/>
          <w:right w:val="nil"/>
          <w:between w:val="nil"/>
        </w:pBdr>
        <w:jc w:val="both"/>
        <w:rPr>
          <w:color w:val="000000"/>
        </w:rPr>
      </w:pPr>
      <w:r>
        <w:rPr>
          <w:color w:val="000000"/>
        </w:rPr>
        <w:t xml:space="preserve">să scrie în fişierul </w:t>
      </w:r>
      <w:proofErr w:type="spellStart"/>
      <w:r>
        <w:rPr>
          <w:b/>
          <w:color w:val="000000"/>
        </w:rPr>
        <w:t>atestat.out</w:t>
      </w:r>
      <w:proofErr w:type="spellEnd"/>
      <w:r>
        <w:rPr>
          <w:color w:val="000000"/>
        </w:rPr>
        <w:t xml:space="preserve"> toate numerele  din şir care au suma divizorilor un număr par, în ordine descrescătoare, separate prin câte un spaţiu. Șirul conține cel puțin un număr care are suma divizorilor un număr par.</w:t>
      </w:r>
    </w:p>
    <w:p w:rsidR="00BE16CC" w:rsidRDefault="00BE16CC" w:rsidP="00BE16CC">
      <w:pPr>
        <w:jc w:val="both"/>
      </w:pPr>
      <w:r>
        <w:rPr>
          <w:b/>
        </w:rPr>
        <w:t>Notă:</w:t>
      </w:r>
      <w:r>
        <w:t xml:space="preserve"> Programul va conţine cel puţin un subprogram definit de utilizator.</w:t>
      </w:r>
    </w:p>
    <w:p w:rsidR="00BE16CC" w:rsidRDefault="00BE16CC" w:rsidP="00BE16CC">
      <w:pPr>
        <w:jc w:val="both"/>
        <w:rPr>
          <w:b/>
        </w:rPr>
      </w:pPr>
      <w:r>
        <w:rPr>
          <w:b/>
        </w:rPr>
        <w:t>Exemplu:</w:t>
      </w:r>
    </w:p>
    <w:tbl>
      <w:tblPr>
        <w:tblW w:w="9576" w:type="dxa"/>
        <w:tblInd w:w="-108" w:type="dxa"/>
        <w:tblLayout w:type="fixed"/>
        <w:tblLook w:val="0400" w:firstRow="0" w:lastRow="0" w:firstColumn="0" w:lastColumn="0" w:noHBand="0" w:noVBand="1"/>
      </w:tblPr>
      <w:tblGrid>
        <w:gridCol w:w="737"/>
        <w:gridCol w:w="769"/>
        <w:gridCol w:w="739"/>
        <w:gridCol w:w="684"/>
        <w:gridCol w:w="581"/>
        <w:gridCol w:w="1134"/>
        <w:gridCol w:w="464"/>
        <w:gridCol w:w="739"/>
        <w:gridCol w:w="801"/>
        <w:gridCol w:w="736"/>
        <w:gridCol w:w="768"/>
        <w:gridCol w:w="817"/>
        <w:gridCol w:w="607"/>
      </w:tblGrid>
      <w:tr w:rsidR="00BE16CC" w:rsidTr="00BE16CC">
        <w:tc>
          <w:tcPr>
            <w:tcW w:w="5108" w:type="dxa"/>
            <w:gridSpan w:val="7"/>
            <w:tcBorders>
              <w:bottom w:val="single" w:sz="4" w:space="0" w:color="000000"/>
            </w:tcBorders>
          </w:tcPr>
          <w:p w:rsidR="00BE16CC" w:rsidRDefault="00BE16CC" w:rsidP="00BE16CC">
            <w:pPr>
              <w:jc w:val="both"/>
              <w:rPr>
                <w:b/>
              </w:rPr>
            </w:pPr>
            <w:r>
              <w:rPr>
                <w:b/>
              </w:rPr>
              <w:t>Date de intrare:</w:t>
            </w:r>
          </w:p>
        </w:tc>
        <w:tc>
          <w:tcPr>
            <w:tcW w:w="4468" w:type="dxa"/>
            <w:gridSpan w:val="6"/>
            <w:tcBorders>
              <w:bottom w:val="single" w:sz="4" w:space="0" w:color="000000"/>
            </w:tcBorders>
          </w:tcPr>
          <w:p w:rsidR="00BE16CC" w:rsidRDefault="00BE16CC" w:rsidP="00BE16CC">
            <w:pPr>
              <w:jc w:val="both"/>
              <w:rPr>
                <w:b/>
              </w:rPr>
            </w:pPr>
            <w:r>
              <w:rPr>
                <w:b/>
              </w:rPr>
              <w:t>Date de ieşire:</w:t>
            </w:r>
          </w:p>
        </w:tc>
      </w:tr>
      <w:tr w:rsidR="00BE16CC" w:rsidTr="00BE16CC">
        <w:tc>
          <w:tcPr>
            <w:tcW w:w="5108"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68"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37" w:type="dxa"/>
            <w:tcBorders>
              <w:top w:val="single" w:sz="4" w:space="0" w:color="000000"/>
            </w:tcBorders>
          </w:tcPr>
          <w:p w:rsidR="00BE16CC" w:rsidRDefault="00BE16CC" w:rsidP="00BE16CC">
            <w:r>
              <w:t>6</w:t>
            </w:r>
          </w:p>
        </w:tc>
        <w:tc>
          <w:tcPr>
            <w:tcW w:w="769" w:type="dxa"/>
            <w:tcBorders>
              <w:top w:val="single" w:sz="4" w:space="0" w:color="000000"/>
            </w:tcBorders>
          </w:tcPr>
          <w:p w:rsidR="00BE16CC" w:rsidRDefault="00BE16CC" w:rsidP="00BE16CC"/>
        </w:tc>
        <w:tc>
          <w:tcPr>
            <w:tcW w:w="739" w:type="dxa"/>
            <w:tcBorders>
              <w:top w:val="single" w:sz="4" w:space="0" w:color="000000"/>
            </w:tcBorders>
          </w:tcPr>
          <w:p w:rsidR="00BE16CC" w:rsidRDefault="00BE16CC" w:rsidP="00BE16CC"/>
        </w:tc>
        <w:tc>
          <w:tcPr>
            <w:tcW w:w="684" w:type="dxa"/>
            <w:tcBorders>
              <w:top w:val="single" w:sz="4" w:space="0" w:color="000000"/>
            </w:tcBorders>
          </w:tcPr>
          <w:p w:rsidR="00BE16CC" w:rsidRDefault="00BE16CC" w:rsidP="00BE16CC"/>
        </w:tc>
        <w:tc>
          <w:tcPr>
            <w:tcW w:w="581" w:type="dxa"/>
            <w:tcBorders>
              <w:top w:val="single" w:sz="4" w:space="0" w:color="000000"/>
            </w:tcBorders>
          </w:tcPr>
          <w:p w:rsidR="00BE16CC" w:rsidRDefault="00BE16CC" w:rsidP="00BE16CC"/>
        </w:tc>
        <w:tc>
          <w:tcPr>
            <w:tcW w:w="1134" w:type="dxa"/>
            <w:tcBorders>
              <w:top w:val="single" w:sz="4" w:space="0" w:color="000000"/>
            </w:tcBorders>
          </w:tcPr>
          <w:p w:rsidR="00BE16CC" w:rsidRDefault="00BE16CC" w:rsidP="00BE16CC"/>
        </w:tc>
        <w:tc>
          <w:tcPr>
            <w:tcW w:w="464" w:type="dxa"/>
            <w:tcBorders>
              <w:top w:val="single" w:sz="4" w:space="0" w:color="000000"/>
              <w:right w:val="single" w:sz="4" w:space="0" w:color="000000"/>
            </w:tcBorders>
          </w:tcPr>
          <w:p w:rsidR="00BE16CC" w:rsidRDefault="00BE16CC" w:rsidP="00BE16CC">
            <w:pPr>
              <w:jc w:val="right"/>
            </w:pPr>
            <w:r>
              <w:t>a)</w:t>
            </w:r>
          </w:p>
        </w:tc>
        <w:tc>
          <w:tcPr>
            <w:tcW w:w="739" w:type="dxa"/>
            <w:tcBorders>
              <w:top w:val="single" w:sz="4" w:space="0" w:color="000000"/>
              <w:left w:val="single" w:sz="4" w:space="0" w:color="000000"/>
            </w:tcBorders>
          </w:tcPr>
          <w:p w:rsidR="00BE16CC" w:rsidRDefault="00BE16CC" w:rsidP="00BE16CC">
            <w:r>
              <w:t xml:space="preserve">25  </w:t>
            </w:r>
          </w:p>
        </w:tc>
        <w:tc>
          <w:tcPr>
            <w:tcW w:w="801" w:type="dxa"/>
            <w:tcBorders>
              <w:top w:val="single" w:sz="4" w:space="0" w:color="000000"/>
            </w:tcBorders>
          </w:tcPr>
          <w:p w:rsidR="00BE16CC" w:rsidRDefault="00BE16CC" w:rsidP="00BE16CC">
            <w:r>
              <w:t>64</w:t>
            </w:r>
          </w:p>
        </w:tc>
        <w:tc>
          <w:tcPr>
            <w:tcW w:w="736" w:type="dxa"/>
            <w:tcBorders>
              <w:top w:val="single" w:sz="4" w:space="0" w:color="000000"/>
            </w:tcBorders>
          </w:tcPr>
          <w:p w:rsidR="00BE16CC" w:rsidRDefault="00BE16CC" w:rsidP="00BE16CC"/>
        </w:tc>
        <w:tc>
          <w:tcPr>
            <w:tcW w:w="768" w:type="dxa"/>
            <w:tcBorders>
              <w:top w:val="single" w:sz="4" w:space="0" w:color="000000"/>
            </w:tcBorders>
          </w:tcPr>
          <w:p w:rsidR="00BE16CC" w:rsidRDefault="00BE16CC" w:rsidP="00BE16CC"/>
        </w:tc>
        <w:tc>
          <w:tcPr>
            <w:tcW w:w="817" w:type="dxa"/>
            <w:tcBorders>
              <w:top w:val="single" w:sz="4" w:space="0" w:color="000000"/>
            </w:tcBorders>
          </w:tcPr>
          <w:p w:rsidR="00BE16CC" w:rsidRDefault="00BE16CC" w:rsidP="00BE16CC"/>
        </w:tc>
        <w:tc>
          <w:tcPr>
            <w:tcW w:w="607" w:type="dxa"/>
            <w:tcBorders>
              <w:top w:val="single" w:sz="4" w:space="0" w:color="000000"/>
            </w:tcBorders>
          </w:tcPr>
          <w:p w:rsidR="00BE16CC" w:rsidRDefault="00BE16CC" w:rsidP="00BE16CC"/>
        </w:tc>
      </w:tr>
      <w:tr w:rsidR="00BE16CC" w:rsidTr="00BE16CC">
        <w:tc>
          <w:tcPr>
            <w:tcW w:w="737" w:type="dxa"/>
          </w:tcPr>
          <w:p w:rsidR="00BE16CC" w:rsidRDefault="00BE16CC" w:rsidP="00BE16CC">
            <w:r>
              <w:t>1233</w:t>
            </w:r>
          </w:p>
        </w:tc>
        <w:tc>
          <w:tcPr>
            <w:tcW w:w="769" w:type="dxa"/>
          </w:tcPr>
          <w:p w:rsidR="00BE16CC" w:rsidRDefault="00BE16CC" w:rsidP="00BE16CC">
            <w:r>
              <w:t>25</w:t>
            </w:r>
          </w:p>
        </w:tc>
        <w:tc>
          <w:tcPr>
            <w:tcW w:w="739" w:type="dxa"/>
          </w:tcPr>
          <w:p w:rsidR="00BE16CC" w:rsidRDefault="00BE16CC" w:rsidP="00BE16CC">
            <w:r>
              <w:t>1785</w:t>
            </w:r>
          </w:p>
        </w:tc>
        <w:tc>
          <w:tcPr>
            <w:tcW w:w="684" w:type="dxa"/>
          </w:tcPr>
          <w:p w:rsidR="00BE16CC" w:rsidRDefault="00BE16CC" w:rsidP="00BE16CC">
            <w:r>
              <w:t>64</w:t>
            </w:r>
          </w:p>
        </w:tc>
        <w:tc>
          <w:tcPr>
            <w:tcW w:w="581" w:type="dxa"/>
          </w:tcPr>
          <w:p w:rsidR="00BE16CC" w:rsidRDefault="00BE16CC" w:rsidP="00BE16CC">
            <w:r>
              <w:t>409</w:t>
            </w:r>
          </w:p>
        </w:tc>
        <w:tc>
          <w:tcPr>
            <w:tcW w:w="1134" w:type="dxa"/>
          </w:tcPr>
          <w:p w:rsidR="00BE16CC" w:rsidRDefault="00BE16CC" w:rsidP="00BE16CC">
            <w:r>
              <w:t xml:space="preserve">457  </w:t>
            </w:r>
          </w:p>
        </w:tc>
        <w:tc>
          <w:tcPr>
            <w:tcW w:w="464" w:type="dxa"/>
            <w:tcBorders>
              <w:right w:val="single" w:sz="4" w:space="0" w:color="000000"/>
            </w:tcBorders>
          </w:tcPr>
          <w:p w:rsidR="00BE16CC" w:rsidRDefault="00BE16CC" w:rsidP="00BE16CC">
            <w:pPr>
              <w:jc w:val="right"/>
            </w:pPr>
            <w:r>
              <w:t>b)</w:t>
            </w:r>
          </w:p>
        </w:tc>
        <w:tc>
          <w:tcPr>
            <w:tcW w:w="739" w:type="dxa"/>
            <w:tcBorders>
              <w:left w:val="single" w:sz="4" w:space="0" w:color="000000"/>
            </w:tcBorders>
          </w:tcPr>
          <w:p w:rsidR="00BE16CC" w:rsidRDefault="00BE16CC" w:rsidP="00BE16CC">
            <w:r>
              <w:t>1</w:t>
            </w:r>
          </w:p>
        </w:tc>
        <w:tc>
          <w:tcPr>
            <w:tcW w:w="801" w:type="dxa"/>
          </w:tcPr>
          <w:p w:rsidR="00BE16CC" w:rsidRDefault="00BE16CC" w:rsidP="00BE16CC"/>
        </w:tc>
        <w:tc>
          <w:tcPr>
            <w:tcW w:w="736" w:type="dxa"/>
          </w:tcPr>
          <w:p w:rsidR="00BE16CC" w:rsidRDefault="00BE16CC" w:rsidP="00BE16CC"/>
        </w:tc>
        <w:tc>
          <w:tcPr>
            <w:tcW w:w="768" w:type="dxa"/>
          </w:tcPr>
          <w:p w:rsidR="00BE16CC" w:rsidRDefault="00BE16CC" w:rsidP="00BE16CC"/>
        </w:tc>
        <w:tc>
          <w:tcPr>
            <w:tcW w:w="817" w:type="dxa"/>
          </w:tcPr>
          <w:p w:rsidR="00BE16CC" w:rsidRDefault="00BE16CC" w:rsidP="00BE16CC"/>
        </w:tc>
        <w:tc>
          <w:tcPr>
            <w:tcW w:w="607" w:type="dxa"/>
          </w:tcPr>
          <w:p w:rsidR="00BE16CC" w:rsidRDefault="00BE16CC" w:rsidP="00BE16CC"/>
        </w:tc>
      </w:tr>
      <w:tr w:rsidR="00BE16CC" w:rsidTr="00BE16CC">
        <w:tc>
          <w:tcPr>
            <w:tcW w:w="737" w:type="dxa"/>
          </w:tcPr>
          <w:p w:rsidR="00BE16CC" w:rsidRDefault="00BE16CC" w:rsidP="00BE16CC"/>
        </w:tc>
        <w:tc>
          <w:tcPr>
            <w:tcW w:w="769" w:type="dxa"/>
          </w:tcPr>
          <w:p w:rsidR="00BE16CC" w:rsidRDefault="00BE16CC" w:rsidP="00BE16CC"/>
        </w:tc>
        <w:tc>
          <w:tcPr>
            <w:tcW w:w="739" w:type="dxa"/>
          </w:tcPr>
          <w:p w:rsidR="00BE16CC" w:rsidRDefault="00BE16CC" w:rsidP="00BE16CC"/>
        </w:tc>
        <w:tc>
          <w:tcPr>
            <w:tcW w:w="684" w:type="dxa"/>
          </w:tcPr>
          <w:p w:rsidR="00BE16CC" w:rsidRDefault="00BE16CC" w:rsidP="00BE16CC"/>
        </w:tc>
        <w:tc>
          <w:tcPr>
            <w:tcW w:w="581" w:type="dxa"/>
          </w:tcPr>
          <w:p w:rsidR="00BE16CC" w:rsidRDefault="00BE16CC" w:rsidP="00BE16CC"/>
        </w:tc>
        <w:tc>
          <w:tcPr>
            <w:tcW w:w="1134" w:type="dxa"/>
          </w:tcPr>
          <w:p w:rsidR="00BE16CC" w:rsidRDefault="00BE16CC" w:rsidP="00BE16CC"/>
        </w:tc>
        <w:tc>
          <w:tcPr>
            <w:tcW w:w="464" w:type="dxa"/>
            <w:tcBorders>
              <w:right w:val="single" w:sz="4" w:space="0" w:color="000000"/>
            </w:tcBorders>
          </w:tcPr>
          <w:p w:rsidR="00BE16CC" w:rsidRDefault="00BE16CC" w:rsidP="00BE16CC">
            <w:pPr>
              <w:jc w:val="right"/>
            </w:pPr>
          </w:p>
        </w:tc>
        <w:tc>
          <w:tcPr>
            <w:tcW w:w="4468"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37" w:type="dxa"/>
          </w:tcPr>
          <w:p w:rsidR="00BE16CC" w:rsidRDefault="00BE16CC" w:rsidP="00BE16CC"/>
        </w:tc>
        <w:tc>
          <w:tcPr>
            <w:tcW w:w="769" w:type="dxa"/>
          </w:tcPr>
          <w:p w:rsidR="00BE16CC" w:rsidRDefault="00BE16CC" w:rsidP="00BE16CC"/>
        </w:tc>
        <w:tc>
          <w:tcPr>
            <w:tcW w:w="739" w:type="dxa"/>
          </w:tcPr>
          <w:p w:rsidR="00BE16CC" w:rsidRDefault="00BE16CC" w:rsidP="00BE16CC"/>
        </w:tc>
        <w:tc>
          <w:tcPr>
            <w:tcW w:w="684" w:type="dxa"/>
          </w:tcPr>
          <w:p w:rsidR="00BE16CC" w:rsidRDefault="00BE16CC" w:rsidP="00BE16CC"/>
        </w:tc>
        <w:tc>
          <w:tcPr>
            <w:tcW w:w="581" w:type="dxa"/>
          </w:tcPr>
          <w:p w:rsidR="00BE16CC" w:rsidRDefault="00BE16CC" w:rsidP="00BE16CC"/>
        </w:tc>
        <w:tc>
          <w:tcPr>
            <w:tcW w:w="1134" w:type="dxa"/>
          </w:tcPr>
          <w:p w:rsidR="00BE16CC" w:rsidRDefault="00BE16CC" w:rsidP="00BE16CC"/>
        </w:tc>
        <w:tc>
          <w:tcPr>
            <w:tcW w:w="464" w:type="dxa"/>
            <w:tcBorders>
              <w:right w:val="single" w:sz="4" w:space="0" w:color="000000"/>
            </w:tcBorders>
          </w:tcPr>
          <w:p w:rsidR="00BE16CC" w:rsidRDefault="00BE16CC" w:rsidP="00BE16CC">
            <w:pPr>
              <w:jc w:val="right"/>
            </w:pPr>
            <w:r>
              <w:t>c)</w:t>
            </w:r>
          </w:p>
        </w:tc>
        <w:tc>
          <w:tcPr>
            <w:tcW w:w="739" w:type="dxa"/>
            <w:tcBorders>
              <w:left w:val="single" w:sz="4" w:space="0" w:color="000000"/>
            </w:tcBorders>
          </w:tcPr>
          <w:p w:rsidR="00BE16CC" w:rsidRDefault="00BE16CC" w:rsidP="00BE16CC">
            <w:r>
              <w:t>1785</w:t>
            </w:r>
          </w:p>
        </w:tc>
        <w:tc>
          <w:tcPr>
            <w:tcW w:w="801" w:type="dxa"/>
          </w:tcPr>
          <w:p w:rsidR="00BE16CC" w:rsidRDefault="00BE16CC" w:rsidP="00BE16CC">
            <w:r>
              <w:t>1233</w:t>
            </w:r>
          </w:p>
        </w:tc>
        <w:tc>
          <w:tcPr>
            <w:tcW w:w="736" w:type="dxa"/>
          </w:tcPr>
          <w:p w:rsidR="00BE16CC" w:rsidRDefault="00BE16CC" w:rsidP="00BE16CC">
            <w:r>
              <w:t>457</w:t>
            </w:r>
          </w:p>
        </w:tc>
        <w:tc>
          <w:tcPr>
            <w:tcW w:w="768" w:type="dxa"/>
          </w:tcPr>
          <w:p w:rsidR="00BE16CC" w:rsidRDefault="00BE16CC" w:rsidP="00BE16CC">
            <w:r>
              <w:t>409</w:t>
            </w:r>
          </w:p>
        </w:tc>
        <w:tc>
          <w:tcPr>
            <w:tcW w:w="817" w:type="dxa"/>
          </w:tcPr>
          <w:p w:rsidR="00BE16CC" w:rsidRDefault="00BE16CC" w:rsidP="00BE16CC"/>
        </w:tc>
        <w:tc>
          <w:tcPr>
            <w:tcW w:w="607" w:type="dxa"/>
          </w:tcPr>
          <w:p w:rsidR="00BE16CC" w:rsidRDefault="00BE16CC" w:rsidP="00BE16CC"/>
        </w:tc>
      </w:tr>
    </w:tbl>
    <w:p w:rsidR="00594DED" w:rsidRPr="00F13B1F" w:rsidRDefault="00594DED" w:rsidP="00594DED">
      <w:pPr>
        <w:jc w:val="both"/>
        <w:rPr>
          <w:b/>
          <w:bCs/>
          <w:i/>
          <w:iCs/>
          <w:sz w:val="22"/>
          <w:szCs w:val="22"/>
        </w:rPr>
      </w:pPr>
    </w:p>
    <w:p w:rsidR="00594DED" w:rsidRPr="00F13B1F" w:rsidRDefault="0068012C" w:rsidP="00950CC6">
      <w:pPr>
        <w:pBdr>
          <w:top w:val="single" w:sz="12" w:space="1" w:color="auto"/>
        </w:pBdr>
        <w:autoSpaceDE w:val="0"/>
        <w:autoSpaceDN w:val="0"/>
        <w:adjustRightInd w:val="0"/>
        <w:jc w:val="both"/>
        <w:rPr>
          <w:b/>
          <w:bCs/>
          <w:i/>
          <w:iCs/>
          <w:sz w:val="22"/>
          <w:szCs w:val="22"/>
        </w:rPr>
      </w:pPr>
      <w:r w:rsidRPr="00F13B1F">
        <w:rPr>
          <w:b/>
          <w:bCs/>
          <w:i/>
          <w:iCs/>
          <w:sz w:val="22"/>
          <w:szCs w:val="22"/>
        </w:rPr>
        <w:br w:type="page"/>
      </w:r>
      <w:r w:rsidR="00594DED" w:rsidRPr="00F13B1F">
        <w:rPr>
          <w:b/>
          <w:bCs/>
          <w:i/>
          <w:iCs/>
          <w:sz w:val="22"/>
          <w:szCs w:val="22"/>
        </w:rPr>
        <w:lastRenderedPageBreak/>
        <w:t>Subiectul 5</w:t>
      </w:r>
    </w:p>
    <w:p w:rsidR="003453A0" w:rsidRPr="00F13B1F" w:rsidRDefault="003453A0" w:rsidP="00594DED">
      <w:pPr>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formate din cel puțin două cifre,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8"/>
        </w:numPr>
        <w:pBdr>
          <w:top w:val="nil"/>
          <w:left w:val="nil"/>
          <w:bottom w:val="nil"/>
          <w:right w:val="nil"/>
          <w:between w:val="nil"/>
        </w:pBdr>
        <w:jc w:val="both"/>
      </w:pPr>
      <w:r>
        <w:t xml:space="preserve">să afişeze pe ecran, numerele care au cifra unităților egală cu cifra zecilor, separate prin câte un spaţiu, în ordinea   citirii. Daca nu există numere care au cele două cifre egale, se va afișa mesajul  </w:t>
      </w:r>
      <w:r>
        <w:rPr>
          <w:b/>
        </w:rPr>
        <w:t>NU EXISTA</w:t>
      </w:r>
      <w:r>
        <w:t>;</w:t>
      </w:r>
    </w:p>
    <w:p w:rsidR="00BE16CC" w:rsidRDefault="00BE16CC" w:rsidP="00BE16CC">
      <w:pPr>
        <w:numPr>
          <w:ilvl w:val="0"/>
          <w:numId w:val="28"/>
        </w:numPr>
        <w:pBdr>
          <w:top w:val="nil"/>
          <w:left w:val="nil"/>
          <w:bottom w:val="nil"/>
          <w:right w:val="nil"/>
          <w:between w:val="nil"/>
        </w:pBdr>
        <w:jc w:val="both"/>
        <w:rPr>
          <w:color w:val="000000"/>
        </w:rPr>
      </w:pPr>
      <w:r>
        <w:rPr>
          <w:color w:val="000000"/>
        </w:rPr>
        <w:t>să se afişeze pe următoarea linie pe ecran numărul de elemente din șir care au suma divizorilor un număr impar;</w:t>
      </w:r>
    </w:p>
    <w:p w:rsidR="00BE16CC" w:rsidRDefault="00BE16CC" w:rsidP="00BE16CC">
      <w:pPr>
        <w:numPr>
          <w:ilvl w:val="0"/>
          <w:numId w:val="28"/>
        </w:numPr>
        <w:pBdr>
          <w:top w:val="nil"/>
          <w:left w:val="nil"/>
          <w:bottom w:val="nil"/>
          <w:right w:val="nil"/>
          <w:between w:val="nil"/>
        </w:pBdr>
        <w:jc w:val="both"/>
        <w:rPr>
          <w:color w:val="000000"/>
        </w:rPr>
      </w:pPr>
      <w:r>
        <w:rPr>
          <w:color w:val="000000"/>
        </w:rPr>
        <w:t xml:space="preserve">să scrie în fişierul </w:t>
      </w:r>
      <w:proofErr w:type="spellStart"/>
      <w:r>
        <w:rPr>
          <w:b/>
          <w:color w:val="000000"/>
        </w:rPr>
        <w:t>atestat.out</w:t>
      </w:r>
      <w:proofErr w:type="spellEnd"/>
      <w:r>
        <w:rPr>
          <w:color w:val="000000"/>
        </w:rPr>
        <w:t xml:space="preserve"> în ordine crescătoare, separate prin câte un spaţiu, toate numerele  din şir care au cifrele în ordine descrescătoare (de la stânga la dreapta). Șirul conține cel puțin un număr care are  cifrele în ordine descrescătoare.</w:t>
      </w:r>
    </w:p>
    <w:p w:rsidR="00BE16CC" w:rsidRDefault="00BE16CC" w:rsidP="00BE16CC">
      <w:r>
        <w:rPr>
          <w:b/>
        </w:rPr>
        <w:t>Notă:</w:t>
      </w:r>
      <w:r>
        <w:t xml:space="preserve"> Programul va conţine cel puţin un subprogram definit de utilizator.</w:t>
      </w:r>
    </w:p>
    <w:p w:rsidR="00BE16CC" w:rsidRDefault="00BE16CC" w:rsidP="00BE16CC">
      <w:pPr>
        <w:rPr>
          <w:b/>
        </w:rPr>
      </w:pPr>
      <w:r>
        <w:rPr>
          <w:b/>
        </w:rPr>
        <w:t>Exemplu:</w:t>
      </w:r>
    </w:p>
    <w:tbl>
      <w:tblPr>
        <w:tblW w:w="9576" w:type="dxa"/>
        <w:tblInd w:w="-108" w:type="dxa"/>
        <w:tblLayout w:type="fixed"/>
        <w:tblLook w:val="0400" w:firstRow="0" w:lastRow="0" w:firstColumn="0" w:lastColumn="0" w:noHBand="0" w:noVBand="1"/>
      </w:tblPr>
      <w:tblGrid>
        <w:gridCol w:w="1175"/>
        <w:gridCol w:w="713"/>
        <w:gridCol w:w="719"/>
        <w:gridCol w:w="651"/>
        <w:gridCol w:w="720"/>
        <w:gridCol w:w="585"/>
        <w:gridCol w:w="457"/>
        <w:gridCol w:w="1178"/>
        <w:gridCol w:w="712"/>
        <w:gridCol w:w="718"/>
        <w:gridCol w:w="765"/>
        <w:gridCol w:w="837"/>
        <w:gridCol w:w="346"/>
      </w:tblGrid>
      <w:tr w:rsidR="00BE16CC" w:rsidTr="00BE16CC">
        <w:tc>
          <w:tcPr>
            <w:tcW w:w="5020" w:type="dxa"/>
            <w:gridSpan w:val="7"/>
            <w:tcBorders>
              <w:bottom w:val="single" w:sz="4" w:space="0" w:color="000000"/>
            </w:tcBorders>
          </w:tcPr>
          <w:p w:rsidR="00BE16CC" w:rsidRDefault="00BE16CC" w:rsidP="00BE16CC">
            <w:pPr>
              <w:jc w:val="both"/>
              <w:rPr>
                <w:b/>
              </w:rPr>
            </w:pPr>
            <w:r>
              <w:rPr>
                <w:b/>
              </w:rPr>
              <w:t>Date de intrare:</w:t>
            </w:r>
          </w:p>
        </w:tc>
        <w:tc>
          <w:tcPr>
            <w:tcW w:w="4556"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020"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556"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1175" w:type="dxa"/>
            <w:tcBorders>
              <w:top w:val="single" w:sz="4" w:space="0" w:color="000000"/>
            </w:tcBorders>
          </w:tcPr>
          <w:p w:rsidR="00BE16CC" w:rsidRDefault="00BE16CC" w:rsidP="00BE16CC">
            <w:r>
              <w:t>6</w:t>
            </w:r>
          </w:p>
        </w:tc>
        <w:tc>
          <w:tcPr>
            <w:tcW w:w="713" w:type="dxa"/>
            <w:tcBorders>
              <w:top w:val="single" w:sz="4" w:space="0" w:color="000000"/>
            </w:tcBorders>
          </w:tcPr>
          <w:p w:rsidR="00BE16CC" w:rsidRDefault="00BE16CC" w:rsidP="00BE16CC"/>
        </w:tc>
        <w:tc>
          <w:tcPr>
            <w:tcW w:w="719" w:type="dxa"/>
            <w:tcBorders>
              <w:top w:val="single" w:sz="4" w:space="0" w:color="000000"/>
            </w:tcBorders>
          </w:tcPr>
          <w:p w:rsidR="00BE16CC" w:rsidRDefault="00BE16CC" w:rsidP="00BE16CC"/>
        </w:tc>
        <w:tc>
          <w:tcPr>
            <w:tcW w:w="651" w:type="dxa"/>
            <w:tcBorders>
              <w:top w:val="single" w:sz="4" w:space="0" w:color="000000"/>
            </w:tcBorders>
          </w:tcPr>
          <w:p w:rsidR="00BE16CC" w:rsidRDefault="00BE16CC" w:rsidP="00BE16CC"/>
        </w:tc>
        <w:tc>
          <w:tcPr>
            <w:tcW w:w="720" w:type="dxa"/>
            <w:tcBorders>
              <w:top w:val="single" w:sz="4" w:space="0" w:color="000000"/>
            </w:tcBorders>
          </w:tcPr>
          <w:p w:rsidR="00BE16CC" w:rsidRDefault="00BE16CC" w:rsidP="00BE16CC"/>
        </w:tc>
        <w:tc>
          <w:tcPr>
            <w:tcW w:w="585" w:type="dxa"/>
            <w:tcBorders>
              <w:top w:val="single" w:sz="4" w:space="0" w:color="000000"/>
            </w:tcBorders>
          </w:tcPr>
          <w:p w:rsidR="00BE16CC" w:rsidRDefault="00BE16CC" w:rsidP="00BE16CC"/>
        </w:tc>
        <w:tc>
          <w:tcPr>
            <w:tcW w:w="457" w:type="dxa"/>
            <w:tcBorders>
              <w:top w:val="single" w:sz="4" w:space="0" w:color="000000"/>
              <w:right w:val="single" w:sz="4" w:space="0" w:color="000000"/>
            </w:tcBorders>
          </w:tcPr>
          <w:p w:rsidR="00BE16CC" w:rsidRDefault="00BE16CC" w:rsidP="00BE16CC">
            <w:r>
              <w:t>a)</w:t>
            </w:r>
          </w:p>
        </w:tc>
        <w:tc>
          <w:tcPr>
            <w:tcW w:w="1178" w:type="dxa"/>
            <w:tcBorders>
              <w:top w:val="single" w:sz="4" w:space="0" w:color="000000"/>
              <w:left w:val="single" w:sz="4" w:space="0" w:color="000000"/>
            </w:tcBorders>
          </w:tcPr>
          <w:p w:rsidR="00BE16CC" w:rsidRDefault="00BE16CC" w:rsidP="00BE16CC">
            <w:pPr>
              <w:jc w:val="both"/>
            </w:pPr>
            <w:r>
              <w:t>3455</w:t>
            </w:r>
          </w:p>
        </w:tc>
        <w:tc>
          <w:tcPr>
            <w:tcW w:w="712" w:type="dxa"/>
            <w:tcBorders>
              <w:top w:val="single" w:sz="4" w:space="0" w:color="000000"/>
            </w:tcBorders>
          </w:tcPr>
          <w:p w:rsidR="00BE16CC" w:rsidRDefault="00BE16CC" w:rsidP="00BE16CC">
            <w:pPr>
              <w:jc w:val="both"/>
            </w:pPr>
            <w:r>
              <w:t>33</w:t>
            </w:r>
          </w:p>
        </w:tc>
        <w:tc>
          <w:tcPr>
            <w:tcW w:w="718" w:type="dxa"/>
            <w:tcBorders>
              <w:top w:val="single" w:sz="4" w:space="0" w:color="000000"/>
            </w:tcBorders>
          </w:tcPr>
          <w:p w:rsidR="00BE16CC" w:rsidRDefault="00BE16CC" w:rsidP="00BE16CC">
            <w:pPr>
              <w:jc w:val="both"/>
            </w:pPr>
          </w:p>
        </w:tc>
        <w:tc>
          <w:tcPr>
            <w:tcW w:w="765" w:type="dxa"/>
            <w:tcBorders>
              <w:top w:val="single" w:sz="4" w:space="0" w:color="000000"/>
            </w:tcBorders>
          </w:tcPr>
          <w:p w:rsidR="00BE16CC" w:rsidRDefault="00BE16CC" w:rsidP="00BE16CC">
            <w:pPr>
              <w:jc w:val="both"/>
            </w:pPr>
          </w:p>
        </w:tc>
        <w:tc>
          <w:tcPr>
            <w:tcW w:w="837" w:type="dxa"/>
            <w:tcBorders>
              <w:top w:val="single" w:sz="4" w:space="0" w:color="000000"/>
            </w:tcBorders>
          </w:tcPr>
          <w:p w:rsidR="00BE16CC" w:rsidRDefault="00BE16CC" w:rsidP="00BE16CC">
            <w:pPr>
              <w:jc w:val="both"/>
            </w:pPr>
          </w:p>
        </w:tc>
        <w:tc>
          <w:tcPr>
            <w:tcW w:w="346" w:type="dxa"/>
            <w:tcBorders>
              <w:top w:val="single" w:sz="4" w:space="0" w:color="000000"/>
            </w:tcBorders>
          </w:tcPr>
          <w:p w:rsidR="00BE16CC" w:rsidRDefault="00BE16CC" w:rsidP="00BE16CC">
            <w:pPr>
              <w:jc w:val="both"/>
            </w:pPr>
          </w:p>
        </w:tc>
      </w:tr>
      <w:tr w:rsidR="00BE16CC" w:rsidTr="00BE16CC">
        <w:tc>
          <w:tcPr>
            <w:tcW w:w="1175" w:type="dxa"/>
          </w:tcPr>
          <w:p w:rsidR="00BE16CC" w:rsidRDefault="00BE16CC" w:rsidP="00BE16CC">
            <w:pPr>
              <w:jc w:val="both"/>
            </w:pPr>
            <w:r>
              <w:t>3455</w:t>
            </w:r>
          </w:p>
        </w:tc>
        <w:tc>
          <w:tcPr>
            <w:tcW w:w="713" w:type="dxa"/>
          </w:tcPr>
          <w:p w:rsidR="00BE16CC" w:rsidRDefault="00BE16CC" w:rsidP="00BE16CC">
            <w:pPr>
              <w:jc w:val="both"/>
            </w:pPr>
            <w:r>
              <w:t>121</w:t>
            </w:r>
          </w:p>
        </w:tc>
        <w:tc>
          <w:tcPr>
            <w:tcW w:w="719" w:type="dxa"/>
          </w:tcPr>
          <w:p w:rsidR="00BE16CC" w:rsidRDefault="00BE16CC" w:rsidP="00BE16CC">
            <w:pPr>
              <w:jc w:val="both"/>
            </w:pPr>
            <w:r>
              <w:t>9</w:t>
            </w:r>
          </w:p>
        </w:tc>
        <w:tc>
          <w:tcPr>
            <w:tcW w:w="651" w:type="dxa"/>
          </w:tcPr>
          <w:p w:rsidR="00BE16CC" w:rsidRDefault="00BE16CC" w:rsidP="00BE16CC">
            <w:pPr>
              <w:jc w:val="both"/>
            </w:pPr>
            <w:r>
              <w:t>33</w:t>
            </w:r>
          </w:p>
        </w:tc>
        <w:tc>
          <w:tcPr>
            <w:tcW w:w="720" w:type="dxa"/>
          </w:tcPr>
          <w:p w:rsidR="00BE16CC" w:rsidRDefault="00BE16CC" w:rsidP="00BE16CC">
            <w:pPr>
              <w:jc w:val="both"/>
            </w:pPr>
            <w:r>
              <w:t>865</w:t>
            </w:r>
          </w:p>
        </w:tc>
        <w:tc>
          <w:tcPr>
            <w:tcW w:w="585" w:type="dxa"/>
          </w:tcPr>
          <w:p w:rsidR="00BE16CC" w:rsidRDefault="00BE16CC" w:rsidP="00BE16CC">
            <w:pPr>
              <w:jc w:val="both"/>
            </w:pPr>
            <w:r>
              <w:t>321</w:t>
            </w:r>
          </w:p>
        </w:tc>
        <w:tc>
          <w:tcPr>
            <w:tcW w:w="457" w:type="dxa"/>
            <w:tcBorders>
              <w:right w:val="single" w:sz="4" w:space="0" w:color="000000"/>
            </w:tcBorders>
          </w:tcPr>
          <w:p w:rsidR="00BE16CC" w:rsidRDefault="00BE16CC" w:rsidP="00BE16CC">
            <w:r>
              <w:t>b)</w:t>
            </w:r>
          </w:p>
        </w:tc>
        <w:tc>
          <w:tcPr>
            <w:tcW w:w="1178" w:type="dxa"/>
            <w:tcBorders>
              <w:left w:val="single" w:sz="4" w:space="0" w:color="000000"/>
            </w:tcBorders>
          </w:tcPr>
          <w:p w:rsidR="00BE16CC" w:rsidRDefault="00BE16CC" w:rsidP="00BE16CC">
            <w:r>
              <w:t>2</w:t>
            </w:r>
          </w:p>
        </w:tc>
        <w:tc>
          <w:tcPr>
            <w:tcW w:w="712" w:type="dxa"/>
          </w:tcPr>
          <w:p w:rsidR="00BE16CC" w:rsidRDefault="00BE16CC" w:rsidP="00BE16CC"/>
        </w:tc>
        <w:tc>
          <w:tcPr>
            <w:tcW w:w="718" w:type="dxa"/>
          </w:tcPr>
          <w:p w:rsidR="00BE16CC" w:rsidRDefault="00BE16CC" w:rsidP="00BE16CC"/>
        </w:tc>
        <w:tc>
          <w:tcPr>
            <w:tcW w:w="765" w:type="dxa"/>
          </w:tcPr>
          <w:p w:rsidR="00BE16CC" w:rsidRDefault="00BE16CC" w:rsidP="00BE16CC"/>
        </w:tc>
        <w:tc>
          <w:tcPr>
            <w:tcW w:w="837" w:type="dxa"/>
          </w:tcPr>
          <w:p w:rsidR="00BE16CC" w:rsidRDefault="00BE16CC" w:rsidP="00BE16CC"/>
        </w:tc>
        <w:tc>
          <w:tcPr>
            <w:tcW w:w="346" w:type="dxa"/>
          </w:tcPr>
          <w:p w:rsidR="00BE16CC" w:rsidRDefault="00BE16CC" w:rsidP="00BE16CC"/>
        </w:tc>
      </w:tr>
      <w:tr w:rsidR="00BE16CC" w:rsidTr="00BE16CC">
        <w:tc>
          <w:tcPr>
            <w:tcW w:w="1175" w:type="dxa"/>
          </w:tcPr>
          <w:p w:rsidR="00BE16CC" w:rsidRDefault="00BE16CC" w:rsidP="00BE16CC">
            <w:pPr>
              <w:jc w:val="both"/>
            </w:pPr>
          </w:p>
        </w:tc>
        <w:tc>
          <w:tcPr>
            <w:tcW w:w="713" w:type="dxa"/>
          </w:tcPr>
          <w:p w:rsidR="00BE16CC" w:rsidRDefault="00BE16CC" w:rsidP="00BE16CC">
            <w:pPr>
              <w:jc w:val="both"/>
            </w:pPr>
          </w:p>
        </w:tc>
        <w:tc>
          <w:tcPr>
            <w:tcW w:w="719" w:type="dxa"/>
          </w:tcPr>
          <w:p w:rsidR="00BE16CC" w:rsidRDefault="00BE16CC" w:rsidP="00BE16CC">
            <w:pPr>
              <w:jc w:val="both"/>
            </w:pPr>
          </w:p>
        </w:tc>
        <w:tc>
          <w:tcPr>
            <w:tcW w:w="651" w:type="dxa"/>
          </w:tcPr>
          <w:p w:rsidR="00BE16CC" w:rsidRDefault="00BE16CC" w:rsidP="00BE16CC">
            <w:pPr>
              <w:jc w:val="both"/>
            </w:pPr>
          </w:p>
        </w:tc>
        <w:tc>
          <w:tcPr>
            <w:tcW w:w="720" w:type="dxa"/>
          </w:tcPr>
          <w:p w:rsidR="00BE16CC" w:rsidRDefault="00BE16CC" w:rsidP="00BE16CC">
            <w:pPr>
              <w:jc w:val="both"/>
            </w:pPr>
          </w:p>
        </w:tc>
        <w:tc>
          <w:tcPr>
            <w:tcW w:w="585" w:type="dxa"/>
          </w:tcPr>
          <w:p w:rsidR="00BE16CC" w:rsidRDefault="00BE16CC" w:rsidP="00BE16CC">
            <w:pPr>
              <w:jc w:val="both"/>
            </w:pPr>
          </w:p>
        </w:tc>
        <w:tc>
          <w:tcPr>
            <w:tcW w:w="457" w:type="dxa"/>
            <w:tcBorders>
              <w:right w:val="single" w:sz="4" w:space="0" w:color="000000"/>
            </w:tcBorders>
          </w:tcPr>
          <w:p w:rsidR="00BE16CC" w:rsidRDefault="00BE16CC" w:rsidP="00BE16CC"/>
        </w:tc>
        <w:tc>
          <w:tcPr>
            <w:tcW w:w="455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1175" w:type="dxa"/>
          </w:tcPr>
          <w:p w:rsidR="00BE16CC" w:rsidRDefault="00BE16CC" w:rsidP="00BE16CC">
            <w:pPr>
              <w:jc w:val="both"/>
            </w:pPr>
          </w:p>
        </w:tc>
        <w:tc>
          <w:tcPr>
            <w:tcW w:w="713" w:type="dxa"/>
          </w:tcPr>
          <w:p w:rsidR="00BE16CC" w:rsidRDefault="00BE16CC" w:rsidP="00BE16CC">
            <w:pPr>
              <w:jc w:val="both"/>
            </w:pPr>
          </w:p>
        </w:tc>
        <w:tc>
          <w:tcPr>
            <w:tcW w:w="719" w:type="dxa"/>
          </w:tcPr>
          <w:p w:rsidR="00BE16CC" w:rsidRDefault="00BE16CC" w:rsidP="00BE16CC">
            <w:pPr>
              <w:jc w:val="both"/>
            </w:pPr>
          </w:p>
        </w:tc>
        <w:tc>
          <w:tcPr>
            <w:tcW w:w="651" w:type="dxa"/>
          </w:tcPr>
          <w:p w:rsidR="00BE16CC" w:rsidRDefault="00BE16CC" w:rsidP="00BE16CC">
            <w:pPr>
              <w:jc w:val="both"/>
            </w:pPr>
          </w:p>
        </w:tc>
        <w:tc>
          <w:tcPr>
            <w:tcW w:w="720" w:type="dxa"/>
          </w:tcPr>
          <w:p w:rsidR="00BE16CC" w:rsidRDefault="00BE16CC" w:rsidP="00BE16CC">
            <w:pPr>
              <w:jc w:val="both"/>
            </w:pPr>
          </w:p>
        </w:tc>
        <w:tc>
          <w:tcPr>
            <w:tcW w:w="585" w:type="dxa"/>
          </w:tcPr>
          <w:p w:rsidR="00BE16CC" w:rsidRDefault="00BE16CC" w:rsidP="00BE16CC">
            <w:pPr>
              <w:jc w:val="both"/>
            </w:pPr>
          </w:p>
        </w:tc>
        <w:tc>
          <w:tcPr>
            <w:tcW w:w="457" w:type="dxa"/>
            <w:tcBorders>
              <w:right w:val="single" w:sz="4" w:space="0" w:color="000000"/>
            </w:tcBorders>
          </w:tcPr>
          <w:p w:rsidR="00BE16CC" w:rsidRDefault="00BE16CC" w:rsidP="00BE16CC">
            <w:r>
              <w:t>c)</w:t>
            </w:r>
          </w:p>
        </w:tc>
        <w:tc>
          <w:tcPr>
            <w:tcW w:w="1178" w:type="dxa"/>
            <w:tcBorders>
              <w:left w:val="single" w:sz="4" w:space="0" w:color="000000"/>
            </w:tcBorders>
          </w:tcPr>
          <w:p w:rsidR="00BE16CC" w:rsidRDefault="00BE16CC" w:rsidP="00BE16CC">
            <w:r>
              <w:t>865</w:t>
            </w:r>
          </w:p>
        </w:tc>
        <w:tc>
          <w:tcPr>
            <w:tcW w:w="712" w:type="dxa"/>
          </w:tcPr>
          <w:p w:rsidR="00BE16CC" w:rsidRDefault="00BE16CC" w:rsidP="00BE16CC">
            <w:r>
              <w:t>321</w:t>
            </w:r>
          </w:p>
        </w:tc>
        <w:tc>
          <w:tcPr>
            <w:tcW w:w="718" w:type="dxa"/>
          </w:tcPr>
          <w:p w:rsidR="00BE16CC" w:rsidRDefault="00BE16CC" w:rsidP="00BE16CC">
            <w:r>
              <w:t>33</w:t>
            </w:r>
          </w:p>
        </w:tc>
        <w:tc>
          <w:tcPr>
            <w:tcW w:w="765" w:type="dxa"/>
          </w:tcPr>
          <w:p w:rsidR="00BE16CC" w:rsidRDefault="00BE16CC" w:rsidP="00BE16CC"/>
        </w:tc>
        <w:tc>
          <w:tcPr>
            <w:tcW w:w="837" w:type="dxa"/>
          </w:tcPr>
          <w:p w:rsidR="00BE16CC" w:rsidRDefault="00BE16CC" w:rsidP="00BE16CC"/>
        </w:tc>
        <w:tc>
          <w:tcPr>
            <w:tcW w:w="346" w:type="dxa"/>
          </w:tcPr>
          <w:p w:rsidR="00BE16CC" w:rsidRDefault="00BE16CC" w:rsidP="00BE16CC"/>
        </w:tc>
      </w:tr>
    </w:tbl>
    <w:p w:rsidR="00594DED" w:rsidRPr="00F13B1F" w:rsidRDefault="00594DED" w:rsidP="00594DED">
      <w:pPr>
        <w:jc w:val="both"/>
        <w:rPr>
          <w:b/>
          <w:bCs/>
          <w:i/>
          <w:iCs/>
          <w:sz w:val="22"/>
          <w:szCs w:val="22"/>
        </w:rPr>
      </w:pPr>
    </w:p>
    <w:p w:rsidR="00594DED" w:rsidRPr="00F13B1F" w:rsidRDefault="00594DED" w:rsidP="00594DED">
      <w:pPr>
        <w:jc w:val="both"/>
        <w:rPr>
          <w:b/>
          <w:bCs/>
          <w:i/>
          <w:iCs/>
          <w:sz w:val="22"/>
          <w:szCs w:val="22"/>
        </w:rPr>
      </w:pPr>
    </w:p>
    <w:p w:rsidR="00594DED" w:rsidRPr="00F13B1F" w:rsidRDefault="00594DED" w:rsidP="008660DE">
      <w:pPr>
        <w:pBdr>
          <w:top w:val="single" w:sz="12" w:space="1" w:color="auto"/>
        </w:pBdr>
        <w:autoSpaceDE w:val="0"/>
        <w:autoSpaceDN w:val="0"/>
        <w:adjustRightInd w:val="0"/>
        <w:jc w:val="both"/>
        <w:rPr>
          <w:b/>
          <w:bCs/>
          <w:i/>
          <w:iCs/>
          <w:sz w:val="22"/>
          <w:szCs w:val="22"/>
        </w:rPr>
      </w:pPr>
      <w:r w:rsidRPr="00F13B1F">
        <w:rPr>
          <w:b/>
          <w:bCs/>
          <w:i/>
          <w:iCs/>
          <w:sz w:val="22"/>
          <w:szCs w:val="22"/>
        </w:rPr>
        <w:t>Subiectul 6</w:t>
      </w:r>
    </w:p>
    <w:p w:rsidR="003453A0" w:rsidRPr="00F13B1F" w:rsidRDefault="003453A0" w:rsidP="00594DED">
      <w:pPr>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distincte, de cel mult </w:t>
      </w:r>
      <w:r>
        <w:rPr>
          <w:b/>
        </w:rPr>
        <w:t>4</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29"/>
        </w:numPr>
        <w:pBdr>
          <w:top w:val="nil"/>
          <w:left w:val="nil"/>
          <w:bottom w:val="nil"/>
          <w:right w:val="nil"/>
          <w:between w:val="nil"/>
        </w:pBdr>
        <w:jc w:val="both"/>
      </w:pPr>
      <w:r>
        <w:t xml:space="preserve">să afişeze pe ecran, numerele formate din exact doua cifre, separate prin câte un spaţiu, în ordinea  inversă citirii. Dacă nu există numere de două cifre se va afișa mesajul  </w:t>
      </w:r>
      <w:r>
        <w:rPr>
          <w:b/>
        </w:rPr>
        <w:t>NU EXISTA</w:t>
      </w:r>
      <w:r>
        <w:t>;</w:t>
      </w:r>
    </w:p>
    <w:p w:rsidR="00BE16CC" w:rsidRDefault="00BE16CC" w:rsidP="00BE16CC">
      <w:pPr>
        <w:numPr>
          <w:ilvl w:val="0"/>
          <w:numId w:val="29"/>
        </w:numPr>
        <w:jc w:val="both"/>
      </w:pPr>
      <w:r>
        <w:t>să afişeze pe ecran, pe următoarea linie, numărul de numere  perfecte din şir; Un număr este perfect dacă este egal cu suma divizorilor săi strict mai mici decât el. (exemplu 6=1+2+3)</w:t>
      </w:r>
    </w:p>
    <w:p w:rsidR="00BE16CC" w:rsidRDefault="00BE16CC" w:rsidP="00BE16CC">
      <w:pPr>
        <w:numPr>
          <w:ilvl w:val="0"/>
          <w:numId w:val="29"/>
        </w:numPr>
        <w:jc w:val="both"/>
      </w:pPr>
      <w:r>
        <w:t xml:space="preserve">să afişeze în fișierul </w:t>
      </w:r>
      <w:proofErr w:type="spellStart"/>
      <w:r>
        <w:rPr>
          <w:b/>
        </w:rPr>
        <w:t>atestat.ou</w:t>
      </w:r>
      <w:r>
        <w:t>t</w:t>
      </w:r>
      <w:proofErr w:type="spellEnd"/>
      <w:r>
        <w:t xml:space="preserve">, in ordine crescătoare, toate numerele </w:t>
      </w:r>
      <w:r>
        <w:rPr>
          <w:color w:val="000000"/>
        </w:rPr>
        <w:t>palindrom</w:t>
      </w:r>
      <w:r>
        <w:t xml:space="preserve"> din șir.  Șirul conține cel puțin un număr palindrom. Un număr este </w:t>
      </w:r>
      <w:r>
        <w:rPr>
          <w:i/>
        </w:rPr>
        <w:t>palindrom</w:t>
      </w:r>
      <w:r>
        <w:t xml:space="preserve"> dacă numărul citit de la stânga la dreapta este egal cu numărul citit de la dreapta la stânga, de exemplu: </w:t>
      </w:r>
      <w:r>
        <w:rPr>
          <w:b/>
        </w:rPr>
        <w:t>121</w:t>
      </w:r>
      <w:r>
        <w:t xml:space="preserve">, </w:t>
      </w:r>
      <w:r>
        <w:rPr>
          <w:b/>
        </w:rPr>
        <w:t>222</w:t>
      </w:r>
      <w:r>
        <w:t xml:space="preserve">, </w:t>
      </w:r>
      <w:r>
        <w:rPr>
          <w:b/>
        </w:rPr>
        <w:t>3883</w:t>
      </w:r>
      <w:r>
        <w:t xml:space="preserve">.  </w:t>
      </w:r>
    </w:p>
    <w:p w:rsidR="00BE16CC" w:rsidRDefault="00BE16CC" w:rsidP="00BE16CC">
      <w:pPr>
        <w:jc w:val="both"/>
      </w:pPr>
      <w:r>
        <w:rPr>
          <w:b/>
        </w:rPr>
        <w:t>Notă:</w:t>
      </w:r>
      <w:r>
        <w:t xml:space="preserve"> Programul va conţine cel puţin un subprogram definit de utilizator.</w:t>
      </w:r>
    </w:p>
    <w:p w:rsidR="00BE16CC" w:rsidRDefault="00BE16CC" w:rsidP="00BE16CC">
      <w:pPr>
        <w:jc w:val="both"/>
        <w:rPr>
          <w:b/>
        </w:rPr>
      </w:pPr>
      <w:r>
        <w:rPr>
          <w:b/>
        </w:rPr>
        <w:t>Exemplu:</w:t>
      </w:r>
    </w:p>
    <w:tbl>
      <w:tblPr>
        <w:tblW w:w="9581" w:type="dxa"/>
        <w:tblInd w:w="-108" w:type="dxa"/>
        <w:tblLayout w:type="fixed"/>
        <w:tblLook w:val="0400" w:firstRow="0" w:lastRow="0" w:firstColumn="0" w:lastColumn="0" w:noHBand="0" w:noVBand="1"/>
      </w:tblPr>
      <w:tblGrid>
        <w:gridCol w:w="737"/>
        <w:gridCol w:w="737"/>
        <w:gridCol w:w="737"/>
        <w:gridCol w:w="777"/>
        <w:gridCol w:w="697"/>
        <w:gridCol w:w="737"/>
        <w:gridCol w:w="737"/>
        <w:gridCol w:w="737"/>
        <w:gridCol w:w="737"/>
        <w:gridCol w:w="737"/>
        <w:gridCol w:w="737"/>
        <w:gridCol w:w="641"/>
        <w:gridCol w:w="833"/>
      </w:tblGrid>
      <w:tr w:rsidR="00BE16CC" w:rsidTr="00BE16CC">
        <w:tc>
          <w:tcPr>
            <w:tcW w:w="5159" w:type="dxa"/>
            <w:gridSpan w:val="7"/>
            <w:tcBorders>
              <w:bottom w:val="single" w:sz="4" w:space="0" w:color="000000"/>
            </w:tcBorders>
          </w:tcPr>
          <w:p w:rsidR="00BE16CC" w:rsidRDefault="00BE16CC" w:rsidP="00BE16CC">
            <w:pPr>
              <w:jc w:val="both"/>
              <w:rPr>
                <w:b/>
              </w:rPr>
            </w:pPr>
            <w:r>
              <w:rPr>
                <w:b/>
              </w:rPr>
              <w:t>Date de intrare:</w:t>
            </w:r>
          </w:p>
        </w:tc>
        <w:tc>
          <w:tcPr>
            <w:tcW w:w="4422"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159"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22"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37" w:type="dxa"/>
            <w:tcBorders>
              <w:top w:val="single" w:sz="4" w:space="0" w:color="000000"/>
            </w:tcBorders>
          </w:tcPr>
          <w:p w:rsidR="00BE16CC" w:rsidRDefault="00BE16CC" w:rsidP="00BE16CC">
            <w:r>
              <w:t>6</w:t>
            </w:r>
          </w:p>
        </w:tc>
        <w:tc>
          <w:tcPr>
            <w:tcW w:w="737" w:type="dxa"/>
            <w:tcBorders>
              <w:top w:val="single" w:sz="4" w:space="0" w:color="000000"/>
            </w:tcBorders>
          </w:tcPr>
          <w:p w:rsidR="00BE16CC" w:rsidRDefault="00BE16CC" w:rsidP="00BE16CC"/>
        </w:tc>
        <w:tc>
          <w:tcPr>
            <w:tcW w:w="737" w:type="dxa"/>
            <w:tcBorders>
              <w:top w:val="single" w:sz="4" w:space="0" w:color="000000"/>
            </w:tcBorders>
          </w:tcPr>
          <w:p w:rsidR="00BE16CC" w:rsidRDefault="00BE16CC" w:rsidP="00BE16CC"/>
        </w:tc>
        <w:tc>
          <w:tcPr>
            <w:tcW w:w="777" w:type="dxa"/>
            <w:tcBorders>
              <w:top w:val="single" w:sz="4" w:space="0" w:color="000000"/>
            </w:tcBorders>
          </w:tcPr>
          <w:p w:rsidR="00BE16CC" w:rsidRDefault="00BE16CC" w:rsidP="00BE16CC"/>
        </w:tc>
        <w:tc>
          <w:tcPr>
            <w:tcW w:w="697" w:type="dxa"/>
            <w:tcBorders>
              <w:top w:val="single" w:sz="4" w:space="0" w:color="000000"/>
            </w:tcBorders>
          </w:tcPr>
          <w:p w:rsidR="00BE16CC" w:rsidRDefault="00BE16CC" w:rsidP="00BE16CC"/>
        </w:tc>
        <w:tc>
          <w:tcPr>
            <w:tcW w:w="737" w:type="dxa"/>
            <w:tcBorders>
              <w:top w:val="single" w:sz="4" w:space="0" w:color="000000"/>
            </w:tcBorders>
          </w:tcPr>
          <w:p w:rsidR="00BE16CC" w:rsidRDefault="00BE16CC" w:rsidP="00BE16CC"/>
        </w:tc>
        <w:tc>
          <w:tcPr>
            <w:tcW w:w="737" w:type="dxa"/>
            <w:tcBorders>
              <w:top w:val="single" w:sz="4" w:space="0" w:color="000000"/>
              <w:right w:val="single" w:sz="4" w:space="0" w:color="000000"/>
            </w:tcBorders>
          </w:tcPr>
          <w:p w:rsidR="00BE16CC" w:rsidRDefault="00BE16CC" w:rsidP="00BE16CC">
            <w:pPr>
              <w:jc w:val="right"/>
            </w:pPr>
            <w:r>
              <w:t>a)</w:t>
            </w:r>
          </w:p>
        </w:tc>
        <w:tc>
          <w:tcPr>
            <w:tcW w:w="737" w:type="dxa"/>
            <w:tcBorders>
              <w:top w:val="single" w:sz="4" w:space="0" w:color="000000"/>
              <w:left w:val="single" w:sz="4" w:space="0" w:color="000000"/>
            </w:tcBorders>
          </w:tcPr>
          <w:p w:rsidR="00BE16CC" w:rsidRDefault="00BE16CC" w:rsidP="00BE16CC">
            <w:r>
              <w:t>81</w:t>
            </w:r>
          </w:p>
        </w:tc>
        <w:tc>
          <w:tcPr>
            <w:tcW w:w="737" w:type="dxa"/>
            <w:tcBorders>
              <w:top w:val="single" w:sz="4" w:space="0" w:color="000000"/>
            </w:tcBorders>
          </w:tcPr>
          <w:p w:rsidR="00BE16CC" w:rsidRDefault="00BE16CC" w:rsidP="00BE16CC">
            <w:r>
              <w:t>11</w:t>
            </w:r>
          </w:p>
        </w:tc>
        <w:tc>
          <w:tcPr>
            <w:tcW w:w="737" w:type="dxa"/>
            <w:tcBorders>
              <w:top w:val="single" w:sz="4" w:space="0" w:color="000000"/>
            </w:tcBorders>
          </w:tcPr>
          <w:p w:rsidR="00BE16CC" w:rsidRDefault="00BE16CC" w:rsidP="00BE16CC">
            <w:r>
              <w:t>28</w:t>
            </w:r>
          </w:p>
        </w:tc>
        <w:tc>
          <w:tcPr>
            <w:tcW w:w="737" w:type="dxa"/>
            <w:tcBorders>
              <w:top w:val="single" w:sz="4" w:space="0" w:color="000000"/>
            </w:tcBorders>
          </w:tcPr>
          <w:p w:rsidR="00BE16CC" w:rsidRDefault="00BE16CC" w:rsidP="00BE16CC"/>
        </w:tc>
        <w:tc>
          <w:tcPr>
            <w:tcW w:w="641" w:type="dxa"/>
            <w:tcBorders>
              <w:top w:val="single" w:sz="4" w:space="0" w:color="000000"/>
            </w:tcBorders>
          </w:tcPr>
          <w:p w:rsidR="00BE16CC" w:rsidRDefault="00BE16CC" w:rsidP="00BE16CC"/>
        </w:tc>
        <w:tc>
          <w:tcPr>
            <w:tcW w:w="833" w:type="dxa"/>
            <w:tcBorders>
              <w:top w:val="single" w:sz="4" w:space="0" w:color="000000"/>
            </w:tcBorders>
          </w:tcPr>
          <w:p w:rsidR="00BE16CC" w:rsidRDefault="00BE16CC" w:rsidP="00BE16CC"/>
        </w:tc>
      </w:tr>
      <w:tr w:rsidR="00BE16CC" w:rsidTr="00BE16CC">
        <w:tc>
          <w:tcPr>
            <w:tcW w:w="737" w:type="dxa"/>
          </w:tcPr>
          <w:p w:rsidR="00BE16CC" w:rsidRDefault="00BE16CC" w:rsidP="00BE16CC">
            <w:r>
              <w:t>28</w:t>
            </w:r>
          </w:p>
        </w:tc>
        <w:tc>
          <w:tcPr>
            <w:tcW w:w="737" w:type="dxa"/>
          </w:tcPr>
          <w:p w:rsidR="00BE16CC" w:rsidRDefault="00BE16CC" w:rsidP="00BE16CC">
            <w:r>
              <w:t>11</w:t>
            </w:r>
          </w:p>
        </w:tc>
        <w:tc>
          <w:tcPr>
            <w:tcW w:w="737" w:type="dxa"/>
          </w:tcPr>
          <w:p w:rsidR="00BE16CC" w:rsidRDefault="00BE16CC" w:rsidP="00BE16CC">
            <w:r>
              <w:t>81</w:t>
            </w:r>
          </w:p>
        </w:tc>
        <w:tc>
          <w:tcPr>
            <w:tcW w:w="777" w:type="dxa"/>
          </w:tcPr>
          <w:p w:rsidR="00BE16CC" w:rsidRDefault="00BE16CC" w:rsidP="00BE16CC">
            <w:r>
              <w:t>496</w:t>
            </w:r>
          </w:p>
        </w:tc>
        <w:tc>
          <w:tcPr>
            <w:tcW w:w="697" w:type="dxa"/>
          </w:tcPr>
          <w:p w:rsidR="00BE16CC" w:rsidRDefault="00BE16CC" w:rsidP="00BE16CC">
            <w:r>
              <w:t>6</w:t>
            </w:r>
          </w:p>
        </w:tc>
        <w:tc>
          <w:tcPr>
            <w:tcW w:w="737" w:type="dxa"/>
          </w:tcPr>
          <w:p w:rsidR="00BE16CC" w:rsidRDefault="00BE16CC" w:rsidP="00BE16CC">
            <w:r>
              <w:t>3003</w:t>
            </w:r>
          </w:p>
        </w:tc>
        <w:tc>
          <w:tcPr>
            <w:tcW w:w="737" w:type="dxa"/>
            <w:tcBorders>
              <w:right w:val="single" w:sz="4" w:space="0" w:color="000000"/>
            </w:tcBorders>
          </w:tcPr>
          <w:p w:rsidR="00BE16CC" w:rsidRDefault="00BE16CC" w:rsidP="00BE16CC">
            <w:pPr>
              <w:jc w:val="right"/>
            </w:pPr>
            <w:r>
              <w:t>b)</w:t>
            </w:r>
          </w:p>
        </w:tc>
        <w:tc>
          <w:tcPr>
            <w:tcW w:w="737" w:type="dxa"/>
            <w:tcBorders>
              <w:left w:val="single" w:sz="4" w:space="0" w:color="000000"/>
            </w:tcBorders>
          </w:tcPr>
          <w:p w:rsidR="00BE16CC" w:rsidRDefault="00BE16CC" w:rsidP="00BE16CC">
            <w:r>
              <w:t>3</w:t>
            </w:r>
          </w:p>
        </w:tc>
        <w:tc>
          <w:tcPr>
            <w:tcW w:w="737" w:type="dxa"/>
          </w:tcPr>
          <w:p w:rsidR="00BE16CC" w:rsidRDefault="00BE16CC" w:rsidP="00BE16CC"/>
        </w:tc>
        <w:tc>
          <w:tcPr>
            <w:tcW w:w="737" w:type="dxa"/>
          </w:tcPr>
          <w:p w:rsidR="00BE16CC" w:rsidRDefault="00BE16CC" w:rsidP="00BE16CC"/>
        </w:tc>
        <w:tc>
          <w:tcPr>
            <w:tcW w:w="737" w:type="dxa"/>
          </w:tcPr>
          <w:p w:rsidR="00BE16CC" w:rsidRDefault="00BE16CC" w:rsidP="00BE16CC"/>
        </w:tc>
        <w:tc>
          <w:tcPr>
            <w:tcW w:w="641" w:type="dxa"/>
          </w:tcPr>
          <w:p w:rsidR="00BE16CC" w:rsidRDefault="00BE16CC" w:rsidP="00BE16CC"/>
        </w:tc>
        <w:tc>
          <w:tcPr>
            <w:tcW w:w="833" w:type="dxa"/>
          </w:tcPr>
          <w:p w:rsidR="00BE16CC" w:rsidRDefault="00BE16CC" w:rsidP="00BE16CC"/>
        </w:tc>
      </w:tr>
      <w:tr w:rsidR="00BE16CC" w:rsidTr="00BE16CC">
        <w:tc>
          <w:tcPr>
            <w:tcW w:w="737" w:type="dxa"/>
          </w:tcPr>
          <w:p w:rsidR="00BE16CC" w:rsidRDefault="00BE16CC" w:rsidP="00BE16CC"/>
        </w:tc>
        <w:tc>
          <w:tcPr>
            <w:tcW w:w="737" w:type="dxa"/>
          </w:tcPr>
          <w:p w:rsidR="00BE16CC" w:rsidRDefault="00BE16CC" w:rsidP="00BE16CC"/>
        </w:tc>
        <w:tc>
          <w:tcPr>
            <w:tcW w:w="737" w:type="dxa"/>
          </w:tcPr>
          <w:p w:rsidR="00BE16CC" w:rsidRDefault="00BE16CC" w:rsidP="00BE16CC"/>
        </w:tc>
        <w:tc>
          <w:tcPr>
            <w:tcW w:w="777" w:type="dxa"/>
          </w:tcPr>
          <w:p w:rsidR="00BE16CC" w:rsidRDefault="00BE16CC" w:rsidP="00BE16CC"/>
        </w:tc>
        <w:tc>
          <w:tcPr>
            <w:tcW w:w="697" w:type="dxa"/>
          </w:tcPr>
          <w:p w:rsidR="00BE16CC" w:rsidRDefault="00BE16CC" w:rsidP="00BE16CC"/>
        </w:tc>
        <w:tc>
          <w:tcPr>
            <w:tcW w:w="737" w:type="dxa"/>
          </w:tcPr>
          <w:p w:rsidR="00BE16CC" w:rsidRDefault="00BE16CC" w:rsidP="00BE16CC"/>
        </w:tc>
        <w:tc>
          <w:tcPr>
            <w:tcW w:w="737" w:type="dxa"/>
            <w:tcBorders>
              <w:right w:val="single" w:sz="4" w:space="0" w:color="000000"/>
            </w:tcBorders>
          </w:tcPr>
          <w:p w:rsidR="00BE16CC" w:rsidRDefault="00BE16CC" w:rsidP="00BE16CC">
            <w:pPr>
              <w:jc w:val="right"/>
            </w:pPr>
            <w:r>
              <w:t>c)</w:t>
            </w:r>
          </w:p>
        </w:tc>
        <w:tc>
          <w:tcPr>
            <w:tcW w:w="4422"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37" w:type="dxa"/>
          </w:tcPr>
          <w:p w:rsidR="00BE16CC" w:rsidRDefault="00BE16CC" w:rsidP="00BE16CC"/>
        </w:tc>
        <w:tc>
          <w:tcPr>
            <w:tcW w:w="737" w:type="dxa"/>
          </w:tcPr>
          <w:p w:rsidR="00BE16CC" w:rsidRDefault="00BE16CC" w:rsidP="00BE16CC"/>
        </w:tc>
        <w:tc>
          <w:tcPr>
            <w:tcW w:w="737" w:type="dxa"/>
          </w:tcPr>
          <w:p w:rsidR="00BE16CC" w:rsidRDefault="00BE16CC" w:rsidP="00BE16CC"/>
        </w:tc>
        <w:tc>
          <w:tcPr>
            <w:tcW w:w="777" w:type="dxa"/>
          </w:tcPr>
          <w:p w:rsidR="00BE16CC" w:rsidRDefault="00BE16CC" w:rsidP="00BE16CC"/>
        </w:tc>
        <w:tc>
          <w:tcPr>
            <w:tcW w:w="697" w:type="dxa"/>
          </w:tcPr>
          <w:p w:rsidR="00BE16CC" w:rsidRDefault="00BE16CC" w:rsidP="00BE16CC"/>
        </w:tc>
        <w:tc>
          <w:tcPr>
            <w:tcW w:w="737" w:type="dxa"/>
          </w:tcPr>
          <w:p w:rsidR="00BE16CC" w:rsidRDefault="00BE16CC" w:rsidP="00BE16CC"/>
        </w:tc>
        <w:tc>
          <w:tcPr>
            <w:tcW w:w="737" w:type="dxa"/>
            <w:tcBorders>
              <w:right w:val="single" w:sz="4" w:space="0" w:color="000000"/>
            </w:tcBorders>
          </w:tcPr>
          <w:p w:rsidR="00BE16CC" w:rsidRDefault="00BE16CC" w:rsidP="00BE16CC">
            <w:pPr>
              <w:jc w:val="right"/>
            </w:pPr>
          </w:p>
        </w:tc>
        <w:tc>
          <w:tcPr>
            <w:tcW w:w="737" w:type="dxa"/>
            <w:tcBorders>
              <w:left w:val="single" w:sz="4" w:space="0" w:color="000000"/>
            </w:tcBorders>
          </w:tcPr>
          <w:p w:rsidR="00BE16CC" w:rsidRDefault="00BE16CC" w:rsidP="00BE16CC">
            <w:r>
              <w:t>6</w:t>
            </w:r>
          </w:p>
        </w:tc>
        <w:tc>
          <w:tcPr>
            <w:tcW w:w="737" w:type="dxa"/>
          </w:tcPr>
          <w:p w:rsidR="00BE16CC" w:rsidRDefault="00BE16CC" w:rsidP="00BE16CC">
            <w:r>
              <w:t>11</w:t>
            </w:r>
          </w:p>
        </w:tc>
        <w:tc>
          <w:tcPr>
            <w:tcW w:w="737" w:type="dxa"/>
          </w:tcPr>
          <w:p w:rsidR="00BE16CC" w:rsidRDefault="00BE16CC" w:rsidP="00BE16CC">
            <w:r>
              <w:t>3003</w:t>
            </w:r>
          </w:p>
        </w:tc>
        <w:tc>
          <w:tcPr>
            <w:tcW w:w="737" w:type="dxa"/>
          </w:tcPr>
          <w:p w:rsidR="00BE16CC" w:rsidRDefault="00BE16CC" w:rsidP="00BE16CC"/>
        </w:tc>
        <w:tc>
          <w:tcPr>
            <w:tcW w:w="641" w:type="dxa"/>
          </w:tcPr>
          <w:p w:rsidR="00BE16CC" w:rsidRDefault="00BE16CC" w:rsidP="00BE16CC"/>
        </w:tc>
        <w:tc>
          <w:tcPr>
            <w:tcW w:w="833" w:type="dxa"/>
          </w:tcPr>
          <w:p w:rsidR="00BE16CC" w:rsidRDefault="00BE16CC" w:rsidP="00BE16CC"/>
        </w:tc>
      </w:tr>
    </w:tbl>
    <w:p w:rsidR="00594DED" w:rsidRPr="00F13B1F" w:rsidRDefault="00594DED" w:rsidP="00594DED">
      <w:pPr>
        <w:autoSpaceDE w:val="0"/>
        <w:autoSpaceDN w:val="0"/>
        <w:adjustRightInd w:val="0"/>
        <w:jc w:val="both"/>
        <w:rPr>
          <w:b/>
          <w:bCs/>
          <w:i/>
          <w:iCs/>
          <w:sz w:val="22"/>
          <w:szCs w:val="22"/>
        </w:rPr>
      </w:pPr>
    </w:p>
    <w:p w:rsidR="007B110F" w:rsidRPr="00F13B1F" w:rsidRDefault="00AC12ED" w:rsidP="00E954A6">
      <w:pPr>
        <w:pBdr>
          <w:top w:val="single" w:sz="12" w:space="1" w:color="auto"/>
        </w:pBdr>
        <w:autoSpaceDE w:val="0"/>
        <w:autoSpaceDN w:val="0"/>
        <w:adjustRightInd w:val="0"/>
        <w:jc w:val="both"/>
        <w:rPr>
          <w:b/>
          <w:bCs/>
          <w:i/>
          <w:iCs/>
          <w:sz w:val="22"/>
          <w:szCs w:val="22"/>
        </w:rPr>
      </w:pPr>
      <w:r>
        <w:rPr>
          <w:b/>
          <w:bCs/>
          <w:i/>
          <w:iCs/>
          <w:sz w:val="22"/>
          <w:szCs w:val="22"/>
        </w:rPr>
        <w:br w:type="page"/>
      </w:r>
      <w:r w:rsidR="007B110F" w:rsidRPr="00F13B1F">
        <w:rPr>
          <w:b/>
          <w:bCs/>
          <w:i/>
          <w:iCs/>
          <w:sz w:val="22"/>
          <w:szCs w:val="22"/>
        </w:rPr>
        <w:lastRenderedPageBreak/>
        <w:t>Subiectul 7</w:t>
      </w:r>
    </w:p>
    <w:p w:rsidR="007B110F" w:rsidRPr="00F13B1F" w:rsidRDefault="007B110F" w:rsidP="007B110F">
      <w:pPr>
        <w:autoSpaceDE w:val="0"/>
        <w:autoSpaceDN w:val="0"/>
        <w:adjustRightInd w:val="0"/>
        <w:jc w:val="both"/>
        <w:rPr>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distincte, de cel puțin două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0"/>
        </w:numPr>
        <w:pBdr>
          <w:top w:val="nil"/>
          <w:left w:val="nil"/>
          <w:bottom w:val="nil"/>
          <w:right w:val="nil"/>
          <w:between w:val="nil"/>
        </w:pBdr>
        <w:jc w:val="both"/>
      </w:pPr>
      <w:r>
        <w:t xml:space="preserve">să afişeze pe ecran, numerele divizibile cu primul număr din șir (excepție acesta), separate prin câte un spaţiu, în ordinea  citirii. Daca nu există numere divizibile cu primul se va afișa mesajul  </w:t>
      </w:r>
      <w:r>
        <w:rPr>
          <w:b/>
        </w:rPr>
        <w:t>NU EXISTA</w:t>
      </w:r>
      <w:r>
        <w:t>;</w:t>
      </w:r>
    </w:p>
    <w:p w:rsidR="00BE16CC" w:rsidRDefault="00BE16CC" w:rsidP="00BE16CC">
      <w:pPr>
        <w:numPr>
          <w:ilvl w:val="0"/>
          <w:numId w:val="30"/>
        </w:numPr>
        <w:pBdr>
          <w:top w:val="nil"/>
          <w:left w:val="nil"/>
          <w:bottom w:val="nil"/>
          <w:right w:val="nil"/>
          <w:between w:val="nil"/>
        </w:pBdr>
        <w:jc w:val="both"/>
        <w:rPr>
          <w:color w:val="000000"/>
        </w:rPr>
      </w:pPr>
      <w:r>
        <w:rPr>
          <w:color w:val="000000"/>
        </w:rPr>
        <w:t xml:space="preserve">să afişeze pe ecran, pe următoarea linie, numărul de numere  care au  prima cifră  egală cu ultima cifră; </w:t>
      </w:r>
    </w:p>
    <w:p w:rsidR="00BE16CC" w:rsidRDefault="00BE16CC" w:rsidP="00BE16CC">
      <w:pPr>
        <w:numPr>
          <w:ilvl w:val="0"/>
          <w:numId w:val="30"/>
        </w:numPr>
        <w:pBdr>
          <w:top w:val="nil"/>
          <w:left w:val="nil"/>
          <w:bottom w:val="nil"/>
          <w:right w:val="nil"/>
          <w:between w:val="nil"/>
        </w:pBdr>
        <w:jc w:val="both"/>
        <w:rPr>
          <w:color w:val="000000"/>
        </w:rPr>
      </w:pPr>
      <w:r>
        <w:rPr>
          <w:color w:val="000000"/>
        </w:rPr>
        <w:t xml:space="preserve">să afişeze în fișierul </w:t>
      </w:r>
      <w:proofErr w:type="spellStart"/>
      <w:r>
        <w:rPr>
          <w:b/>
          <w:color w:val="000000"/>
        </w:rPr>
        <w:t>atestat.ou</w:t>
      </w:r>
      <w:r>
        <w:rPr>
          <w:color w:val="000000"/>
        </w:rPr>
        <w:t>t</w:t>
      </w:r>
      <w:proofErr w:type="spellEnd"/>
      <w:r>
        <w:rPr>
          <w:color w:val="000000"/>
        </w:rPr>
        <w:t>, in ordine descrescătoare, toate numerele prime din șir.  Șirul conține cel puțin un număr prim.</w:t>
      </w:r>
    </w:p>
    <w:p w:rsidR="00BE16CC" w:rsidRDefault="00BE16CC" w:rsidP="00BE16CC">
      <w:pPr>
        <w:jc w:val="both"/>
      </w:pPr>
      <w:r>
        <w:rPr>
          <w:b/>
        </w:rPr>
        <w:t>Notă:</w:t>
      </w:r>
      <w:r>
        <w:t xml:space="preserve"> Programul va conţine cel puţin un subprogram definit de utilizator.</w:t>
      </w:r>
    </w:p>
    <w:p w:rsidR="00BE16CC" w:rsidRDefault="00BE16CC" w:rsidP="00BE16CC">
      <w:pPr>
        <w:jc w:val="both"/>
        <w:rPr>
          <w:b/>
        </w:rPr>
      </w:pPr>
      <w:r>
        <w:rPr>
          <w:b/>
        </w:rPr>
        <w:t>Exemplu:</w:t>
      </w:r>
    </w:p>
    <w:tbl>
      <w:tblPr>
        <w:tblW w:w="9576" w:type="dxa"/>
        <w:tblInd w:w="-108" w:type="dxa"/>
        <w:tblLayout w:type="fixed"/>
        <w:tblLook w:val="0400" w:firstRow="0" w:lastRow="0" w:firstColumn="0" w:lastColumn="0" w:noHBand="0" w:noVBand="1"/>
      </w:tblPr>
      <w:tblGrid>
        <w:gridCol w:w="734"/>
        <w:gridCol w:w="734"/>
        <w:gridCol w:w="740"/>
        <w:gridCol w:w="735"/>
        <w:gridCol w:w="735"/>
        <w:gridCol w:w="735"/>
        <w:gridCol w:w="735"/>
        <w:gridCol w:w="742"/>
        <w:gridCol w:w="736"/>
        <w:gridCol w:w="742"/>
        <w:gridCol w:w="736"/>
        <w:gridCol w:w="736"/>
        <w:gridCol w:w="736"/>
      </w:tblGrid>
      <w:tr w:rsidR="00BE16CC" w:rsidTr="00BE16CC">
        <w:tc>
          <w:tcPr>
            <w:tcW w:w="5148" w:type="dxa"/>
            <w:gridSpan w:val="7"/>
            <w:tcBorders>
              <w:bottom w:val="single" w:sz="4" w:space="0" w:color="000000"/>
            </w:tcBorders>
          </w:tcPr>
          <w:p w:rsidR="00BE16CC" w:rsidRDefault="00BE16CC" w:rsidP="00BE16CC">
            <w:pPr>
              <w:jc w:val="both"/>
              <w:rPr>
                <w:b/>
              </w:rPr>
            </w:pPr>
            <w:r>
              <w:rPr>
                <w:b/>
              </w:rPr>
              <w:t>Date de intrare:</w:t>
            </w:r>
          </w:p>
        </w:tc>
        <w:tc>
          <w:tcPr>
            <w:tcW w:w="4428"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148"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28"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34" w:type="dxa"/>
            <w:tcBorders>
              <w:top w:val="single" w:sz="4" w:space="0" w:color="000000"/>
            </w:tcBorders>
          </w:tcPr>
          <w:p w:rsidR="00BE16CC" w:rsidRDefault="00BE16CC" w:rsidP="00BE16CC">
            <w:r>
              <w:t>6</w:t>
            </w:r>
          </w:p>
        </w:tc>
        <w:tc>
          <w:tcPr>
            <w:tcW w:w="734" w:type="dxa"/>
            <w:tcBorders>
              <w:top w:val="single" w:sz="4" w:space="0" w:color="000000"/>
            </w:tcBorders>
          </w:tcPr>
          <w:p w:rsidR="00BE16CC" w:rsidRDefault="00BE16CC" w:rsidP="00BE16CC"/>
        </w:tc>
        <w:tc>
          <w:tcPr>
            <w:tcW w:w="740" w:type="dxa"/>
            <w:tcBorders>
              <w:top w:val="single" w:sz="4" w:space="0" w:color="000000"/>
            </w:tcBorders>
          </w:tcPr>
          <w:p w:rsidR="00BE16CC" w:rsidRDefault="00BE16CC" w:rsidP="00BE16CC"/>
        </w:tc>
        <w:tc>
          <w:tcPr>
            <w:tcW w:w="735" w:type="dxa"/>
            <w:tcBorders>
              <w:top w:val="single" w:sz="4" w:space="0" w:color="000000"/>
            </w:tcBorders>
          </w:tcPr>
          <w:p w:rsidR="00BE16CC" w:rsidRDefault="00BE16CC" w:rsidP="00BE16CC"/>
        </w:tc>
        <w:tc>
          <w:tcPr>
            <w:tcW w:w="735" w:type="dxa"/>
            <w:tcBorders>
              <w:top w:val="single" w:sz="4" w:space="0" w:color="000000"/>
            </w:tcBorders>
          </w:tcPr>
          <w:p w:rsidR="00BE16CC" w:rsidRDefault="00BE16CC" w:rsidP="00BE16CC"/>
        </w:tc>
        <w:tc>
          <w:tcPr>
            <w:tcW w:w="735" w:type="dxa"/>
            <w:tcBorders>
              <w:top w:val="single" w:sz="4" w:space="0" w:color="000000"/>
            </w:tcBorders>
          </w:tcPr>
          <w:p w:rsidR="00BE16CC" w:rsidRDefault="00BE16CC" w:rsidP="00BE16CC"/>
        </w:tc>
        <w:tc>
          <w:tcPr>
            <w:tcW w:w="735" w:type="dxa"/>
            <w:tcBorders>
              <w:top w:val="single" w:sz="4" w:space="0" w:color="000000"/>
              <w:right w:val="single" w:sz="4" w:space="0" w:color="000000"/>
            </w:tcBorders>
          </w:tcPr>
          <w:p w:rsidR="00BE16CC" w:rsidRDefault="00BE16CC" w:rsidP="00BE16CC">
            <w:pPr>
              <w:jc w:val="right"/>
            </w:pPr>
            <w:r>
              <w:t>a)</w:t>
            </w:r>
          </w:p>
        </w:tc>
        <w:tc>
          <w:tcPr>
            <w:tcW w:w="742" w:type="dxa"/>
            <w:tcBorders>
              <w:top w:val="single" w:sz="4" w:space="0" w:color="000000"/>
              <w:left w:val="single" w:sz="4" w:space="0" w:color="000000"/>
            </w:tcBorders>
          </w:tcPr>
          <w:p w:rsidR="00BE16CC" w:rsidRDefault="00BE16CC" w:rsidP="00BE16CC">
            <w:r>
              <w:t>24</w:t>
            </w:r>
          </w:p>
        </w:tc>
        <w:tc>
          <w:tcPr>
            <w:tcW w:w="736" w:type="dxa"/>
            <w:tcBorders>
              <w:top w:val="single" w:sz="4" w:space="0" w:color="000000"/>
            </w:tcBorders>
          </w:tcPr>
          <w:p w:rsidR="00BE16CC" w:rsidRDefault="00BE16CC" w:rsidP="00BE16CC">
            <w:r>
              <w:t>3600</w:t>
            </w:r>
          </w:p>
        </w:tc>
        <w:tc>
          <w:tcPr>
            <w:tcW w:w="742" w:type="dxa"/>
            <w:tcBorders>
              <w:top w:val="single" w:sz="4" w:space="0" w:color="000000"/>
            </w:tcBorders>
          </w:tcPr>
          <w:p w:rsidR="00BE16CC" w:rsidRDefault="00BE16CC" w:rsidP="00BE16CC"/>
        </w:tc>
        <w:tc>
          <w:tcPr>
            <w:tcW w:w="736" w:type="dxa"/>
            <w:tcBorders>
              <w:top w:val="single" w:sz="4" w:space="0" w:color="000000"/>
            </w:tcBorders>
          </w:tcPr>
          <w:p w:rsidR="00BE16CC" w:rsidRDefault="00BE16CC" w:rsidP="00BE16CC"/>
        </w:tc>
        <w:tc>
          <w:tcPr>
            <w:tcW w:w="736" w:type="dxa"/>
            <w:tcBorders>
              <w:top w:val="single" w:sz="4" w:space="0" w:color="000000"/>
            </w:tcBorders>
          </w:tcPr>
          <w:p w:rsidR="00BE16CC" w:rsidRDefault="00BE16CC" w:rsidP="00BE16CC"/>
        </w:tc>
        <w:tc>
          <w:tcPr>
            <w:tcW w:w="736" w:type="dxa"/>
            <w:tcBorders>
              <w:top w:val="single" w:sz="4" w:space="0" w:color="000000"/>
            </w:tcBorders>
          </w:tcPr>
          <w:p w:rsidR="00BE16CC" w:rsidRDefault="00BE16CC" w:rsidP="00BE16CC"/>
        </w:tc>
      </w:tr>
      <w:tr w:rsidR="00BE16CC" w:rsidTr="00BE16CC">
        <w:tc>
          <w:tcPr>
            <w:tcW w:w="734" w:type="dxa"/>
          </w:tcPr>
          <w:p w:rsidR="00BE16CC" w:rsidRDefault="00BE16CC" w:rsidP="00BE16CC">
            <w:r>
              <w:t>12</w:t>
            </w:r>
          </w:p>
        </w:tc>
        <w:tc>
          <w:tcPr>
            <w:tcW w:w="734" w:type="dxa"/>
          </w:tcPr>
          <w:p w:rsidR="00BE16CC" w:rsidRDefault="00BE16CC" w:rsidP="00BE16CC">
            <w:r>
              <w:t>24</w:t>
            </w:r>
          </w:p>
        </w:tc>
        <w:tc>
          <w:tcPr>
            <w:tcW w:w="740" w:type="dxa"/>
          </w:tcPr>
          <w:p w:rsidR="00BE16CC" w:rsidRDefault="00BE16CC" w:rsidP="00BE16CC">
            <w:r>
              <w:t>121</w:t>
            </w:r>
          </w:p>
        </w:tc>
        <w:tc>
          <w:tcPr>
            <w:tcW w:w="735" w:type="dxa"/>
          </w:tcPr>
          <w:p w:rsidR="00BE16CC" w:rsidRDefault="00BE16CC" w:rsidP="00BE16CC">
            <w:r>
              <w:t>3600</w:t>
            </w:r>
          </w:p>
        </w:tc>
        <w:tc>
          <w:tcPr>
            <w:tcW w:w="735" w:type="dxa"/>
          </w:tcPr>
          <w:p w:rsidR="00BE16CC" w:rsidRDefault="00BE16CC" w:rsidP="00BE16CC">
            <w:r>
              <w:t>17</w:t>
            </w:r>
          </w:p>
        </w:tc>
        <w:tc>
          <w:tcPr>
            <w:tcW w:w="735" w:type="dxa"/>
          </w:tcPr>
          <w:p w:rsidR="00BE16CC" w:rsidRDefault="00BE16CC" w:rsidP="00BE16CC">
            <w:r>
              <w:t>131</w:t>
            </w:r>
          </w:p>
        </w:tc>
        <w:tc>
          <w:tcPr>
            <w:tcW w:w="735" w:type="dxa"/>
            <w:tcBorders>
              <w:right w:val="single" w:sz="4" w:space="0" w:color="000000"/>
            </w:tcBorders>
          </w:tcPr>
          <w:p w:rsidR="00BE16CC" w:rsidRDefault="00BE16CC" w:rsidP="00BE16CC">
            <w:pPr>
              <w:jc w:val="right"/>
            </w:pPr>
            <w:r>
              <w:t>b)</w:t>
            </w:r>
          </w:p>
        </w:tc>
        <w:tc>
          <w:tcPr>
            <w:tcW w:w="742" w:type="dxa"/>
            <w:tcBorders>
              <w:left w:val="single" w:sz="4" w:space="0" w:color="000000"/>
            </w:tcBorders>
          </w:tcPr>
          <w:p w:rsidR="00BE16CC" w:rsidRDefault="00BE16CC" w:rsidP="00BE16CC">
            <w:r>
              <w:t>2</w:t>
            </w:r>
          </w:p>
        </w:tc>
        <w:tc>
          <w:tcPr>
            <w:tcW w:w="736" w:type="dxa"/>
          </w:tcPr>
          <w:p w:rsidR="00BE16CC" w:rsidRDefault="00BE16CC" w:rsidP="00BE16CC"/>
        </w:tc>
        <w:tc>
          <w:tcPr>
            <w:tcW w:w="742" w:type="dxa"/>
          </w:tcPr>
          <w:p w:rsidR="00BE16CC" w:rsidRDefault="00BE16CC" w:rsidP="00BE16CC"/>
        </w:tc>
        <w:tc>
          <w:tcPr>
            <w:tcW w:w="736" w:type="dxa"/>
          </w:tcPr>
          <w:p w:rsidR="00BE16CC" w:rsidRDefault="00BE16CC" w:rsidP="00BE16CC"/>
        </w:tc>
        <w:tc>
          <w:tcPr>
            <w:tcW w:w="736" w:type="dxa"/>
          </w:tcPr>
          <w:p w:rsidR="00BE16CC" w:rsidRDefault="00BE16CC" w:rsidP="00BE16CC"/>
        </w:tc>
        <w:tc>
          <w:tcPr>
            <w:tcW w:w="736" w:type="dxa"/>
          </w:tcPr>
          <w:p w:rsidR="00BE16CC" w:rsidRDefault="00BE16CC" w:rsidP="00BE16CC"/>
        </w:tc>
      </w:tr>
      <w:tr w:rsidR="00BE16CC" w:rsidTr="00BE16CC">
        <w:tc>
          <w:tcPr>
            <w:tcW w:w="734" w:type="dxa"/>
          </w:tcPr>
          <w:p w:rsidR="00BE16CC" w:rsidRDefault="00BE16CC" w:rsidP="00BE16CC"/>
        </w:tc>
        <w:tc>
          <w:tcPr>
            <w:tcW w:w="734" w:type="dxa"/>
          </w:tcPr>
          <w:p w:rsidR="00BE16CC" w:rsidRDefault="00BE16CC" w:rsidP="00BE16CC"/>
        </w:tc>
        <w:tc>
          <w:tcPr>
            <w:tcW w:w="740" w:type="dxa"/>
          </w:tcPr>
          <w:p w:rsidR="00BE16CC" w:rsidRDefault="00BE16CC" w:rsidP="00BE16CC"/>
        </w:tc>
        <w:tc>
          <w:tcPr>
            <w:tcW w:w="735" w:type="dxa"/>
          </w:tcPr>
          <w:p w:rsidR="00BE16CC" w:rsidRDefault="00BE16CC" w:rsidP="00BE16CC"/>
        </w:tc>
        <w:tc>
          <w:tcPr>
            <w:tcW w:w="735" w:type="dxa"/>
          </w:tcPr>
          <w:p w:rsidR="00BE16CC" w:rsidRDefault="00BE16CC" w:rsidP="00BE16CC"/>
        </w:tc>
        <w:tc>
          <w:tcPr>
            <w:tcW w:w="735" w:type="dxa"/>
          </w:tcPr>
          <w:p w:rsidR="00BE16CC" w:rsidRDefault="00BE16CC" w:rsidP="00BE16CC"/>
        </w:tc>
        <w:tc>
          <w:tcPr>
            <w:tcW w:w="735" w:type="dxa"/>
            <w:tcBorders>
              <w:right w:val="single" w:sz="4" w:space="0" w:color="000000"/>
            </w:tcBorders>
          </w:tcPr>
          <w:p w:rsidR="00BE16CC" w:rsidRDefault="00BE16CC" w:rsidP="00BE16CC">
            <w:pPr>
              <w:jc w:val="right"/>
            </w:pPr>
            <w:r>
              <w:t>c)</w:t>
            </w:r>
          </w:p>
        </w:tc>
        <w:tc>
          <w:tcPr>
            <w:tcW w:w="4428"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34" w:type="dxa"/>
          </w:tcPr>
          <w:p w:rsidR="00BE16CC" w:rsidRDefault="00BE16CC" w:rsidP="00BE16CC"/>
        </w:tc>
        <w:tc>
          <w:tcPr>
            <w:tcW w:w="734" w:type="dxa"/>
          </w:tcPr>
          <w:p w:rsidR="00BE16CC" w:rsidRDefault="00BE16CC" w:rsidP="00BE16CC"/>
        </w:tc>
        <w:tc>
          <w:tcPr>
            <w:tcW w:w="740" w:type="dxa"/>
          </w:tcPr>
          <w:p w:rsidR="00BE16CC" w:rsidRDefault="00BE16CC" w:rsidP="00BE16CC"/>
        </w:tc>
        <w:tc>
          <w:tcPr>
            <w:tcW w:w="735" w:type="dxa"/>
          </w:tcPr>
          <w:p w:rsidR="00BE16CC" w:rsidRDefault="00BE16CC" w:rsidP="00BE16CC"/>
        </w:tc>
        <w:tc>
          <w:tcPr>
            <w:tcW w:w="735" w:type="dxa"/>
          </w:tcPr>
          <w:p w:rsidR="00BE16CC" w:rsidRDefault="00BE16CC" w:rsidP="00BE16CC"/>
        </w:tc>
        <w:tc>
          <w:tcPr>
            <w:tcW w:w="735" w:type="dxa"/>
          </w:tcPr>
          <w:p w:rsidR="00BE16CC" w:rsidRDefault="00BE16CC" w:rsidP="00BE16CC"/>
        </w:tc>
        <w:tc>
          <w:tcPr>
            <w:tcW w:w="735" w:type="dxa"/>
            <w:tcBorders>
              <w:right w:val="single" w:sz="4" w:space="0" w:color="000000"/>
            </w:tcBorders>
          </w:tcPr>
          <w:p w:rsidR="00BE16CC" w:rsidRDefault="00BE16CC" w:rsidP="00BE16CC"/>
        </w:tc>
        <w:tc>
          <w:tcPr>
            <w:tcW w:w="742" w:type="dxa"/>
            <w:tcBorders>
              <w:left w:val="single" w:sz="4" w:space="0" w:color="000000"/>
            </w:tcBorders>
          </w:tcPr>
          <w:p w:rsidR="00BE16CC" w:rsidRDefault="00BE16CC" w:rsidP="00BE16CC">
            <w:r>
              <w:t>131</w:t>
            </w:r>
          </w:p>
        </w:tc>
        <w:tc>
          <w:tcPr>
            <w:tcW w:w="736" w:type="dxa"/>
          </w:tcPr>
          <w:p w:rsidR="00BE16CC" w:rsidRDefault="00BE16CC" w:rsidP="00BE16CC">
            <w:r>
              <w:t>17</w:t>
            </w:r>
          </w:p>
        </w:tc>
        <w:tc>
          <w:tcPr>
            <w:tcW w:w="742" w:type="dxa"/>
          </w:tcPr>
          <w:p w:rsidR="00BE16CC" w:rsidRDefault="00BE16CC" w:rsidP="00BE16CC"/>
        </w:tc>
        <w:tc>
          <w:tcPr>
            <w:tcW w:w="736" w:type="dxa"/>
          </w:tcPr>
          <w:p w:rsidR="00BE16CC" w:rsidRDefault="00BE16CC" w:rsidP="00BE16CC"/>
        </w:tc>
        <w:tc>
          <w:tcPr>
            <w:tcW w:w="736" w:type="dxa"/>
          </w:tcPr>
          <w:p w:rsidR="00BE16CC" w:rsidRDefault="00BE16CC" w:rsidP="00BE16CC"/>
        </w:tc>
        <w:tc>
          <w:tcPr>
            <w:tcW w:w="736" w:type="dxa"/>
          </w:tcPr>
          <w:p w:rsidR="00BE16CC" w:rsidRDefault="00BE16CC" w:rsidP="00BE16CC"/>
        </w:tc>
      </w:tr>
    </w:tbl>
    <w:p w:rsidR="007B110F" w:rsidRPr="00F13B1F" w:rsidRDefault="007B110F" w:rsidP="007B110F">
      <w:pPr>
        <w:jc w:val="both"/>
        <w:rPr>
          <w:sz w:val="22"/>
          <w:szCs w:val="22"/>
        </w:rPr>
      </w:pPr>
    </w:p>
    <w:p w:rsidR="00594DED" w:rsidRPr="00F13B1F" w:rsidRDefault="00594DED" w:rsidP="00033E07">
      <w:pPr>
        <w:pBdr>
          <w:top w:val="single" w:sz="12" w:space="1" w:color="auto"/>
        </w:pBdr>
        <w:autoSpaceDE w:val="0"/>
        <w:autoSpaceDN w:val="0"/>
        <w:adjustRightInd w:val="0"/>
        <w:jc w:val="both"/>
        <w:rPr>
          <w:b/>
          <w:bCs/>
          <w:i/>
          <w:iCs/>
          <w:sz w:val="22"/>
          <w:szCs w:val="22"/>
        </w:rPr>
      </w:pPr>
      <w:r w:rsidRPr="00F13B1F">
        <w:rPr>
          <w:b/>
          <w:bCs/>
          <w:i/>
          <w:iCs/>
          <w:sz w:val="22"/>
          <w:szCs w:val="22"/>
        </w:rPr>
        <w:t>Subiectul 8</w:t>
      </w:r>
    </w:p>
    <w:p w:rsidR="00594DED" w:rsidRPr="00F13B1F" w:rsidRDefault="00594DED" w:rsidP="00594DED">
      <w:pPr>
        <w:jc w:val="both"/>
        <w:rPr>
          <w:b/>
          <w:bCs/>
          <w:i/>
          <w:iCs/>
          <w:sz w:val="22"/>
          <w:szCs w:val="22"/>
        </w:rPr>
      </w:pPr>
    </w:p>
    <w:p w:rsidR="00BE16CC" w:rsidRDefault="00BE16CC" w:rsidP="00BE16CC">
      <w:pPr>
        <w:ind w:firstLine="720"/>
        <w:jc w:val="both"/>
      </w:pPr>
      <w:r>
        <w:t xml:space="preserve">Fișierul </w:t>
      </w:r>
      <w:proofErr w:type="spellStart"/>
      <w:r>
        <w:rPr>
          <w:b/>
        </w:rPr>
        <w:t>atestat.in</w:t>
      </w:r>
      <w:proofErr w:type="spellEnd"/>
      <w:r>
        <w:t xml:space="preserve"> conține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puțin </w:t>
      </w:r>
      <w:r>
        <w:rPr>
          <w:b/>
        </w:rPr>
        <w:t>2</w:t>
      </w:r>
      <w:r>
        <w:t xml:space="preserve"> cifre fiecare, separate prin câte un spațiu. </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1"/>
        </w:numPr>
        <w:pBdr>
          <w:top w:val="nil"/>
          <w:left w:val="nil"/>
          <w:bottom w:val="nil"/>
          <w:right w:val="nil"/>
          <w:between w:val="nil"/>
        </w:pBdr>
        <w:jc w:val="both"/>
      </w:pPr>
      <w:r>
        <w:t xml:space="preserve">să afișeze pe ecran, elementele din șir divizibile cu ultimul număr din șir (excepție acesta), separate prin câte un spaţiu, în ordinea inversă citirii. Dacă nu există numere divizibile cu ultimul, se va afișa mesajul  </w:t>
      </w:r>
      <w:r>
        <w:rPr>
          <w:b/>
        </w:rPr>
        <w:t>NU EXISTA</w:t>
      </w:r>
      <w:r>
        <w:t>;</w:t>
      </w:r>
    </w:p>
    <w:p w:rsidR="00BE16CC" w:rsidRDefault="00BE16CC" w:rsidP="00BE16CC">
      <w:pPr>
        <w:numPr>
          <w:ilvl w:val="0"/>
          <w:numId w:val="31"/>
        </w:numPr>
        <w:jc w:val="both"/>
      </w:pPr>
      <w:r>
        <w:t xml:space="preserve">să afișeze pe ecran, pe următoarea linie, numărul de numere  din șir care se divid la numărul lor de divizori; </w:t>
      </w:r>
    </w:p>
    <w:p w:rsidR="00BE16CC" w:rsidRDefault="00BE16CC" w:rsidP="00BE16CC">
      <w:pPr>
        <w:numPr>
          <w:ilvl w:val="0"/>
          <w:numId w:val="31"/>
        </w:numPr>
        <w:jc w:val="both"/>
      </w:pPr>
      <w:r>
        <w:t xml:space="preserve">să scrie în fişierul </w:t>
      </w:r>
      <w:proofErr w:type="spellStart"/>
      <w:r>
        <w:rPr>
          <w:b/>
        </w:rPr>
        <w:t>atestat.out</w:t>
      </w:r>
      <w:proofErr w:type="spellEnd"/>
      <w:r>
        <w:rPr>
          <w:b/>
        </w:rPr>
        <w:t xml:space="preserve">, </w:t>
      </w:r>
      <w:r>
        <w:t xml:space="preserve">separate prin câte un spaţiu, oglinditele numerelor din şirul dat în ordine descrescătoare. </w:t>
      </w:r>
    </w:p>
    <w:p w:rsidR="00BE16CC" w:rsidRDefault="00BE16CC" w:rsidP="00BE16CC">
      <w:pPr>
        <w:jc w:val="both"/>
      </w:pPr>
      <w:r>
        <w:rPr>
          <w:b/>
        </w:rPr>
        <w:t>Notă</w:t>
      </w:r>
      <w:r>
        <w:t>: Programul va conţine cel puţin un subprogram definit de utilizator.</w:t>
      </w:r>
    </w:p>
    <w:p w:rsidR="00BE16CC" w:rsidRDefault="00BE16CC" w:rsidP="00BE16CC">
      <w:pPr>
        <w:jc w:val="both"/>
        <w:rPr>
          <w:b/>
        </w:rPr>
      </w:pPr>
      <w:r>
        <w:rPr>
          <w:b/>
        </w:rPr>
        <w:t>Exemplu:</w:t>
      </w:r>
    </w:p>
    <w:tbl>
      <w:tblPr>
        <w:tblW w:w="9576" w:type="dxa"/>
        <w:tblInd w:w="-108" w:type="dxa"/>
        <w:tblLayout w:type="fixed"/>
        <w:tblLook w:val="0400" w:firstRow="0" w:lastRow="0" w:firstColumn="0" w:lastColumn="0" w:noHBand="0" w:noVBand="1"/>
      </w:tblPr>
      <w:tblGrid>
        <w:gridCol w:w="745"/>
        <w:gridCol w:w="726"/>
        <w:gridCol w:w="726"/>
        <w:gridCol w:w="736"/>
        <w:gridCol w:w="727"/>
        <w:gridCol w:w="746"/>
        <w:gridCol w:w="727"/>
        <w:gridCol w:w="747"/>
        <w:gridCol w:w="737"/>
        <w:gridCol w:w="747"/>
        <w:gridCol w:w="737"/>
        <w:gridCol w:w="728"/>
        <w:gridCol w:w="747"/>
      </w:tblGrid>
      <w:tr w:rsidR="00BE16CC" w:rsidTr="00BE16CC">
        <w:tc>
          <w:tcPr>
            <w:tcW w:w="5133" w:type="dxa"/>
            <w:gridSpan w:val="7"/>
            <w:tcBorders>
              <w:bottom w:val="single" w:sz="4" w:space="0" w:color="000000"/>
            </w:tcBorders>
          </w:tcPr>
          <w:p w:rsidR="00BE16CC" w:rsidRDefault="00BE16CC" w:rsidP="00BE16CC">
            <w:pPr>
              <w:jc w:val="both"/>
              <w:rPr>
                <w:b/>
              </w:rPr>
            </w:pPr>
            <w:r>
              <w:rPr>
                <w:b/>
              </w:rPr>
              <w:t>Date de intrare:</w:t>
            </w:r>
          </w:p>
        </w:tc>
        <w:tc>
          <w:tcPr>
            <w:tcW w:w="4443"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133"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43"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45" w:type="dxa"/>
            <w:tcBorders>
              <w:top w:val="single" w:sz="4" w:space="0" w:color="000000"/>
            </w:tcBorders>
          </w:tcPr>
          <w:p w:rsidR="00BE16CC" w:rsidRDefault="00BE16CC" w:rsidP="00BE16CC">
            <w:r>
              <w:t>6</w:t>
            </w:r>
          </w:p>
        </w:tc>
        <w:tc>
          <w:tcPr>
            <w:tcW w:w="726" w:type="dxa"/>
            <w:tcBorders>
              <w:top w:val="single" w:sz="4" w:space="0" w:color="000000"/>
            </w:tcBorders>
          </w:tcPr>
          <w:p w:rsidR="00BE16CC" w:rsidRDefault="00BE16CC" w:rsidP="00BE16CC"/>
        </w:tc>
        <w:tc>
          <w:tcPr>
            <w:tcW w:w="726" w:type="dxa"/>
            <w:tcBorders>
              <w:top w:val="single" w:sz="4" w:space="0" w:color="000000"/>
            </w:tcBorders>
          </w:tcPr>
          <w:p w:rsidR="00BE16CC" w:rsidRDefault="00BE16CC" w:rsidP="00BE16CC"/>
        </w:tc>
        <w:tc>
          <w:tcPr>
            <w:tcW w:w="736" w:type="dxa"/>
            <w:tcBorders>
              <w:top w:val="single" w:sz="4" w:space="0" w:color="000000"/>
            </w:tcBorders>
          </w:tcPr>
          <w:p w:rsidR="00BE16CC" w:rsidRDefault="00BE16CC" w:rsidP="00BE16CC"/>
        </w:tc>
        <w:tc>
          <w:tcPr>
            <w:tcW w:w="727" w:type="dxa"/>
            <w:tcBorders>
              <w:top w:val="single" w:sz="4" w:space="0" w:color="000000"/>
            </w:tcBorders>
          </w:tcPr>
          <w:p w:rsidR="00BE16CC" w:rsidRDefault="00BE16CC" w:rsidP="00BE16CC"/>
        </w:tc>
        <w:tc>
          <w:tcPr>
            <w:tcW w:w="746" w:type="dxa"/>
            <w:tcBorders>
              <w:top w:val="single" w:sz="4" w:space="0" w:color="000000"/>
            </w:tcBorders>
          </w:tcPr>
          <w:p w:rsidR="00BE16CC" w:rsidRDefault="00BE16CC" w:rsidP="00BE16CC"/>
        </w:tc>
        <w:tc>
          <w:tcPr>
            <w:tcW w:w="727" w:type="dxa"/>
            <w:tcBorders>
              <w:top w:val="single" w:sz="4" w:space="0" w:color="000000"/>
              <w:right w:val="single" w:sz="4" w:space="0" w:color="000000"/>
            </w:tcBorders>
          </w:tcPr>
          <w:p w:rsidR="00BE16CC" w:rsidRDefault="00BE16CC" w:rsidP="00BE16CC">
            <w:r>
              <w:t>a)</w:t>
            </w:r>
          </w:p>
        </w:tc>
        <w:tc>
          <w:tcPr>
            <w:tcW w:w="747" w:type="dxa"/>
            <w:tcBorders>
              <w:top w:val="single" w:sz="4" w:space="0" w:color="000000"/>
              <w:left w:val="single" w:sz="4" w:space="0" w:color="000000"/>
            </w:tcBorders>
          </w:tcPr>
          <w:p w:rsidR="00BE16CC" w:rsidRDefault="00BE16CC" w:rsidP="00BE16CC">
            <w:r>
              <w:t>42</w:t>
            </w:r>
          </w:p>
        </w:tc>
        <w:tc>
          <w:tcPr>
            <w:tcW w:w="737" w:type="dxa"/>
            <w:tcBorders>
              <w:top w:val="single" w:sz="4" w:space="0" w:color="000000"/>
            </w:tcBorders>
          </w:tcPr>
          <w:p w:rsidR="00BE16CC" w:rsidRDefault="00BE16CC" w:rsidP="00BE16CC">
            <w:r>
              <w:t>84</w:t>
            </w:r>
          </w:p>
        </w:tc>
        <w:tc>
          <w:tcPr>
            <w:tcW w:w="747" w:type="dxa"/>
            <w:tcBorders>
              <w:top w:val="single" w:sz="4" w:space="0" w:color="000000"/>
            </w:tcBorders>
          </w:tcPr>
          <w:p w:rsidR="00BE16CC" w:rsidRDefault="00BE16CC" w:rsidP="00BE16CC"/>
        </w:tc>
        <w:tc>
          <w:tcPr>
            <w:tcW w:w="737" w:type="dxa"/>
            <w:tcBorders>
              <w:top w:val="single" w:sz="4" w:space="0" w:color="000000"/>
            </w:tcBorders>
          </w:tcPr>
          <w:p w:rsidR="00BE16CC" w:rsidRDefault="00BE16CC" w:rsidP="00BE16CC"/>
        </w:tc>
        <w:tc>
          <w:tcPr>
            <w:tcW w:w="728" w:type="dxa"/>
            <w:tcBorders>
              <w:top w:val="single" w:sz="4" w:space="0" w:color="000000"/>
            </w:tcBorders>
          </w:tcPr>
          <w:p w:rsidR="00BE16CC" w:rsidRDefault="00BE16CC" w:rsidP="00BE16CC"/>
        </w:tc>
        <w:tc>
          <w:tcPr>
            <w:tcW w:w="747" w:type="dxa"/>
            <w:tcBorders>
              <w:top w:val="single" w:sz="4" w:space="0" w:color="000000"/>
            </w:tcBorders>
          </w:tcPr>
          <w:p w:rsidR="00BE16CC" w:rsidRDefault="00BE16CC" w:rsidP="00BE16CC"/>
        </w:tc>
      </w:tr>
      <w:tr w:rsidR="00BE16CC" w:rsidTr="00BE16CC">
        <w:tc>
          <w:tcPr>
            <w:tcW w:w="745" w:type="dxa"/>
          </w:tcPr>
          <w:p w:rsidR="00BE16CC" w:rsidRDefault="00BE16CC" w:rsidP="00BE16CC">
            <w:r>
              <w:t>2552</w:t>
            </w:r>
          </w:p>
        </w:tc>
        <w:tc>
          <w:tcPr>
            <w:tcW w:w="726" w:type="dxa"/>
          </w:tcPr>
          <w:p w:rsidR="00BE16CC" w:rsidRDefault="00BE16CC" w:rsidP="00BE16CC">
            <w:r>
              <w:t>84</w:t>
            </w:r>
          </w:p>
        </w:tc>
        <w:tc>
          <w:tcPr>
            <w:tcW w:w="726" w:type="dxa"/>
          </w:tcPr>
          <w:p w:rsidR="00BE16CC" w:rsidRDefault="00BE16CC" w:rsidP="00BE16CC">
            <w:r>
              <w:t>12</w:t>
            </w:r>
          </w:p>
        </w:tc>
        <w:tc>
          <w:tcPr>
            <w:tcW w:w="736" w:type="dxa"/>
          </w:tcPr>
          <w:p w:rsidR="00BE16CC" w:rsidRDefault="00BE16CC" w:rsidP="00BE16CC">
            <w:r>
              <w:t>42</w:t>
            </w:r>
          </w:p>
        </w:tc>
        <w:tc>
          <w:tcPr>
            <w:tcW w:w="727" w:type="dxa"/>
          </w:tcPr>
          <w:p w:rsidR="00BE16CC" w:rsidRDefault="00BE16CC" w:rsidP="00BE16CC">
            <w:r>
              <w:t>46</w:t>
            </w:r>
          </w:p>
        </w:tc>
        <w:tc>
          <w:tcPr>
            <w:tcW w:w="746" w:type="dxa"/>
          </w:tcPr>
          <w:p w:rsidR="00BE16CC" w:rsidRDefault="00BE16CC" w:rsidP="00BE16CC">
            <w:r>
              <w:t>21</w:t>
            </w:r>
          </w:p>
        </w:tc>
        <w:tc>
          <w:tcPr>
            <w:tcW w:w="727" w:type="dxa"/>
            <w:tcBorders>
              <w:right w:val="single" w:sz="4" w:space="0" w:color="000000"/>
            </w:tcBorders>
          </w:tcPr>
          <w:p w:rsidR="00BE16CC" w:rsidRDefault="00BE16CC" w:rsidP="00BE16CC">
            <w:r>
              <w:t>b)</w:t>
            </w:r>
          </w:p>
        </w:tc>
        <w:tc>
          <w:tcPr>
            <w:tcW w:w="747" w:type="dxa"/>
            <w:tcBorders>
              <w:left w:val="single" w:sz="4" w:space="0" w:color="000000"/>
            </w:tcBorders>
          </w:tcPr>
          <w:p w:rsidR="00BE16CC" w:rsidRDefault="00BE16CC" w:rsidP="00BE16CC">
            <w:r>
              <w:t>2</w:t>
            </w:r>
          </w:p>
        </w:tc>
        <w:tc>
          <w:tcPr>
            <w:tcW w:w="737" w:type="dxa"/>
          </w:tcPr>
          <w:p w:rsidR="00BE16CC" w:rsidRDefault="00BE16CC" w:rsidP="00BE16CC"/>
        </w:tc>
        <w:tc>
          <w:tcPr>
            <w:tcW w:w="747" w:type="dxa"/>
          </w:tcPr>
          <w:p w:rsidR="00BE16CC" w:rsidRDefault="00BE16CC" w:rsidP="00BE16CC"/>
        </w:tc>
        <w:tc>
          <w:tcPr>
            <w:tcW w:w="737" w:type="dxa"/>
          </w:tcPr>
          <w:p w:rsidR="00BE16CC" w:rsidRDefault="00BE16CC" w:rsidP="00BE16CC"/>
        </w:tc>
        <w:tc>
          <w:tcPr>
            <w:tcW w:w="728" w:type="dxa"/>
          </w:tcPr>
          <w:p w:rsidR="00BE16CC" w:rsidRDefault="00BE16CC" w:rsidP="00BE16CC"/>
        </w:tc>
        <w:tc>
          <w:tcPr>
            <w:tcW w:w="747" w:type="dxa"/>
          </w:tcPr>
          <w:p w:rsidR="00BE16CC" w:rsidRDefault="00BE16CC" w:rsidP="00BE16CC"/>
        </w:tc>
      </w:tr>
      <w:tr w:rsidR="00BE16CC" w:rsidTr="00BE16CC">
        <w:tc>
          <w:tcPr>
            <w:tcW w:w="745" w:type="dxa"/>
          </w:tcPr>
          <w:p w:rsidR="00BE16CC" w:rsidRDefault="00BE16CC" w:rsidP="00BE16CC"/>
        </w:tc>
        <w:tc>
          <w:tcPr>
            <w:tcW w:w="726" w:type="dxa"/>
          </w:tcPr>
          <w:p w:rsidR="00BE16CC" w:rsidRDefault="00BE16CC" w:rsidP="00BE16CC"/>
        </w:tc>
        <w:tc>
          <w:tcPr>
            <w:tcW w:w="726" w:type="dxa"/>
          </w:tcPr>
          <w:p w:rsidR="00BE16CC" w:rsidRDefault="00BE16CC" w:rsidP="00BE16CC"/>
        </w:tc>
        <w:tc>
          <w:tcPr>
            <w:tcW w:w="736" w:type="dxa"/>
          </w:tcPr>
          <w:p w:rsidR="00BE16CC" w:rsidRDefault="00BE16CC" w:rsidP="00BE16CC"/>
        </w:tc>
        <w:tc>
          <w:tcPr>
            <w:tcW w:w="727" w:type="dxa"/>
          </w:tcPr>
          <w:p w:rsidR="00BE16CC" w:rsidRDefault="00BE16CC" w:rsidP="00BE16CC"/>
        </w:tc>
        <w:tc>
          <w:tcPr>
            <w:tcW w:w="746" w:type="dxa"/>
          </w:tcPr>
          <w:p w:rsidR="00BE16CC" w:rsidRDefault="00BE16CC" w:rsidP="00BE16CC"/>
        </w:tc>
        <w:tc>
          <w:tcPr>
            <w:tcW w:w="727" w:type="dxa"/>
            <w:tcBorders>
              <w:right w:val="single" w:sz="4" w:space="0" w:color="000000"/>
            </w:tcBorders>
          </w:tcPr>
          <w:p w:rsidR="00BE16CC" w:rsidRDefault="00BE16CC" w:rsidP="00BE16CC"/>
        </w:tc>
        <w:tc>
          <w:tcPr>
            <w:tcW w:w="4443"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45" w:type="dxa"/>
          </w:tcPr>
          <w:p w:rsidR="00BE16CC" w:rsidRDefault="00BE16CC" w:rsidP="00BE16CC"/>
        </w:tc>
        <w:tc>
          <w:tcPr>
            <w:tcW w:w="726" w:type="dxa"/>
          </w:tcPr>
          <w:p w:rsidR="00BE16CC" w:rsidRDefault="00BE16CC" w:rsidP="00BE16CC"/>
        </w:tc>
        <w:tc>
          <w:tcPr>
            <w:tcW w:w="726" w:type="dxa"/>
          </w:tcPr>
          <w:p w:rsidR="00BE16CC" w:rsidRDefault="00BE16CC" w:rsidP="00BE16CC"/>
        </w:tc>
        <w:tc>
          <w:tcPr>
            <w:tcW w:w="736" w:type="dxa"/>
          </w:tcPr>
          <w:p w:rsidR="00BE16CC" w:rsidRDefault="00BE16CC" w:rsidP="00BE16CC"/>
        </w:tc>
        <w:tc>
          <w:tcPr>
            <w:tcW w:w="727" w:type="dxa"/>
          </w:tcPr>
          <w:p w:rsidR="00BE16CC" w:rsidRDefault="00BE16CC" w:rsidP="00BE16CC"/>
        </w:tc>
        <w:tc>
          <w:tcPr>
            <w:tcW w:w="746" w:type="dxa"/>
          </w:tcPr>
          <w:p w:rsidR="00BE16CC" w:rsidRDefault="00BE16CC" w:rsidP="00BE16CC"/>
        </w:tc>
        <w:tc>
          <w:tcPr>
            <w:tcW w:w="727" w:type="dxa"/>
            <w:tcBorders>
              <w:right w:val="single" w:sz="4" w:space="0" w:color="000000"/>
            </w:tcBorders>
          </w:tcPr>
          <w:p w:rsidR="00BE16CC" w:rsidRDefault="00BE16CC" w:rsidP="00BE16CC">
            <w:r>
              <w:t>c)</w:t>
            </w:r>
          </w:p>
        </w:tc>
        <w:tc>
          <w:tcPr>
            <w:tcW w:w="747" w:type="dxa"/>
            <w:tcBorders>
              <w:left w:val="single" w:sz="4" w:space="0" w:color="000000"/>
            </w:tcBorders>
          </w:tcPr>
          <w:p w:rsidR="00BE16CC" w:rsidRDefault="00BE16CC" w:rsidP="00BE16CC">
            <w:r>
              <w:t>2552</w:t>
            </w:r>
          </w:p>
        </w:tc>
        <w:tc>
          <w:tcPr>
            <w:tcW w:w="737" w:type="dxa"/>
          </w:tcPr>
          <w:p w:rsidR="00BE16CC" w:rsidRDefault="00BE16CC" w:rsidP="00BE16CC">
            <w:r>
              <w:t xml:space="preserve">64   </w:t>
            </w:r>
          </w:p>
        </w:tc>
        <w:tc>
          <w:tcPr>
            <w:tcW w:w="747" w:type="dxa"/>
          </w:tcPr>
          <w:p w:rsidR="00BE16CC" w:rsidRDefault="00BE16CC" w:rsidP="00BE16CC">
            <w:r>
              <w:t xml:space="preserve">48 </w:t>
            </w:r>
          </w:p>
        </w:tc>
        <w:tc>
          <w:tcPr>
            <w:tcW w:w="737" w:type="dxa"/>
          </w:tcPr>
          <w:p w:rsidR="00BE16CC" w:rsidRDefault="00BE16CC" w:rsidP="00BE16CC">
            <w:r>
              <w:t>24</w:t>
            </w:r>
          </w:p>
        </w:tc>
        <w:tc>
          <w:tcPr>
            <w:tcW w:w="728" w:type="dxa"/>
          </w:tcPr>
          <w:p w:rsidR="00BE16CC" w:rsidRDefault="00BE16CC" w:rsidP="00BE16CC">
            <w:r>
              <w:t>21</w:t>
            </w:r>
          </w:p>
        </w:tc>
        <w:tc>
          <w:tcPr>
            <w:tcW w:w="747" w:type="dxa"/>
          </w:tcPr>
          <w:p w:rsidR="00BE16CC" w:rsidRDefault="00BE16CC" w:rsidP="00BE16CC">
            <w:r>
              <w:t>12</w:t>
            </w:r>
          </w:p>
        </w:tc>
      </w:tr>
    </w:tbl>
    <w:p w:rsidR="00594DED" w:rsidRPr="00F13B1F" w:rsidRDefault="00594DED" w:rsidP="00594DED">
      <w:pPr>
        <w:jc w:val="both"/>
        <w:rPr>
          <w:b/>
          <w:bCs/>
          <w:i/>
          <w:iCs/>
          <w:sz w:val="22"/>
          <w:szCs w:val="22"/>
        </w:rPr>
      </w:pPr>
    </w:p>
    <w:p w:rsidR="00594DED" w:rsidRPr="00F13B1F" w:rsidRDefault="00907FA6" w:rsidP="00907FA6">
      <w:pPr>
        <w:pBdr>
          <w:top w:val="single" w:sz="12" w:space="1" w:color="auto"/>
        </w:pBdr>
        <w:autoSpaceDE w:val="0"/>
        <w:autoSpaceDN w:val="0"/>
        <w:adjustRightInd w:val="0"/>
        <w:jc w:val="both"/>
        <w:rPr>
          <w:b/>
          <w:bCs/>
          <w:i/>
          <w:iCs/>
          <w:sz w:val="22"/>
          <w:szCs w:val="22"/>
        </w:rPr>
      </w:pPr>
      <w:r w:rsidRPr="00F13B1F">
        <w:rPr>
          <w:b/>
          <w:bCs/>
          <w:i/>
          <w:iCs/>
          <w:sz w:val="22"/>
          <w:szCs w:val="22"/>
        </w:rPr>
        <w:br w:type="page"/>
      </w:r>
      <w:r w:rsidR="00594DED" w:rsidRPr="00F13B1F">
        <w:rPr>
          <w:b/>
          <w:bCs/>
          <w:i/>
          <w:iCs/>
          <w:sz w:val="22"/>
          <w:szCs w:val="22"/>
        </w:rPr>
        <w:lastRenderedPageBreak/>
        <w:t>Subiectul 9</w:t>
      </w:r>
    </w:p>
    <w:p w:rsidR="00594DED" w:rsidRPr="00F13B1F" w:rsidRDefault="00594DED" w:rsidP="00594DED">
      <w:pPr>
        <w:autoSpaceDE w:val="0"/>
        <w:autoSpaceDN w:val="0"/>
        <w:adjustRightInd w:val="0"/>
        <w:rPr>
          <w:b/>
          <w:b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mult </w:t>
      </w:r>
      <w:r>
        <w:rPr>
          <w:b/>
        </w:rPr>
        <w:t>4</w:t>
      </w:r>
      <w:r>
        <w:t xml:space="preserve"> cifre fiecare, separate prin câte un spaţiu.</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2"/>
        </w:numPr>
        <w:pBdr>
          <w:top w:val="nil"/>
          <w:left w:val="nil"/>
          <w:bottom w:val="nil"/>
          <w:right w:val="nil"/>
          <w:between w:val="nil"/>
        </w:pBdr>
        <w:jc w:val="both"/>
      </w:pPr>
      <w:r>
        <w:t xml:space="preserve">să afişeze pe ecran, pe prima linie, în ordinea inversă citirii, toate numerele din şir formate din cel puțin două cifre, separate prin câte un spaţiu. Daca nu există numere formate din cel puțin două cifre, se va afișa mesajul  </w:t>
      </w:r>
      <w:r>
        <w:rPr>
          <w:b/>
        </w:rPr>
        <w:t>NU EXISTA</w:t>
      </w:r>
      <w:r>
        <w:t>;</w:t>
      </w:r>
    </w:p>
    <w:p w:rsidR="00BE16CC" w:rsidRDefault="00BE16CC" w:rsidP="00BE16CC">
      <w:pPr>
        <w:numPr>
          <w:ilvl w:val="0"/>
          <w:numId w:val="32"/>
        </w:numPr>
        <w:jc w:val="both"/>
      </w:pPr>
      <w:r>
        <w:t>să se tipărească pe următoarea linie, numărul de elemente prime din șir;</w:t>
      </w:r>
    </w:p>
    <w:p w:rsidR="00BE16CC" w:rsidRDefault="00BE16CC" w:rsidP="00BE16CC">
      <w:pPr>
        <w:numPr>
          <w:ilvl w:val="0"/>
          <w:numId w:val="32"/>
        </w:numPr>
        <w:jc w:val="both"/>
      </w:pPr>
      <w:r>
        <w:t>să scrie în fişierul</w:t>
      </w:r>
      <w:r>
        <w:rPr>
          <w:b/>
        </w:rPr>
        <w:t xml:space="preserve"> </w:t>
      </w:r>
      <w:proofErr w:type="spellStart"/>
      <w:r>
        <w:rPr>
          <w:b/>
        </w:rPr>
        <w:t>atestat.out</w:t>
      </w:r>
      <w:proofErr w:type="spellEnd"/>
      <w:r>
        <w:t xml:space="preserve">  în ordine crescătoare, separate prin câte un spațiu, toate numerele din șir care au numărul de cifre pare egal cu numărul de cifre impare. În șir există cel puțin un număr în care numărul de cifre pare este egal cu numărul de cifre  impare.</w:t>
      </w:r>
    </w:p>
    <w:p w:rsidR="00BE16CC" w:rsidRDefault="00BE16CC" w:rsidP="00BE16CC">
      <w:pPr>
        <w:jc w:val="both"/>
      </w:pPr>
      <w:r>
        <w:rPr>
          <w:b/>
        </w:rPr>
        <w:t>Notă:</w:t>
      </w:r>
      <w:r>
        <w:t xml:space="preserve"> Programul va conţine cel puţin un subprogram definit de utilizator.</w:t>
      </w:r>
    </w:p>
    <w:p w:rsidR="00BE16CC" w:rsidRDefault="00BE16CC" w:rsidP="00BE16CC">
      <w:pPr>
        <w:jc w:val="both"/>
        <w:rPr>
          <w:b/>
        </w:rPr>
      </w:pPr>
      <w:r>
        <w:rPr>
          <w:b/>
        </w:rPr>
        <w:t>Exemplu:</w:t>
      </w:r>
    </w:p>
    <w:tbl>
      <w:tblPr>
        <w:tblW w:w="9576" w:type="dxa"/>
        <w:tblInd w:w="-108" w:type="dxa"/>
        <w:tblLayout w:type="fixed"/>
        <w:tblLook w:val="0400" w:firstRow="0" w:lastRow="0" w:firstColumn="0" w:lastColumn="0" w:noHBand="0" w:noVBand="1"/>
      </w:tblPr>
      <w:tblGrid>
        <w:gridCol w:w="731"/>
        <w:gridCol w:w="736"/>
        <w:gridCol w:w="729"/>
        <w:gridCol w:w="719"/>
        <w:gridCol w:w="729"/>
        <w:gridCol w:w="810"/>
        <w:gridCol w:w="720"/>
        <w:gridCol w:w="747"/>
        <w:gridCol w:w="734"/>
        <w:gridCol w:w="723"/>
        <w:gridCol w:w="734"/>
        <w:gridCol w:w="737"/>
        <w:gridCol w:w="727"/>
      </w:tblGrid>
      <w:tr w:rsidR="00BE16CC" w:rsidTr="00BE16CC">
        <w:tc>
          <w:tcPr>
            <w:tcW w:w="5174" w:type="dxa"/>
            <w:gridSpan w:val="7"/>
            <w:tcBorders>
              <w:bottom w:val="single" w:sz="4" w:space="0" w:color="000000"/>
            </w:tcBorders>
          </w:tcPr>
          <w:p w:rsidR="00BE16CC" w:rsidRDefault="00BE16CC" w:rsidP="00BE16CC">
            <w:pPr>
              <w:jc w:val="both"/>
              <w:rPr>
                <w:b/>
              </w:rPr>
            </w:pPr>
            <w:r>
              <w:rPr>
                <w:b/>
              </w:rPr>
              <w:t>Date de intrare:</w:t>
            </w:r>
          </w:p>
        </w:tc>
        <w:tc>
          <w:tcPr>
            <w:tcW w:w="4402" w:type="dxa"/>
            <w:gridSpan w:val="6"/>
            <w:tcBorders>
              <w:bottom w:val="single" w:sz="4" w:space="0" w:color="000000"/>
            </w:tcBorders>
          </w:tcPr>
          <w:p w:rsidR="00BE16CC" w:rsidRDefault="00BE16CC" w:rsidP="00BE16CC">
            <w:pPr>
              <w:jc w:val="both"/>
              <w:rPr>
                <w:b/>
              </w:rPr>
            </w:pPr>
            <w:r>
              <w:rPr>
                <w:b/>
              </w:rPr>
              <w:t>Date de ieşire:</w:t>
            </w:r>
          </w:p>
        </w:tc>
      </w:tr>
      <w:tr w:rsidR="00BE16CC" w:rsidTr="00BE16CC">
        <w:tc>
          <w:tcPr>
            <w:tcW w:w="5174"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02"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31" w:type="dxa"/>
            <w:tcBorders>
              <w:top w:val="single" w:sz="4" w:space="0" w:color="000000"/>
            </w:tcBorders>
          </w:tcPr>
          <w:p w:rsidR="00BE16CC" w:rsidRDefault="00BE16CC" w:rsidP="00BE16CC">
            <w:r>
              <w:t>6</w:t>
            </w:r>
          </w:p>
        </w:tc>
        <w:tc>
          <w:tcPr>
            <w:tcW w:w="736" w:type="dxa"/>
            <w:tcBorders>
              <w:top w:val="single" w:sz="4" w:space="0" w:color="000000"/>
            </w:tcBorders>
          </w:tcPr>
          <w:p w:rsidR="00BE16CC" w:rsidRDefault="00BE16CC" w:rsidP="00BE16CC"/>
        </w:tc>
        <w:tc>
          <w:tcPr>
            <w:tcW w:w="729" w:type="dxa"/>
            <w:tcBorders>
              <w:top w:val="single" w:sz="4" w:space="0" w:color="000000"/>
            </w:tcBorders>
          </w:tcPr>
          <w:p w:rsidR="00BE16CC" w:rsidRDefault="00BE16CC" w:rsidP="00BE16CC"/>
        </w:tc>
        <w:tc>
          <w:tcPr>
            <w:tcW w:w="719" w:type="dxa"/>
            <w:tcBorders>
              <w:top w:val="single" w:sz="4" w:space="0" w:color="000000"/>
            </w:tcBorders>
          </w:tcPr>
          <w:p w:rsidR="00BE16CC" w:rsidRDefault="00BE16CC" w:rsidP="00BE16CC"/>
        </w:tc>
        <w:tc>
          <w:tcPr>
            <w:tcW w:w="729" w:type="dxa"/>
            <w:tcBorders>
              <w:top w:val="single" w:sz="4" w:space="0" w:color="000000"/>
            </w:tcBorders>
          </w:tcPr>
          <w:p w:rsidR="00BE16CC" w:rsidRDefault="00BE16CC" w:rsidP="00BE16CC"/>
        </w:tc>
        <w:tc>
          <w:tcPr>
            <w:tcW w:w="810" w:type="dxa"/>
            <w:tcBorders>
              <w:top w:val="single" w:sz="4" w:space="0" w:color="000000"/>
            </w:tcBorders>
          </w:tcPr>
          <w:p w:rsidR="00BE16CC" w:rsidRDefault="00BE16CC" w:rsidP="00BE16CC"/>
        </w:tc>
        <w:tc>
          <w:tcPr>
            <w:tcW w:w="720" w:type="dxa"/>
            <w:tcBorders>
              <w:top w:val="single" w:sz="4" w:space="0" w:color="000000"/>
              <w:right w:val="single" w:sz="4" w:space="0" w:color="000000"/>
            </w:tcBorders>
          </w:tcPr>
          <w:p w:rsidR="00BE16CC" w:rsidRDefault="00BE16CC" w:rsidP="00BE16CC">
            <w:pPr>
              <w:jc w:val="right"/>
            </w:pPr>
            <w:r>
              <w:t>a)</w:t>
            </w:r>
          </w:p>
        </w:tc>
        <w:tc>
          <w:tcPr>
            <w:tcW w:w="747" w:type="dxa"/>
            <w:tcBorders>
              <w:top w:val="single" w:sz="4" w:space="0" w:color="000000"/>
              <w:left w:val="single" w:sz="4" w:space="0" w:color="000000"/>
            </w:tcBorders>
          </w:tcPr>
          <w:p w:rsidR="00BE16CC" w:rsidRDefault="0000069E" w:rsidP="00BE16CC">
            <w:r>
              <w:t>1003</w:t>
            </w:r>
          </w:p>
        </w:tc>
        <w:tc>
          <w:tcPr>
            <w:tcW w:w="734" w:type="dxa"/>
            <w:tcBorders>
              <w:top w:val="single" w:sz="4" w:space="0" w:color="000000"/>
            </w:tcBorders>
          </w:tcPr>
          <w:p w:rsidR="00BE16CC" w:rsidRDefault="00BE16CC" w:rsidP="00BE16CC">
            <w:r>
              <w:t>242</w:t>
            </w:r>
          </w:p>
        </w:tc>
        <w:tc>
          <w:tcPr>
            <w:tcW w:w="723" w:type="dxa"/>
            <w:tcBorders>
              <w:top w:val="single" w:sz="4" w:space="0" w:color="000000"/>
            </w:tcBorders>
          </w:tcPr>
          <w:p w:rsidR="00BE16CC" w:rsidRDefault="00BE16CC" w:rsidP="00BE16CC">
            <w:r>
              <w:t>81</w:t>
            </w:r>
          </w:p>
        </w:tc>
        <w:tc>
          <w:tcPr>
            <w:tcW w:w="734" w:type="dxa"/>
            <w:tcBorders>
              <w:top w:val="single" w:sz="4" w:space="0" w:color="000000"/>
            </w:tcBorders>
          </w:tcPr>
          <w:p w:rsidR="00BE16CC" w:rsidRDefault="00BE16CC" w:rsidP="00BE16CC">
            <w:r>
              <w:t>555</w:t>
            </w:r>
          </w:p>
        </w:tc>
        <w:tc>
          <w:tcPr>
            <w:tcW w:w="737" w:type="dxa"/>
            <w:tcBorders>
              <w:top w:val="single" w:sz="4" w:space="0" w:color="000000"/>
            </w:tcBorders>
          </w:tcPr>
          <w:p w:rsidR="00BE16CC" w:rsidRDefault="00BE16CC" w:rsidP="00BE16CC">
            <w:r>
              <w:t>13</w:t>
            </w:r>
          </w:p>
        </w:tc>
        <w:tc>
          <w:tcPr>
            <w:tcW w:w="727" w:type="dxa"/>
            <w:tcBorders>
              <w:top w:val="single" w:sz="4" w:space="0" w:color="000000"/>
            </w:tcBorders>
          </w:tcPr>
          <w:p w:rsidR="00BE16CC" w:rsidRDefault="00BE16CC" w:rsidP="00BE16CC"/>
        </w:tc>
      </w:tr>
      <w:tr w:rsidR="00BE16CC" w:rsidTr="00BE16CC">
        <w:tc>
          <w:tcPr>
            <w:tcW w:w="731" w:type="dxa"/>
          </w:tcPr>
          <w:p w:rsidR="00BE16CC" w:rsidRDefault="00BE16CC" w:rsidP="00BE16CC">
            <w:r>
              <w:t>13</w:t>
            </w:r>
          </w:p>
        </w:tc>
        <w:tc>
          <w:tcPr>
            <w:tcW w:w="736" w:type="dxa"/>
          </w:tcPr>
          <w:p w:rsidR="00BE16CC" w:rsidRDefault="00BE16CC" w:rsidP="00BE16CC">
            <w:r>
              <w:t>555</w:t>
            </w:r>
          </w:p>
        </w:tc>
        <w:tc>
          <w:tcPr>
            <w:tcW w:w="729" w:type="dxa"/>
          </w:tcPr>
          <w:p w:rsidR="00BE16CC" w:rsidRDefault="00BE16CC" w:rsidP="00BE16CC">
            <w:r>
              <w:t>81</w:t>
            </w:r>
          </w:p>
        </w:tc>
        <w:tc>
          <w:tcPr>
            <w:tcW w:w="719" w:type="dxa"/>
          </w:tcPr>
          <w:p w:rsidR="00BE16CC" w:rsidRDefault="00BE16CC" w:rsidP="00BE16CC">
            <w:r>
              <w:t>2</w:t>
            </w:r>
          </w:p>
        </w:tc>
        <w:tc>
          <w:tcPr>
            <w:tcW w:w="729" w:type="dxa"/>
          </w:tcPr>
          <w:p w:rsidR="00BE16CC" w:rsidRDefault="00BE16CC" w:rsidP="00BE16CC">
            <w:r>
              <w:t>242</w:t>
            </w:r>
          </w:p>
        </w:tc>
        <w:tc>
          <w:tcPr>
            <w:tcW w:w="810" w:type="dxa"/>
          </w:tcPr>
          <w:p w:rsidR="00BE16CC" w:rsidRDefault="00BE16CC" w:rsidP="00BE16CC">
            <w:r>
              <w:t>1003</w:t>
            </w:r>
          </w:p>
        </w:tc>
        <w:tc>
          <w:tcPr>
            <w:tcW w:w="720" w:type="dxa"/>
            <w:tcBorders>
              <w:right w:val="single" w:sz="4" w:space="0" w:color="000000"/>
            </w:tcBorders>
          </w:tcPr>
          <w:p w:rsidR="00BE16CC" w:rsidRDefault="00BE16CC" w:rsidP="00BE16CC">
            <w:pPr>
              <w:jc w:val="right"/>
            </w:pPr>
            <w:r>
              <w:t>b)</w:t>
            </w:r>
          </w:p>
        </w:tc>
        <w:tc>
          <w:tcPr>
            <w:tcW w:w="747" w:type="dxa"/>
            <w:tcBorders>
              <w:left w:val="single" w:sz="4" w:space="0" w:color="000000"/>
            </w:tcBorders>
          </w:tcPr>
          <w:p w:rsidR="00BE16CC" w:rsidRDefault="0000069E" w:rsidP="00BE16CC">
            <w:r>
              <w:t>2</w:t>
            </w:r>
          </w:p>
        </w:tc>
        <w:tc>
          <w:tcPr>
            <w:tcW w:w="734" w:type="dxa"/>
          </w:tcPr>
          <w:p w:rsidR="00BE16CC" w:rsidRDefault="00BE16CC" w:rsidP="00BE16CC"/>
        </w:tc>
        <w:tc>
          <w:tcPr>
            <w:tcW w:w="723" w:type="dxa"/>
          </w:tcPr>
          <w:p w:rsidR="00BE16CC" w:rsidRDefault="00BE16CC" w:rsidP="00BE16CC"/>
        </w:tc>
        <w:tc>
          <w:tcPr>
            <w:tcW w:w="734" w:type="dxa"/>
          </w:tcPr>
          <w:p w:rsidR="00BE16CC" w:rsidRDefault="00BE16CC" w:rsidP="00BE16CC"/>
        </w:tc>
        <w:tc>
          <w:tcPr>
            <w:tcW w:w="737" w:type="dxa"/>
          </w:tcPr>
          <w:p w:rsidR="00BE16CC" w:rsidRDefault="00BE16CC" w:rsidP="00BE16CC"/>
        </w:tc>
        <w:tc>
          <w:tcPr>
            <w:tcW w:w="727" w:type="dxa"/>
          </w:tcPr>
          <w:p w:rsidR="00BE16CC" w:rsidRDefault="00BE16CC" w:rsidP="00BE16CC"/>
        </w:tc>
      </w:tr>
      <w:tr w:rsidR="00BE16CC" w:rsidTr="00BE16CC">
        <w:tc>
          <w:tcPr>
            <w:tcW w:w="731" w:type="dxa"/>
          </w:tcPr>
          <w:p w:rsidR="00BE16CC" w:rsidRDefault="00BE16CC" w:rsidP="00BE16CC"/>
        </w:tc>
        <w:tc>
          <w:tcPr>
            <w:tcW w:w="736" w:type="dxa"/>
          </w:tcPr>
          <w:p w:rsidR="00BE16CC" w:rsidRDefault="00BE16CC" w:rsidP="00BE16CC"/>
        </w:tc>
        <w:tc>
          <w:tcPr>
            <w:tcW w:w="729" w:type="dxa"/>
          </w:tcPr>
          <w:p w:rsidR="00BE16CC" w:rsidRDefault="00BE16CC" w:rsidP="00BE16CC"/>
        </w:tc>
        <w:tc>
          <w:tcPr>
            <w:tcW w:w="719" w:type="dxa"/>
          </w:tcPr>
          <w:p w:rsidR="00BE16CC" w:rsidRDefault="00BE16CC" w:rsidP="00BE16CC"/>
        </w:tc>
        <w:tc>
          <w:tcPr>
            <w:tcW w:w="729" w:type="dxa"/>
          </w:tcPr>
          <w:p w:rsidR="00BE16CC" w:rsidRDefault="00BE16CC" w:rsidP="00BE16CC"/>
        </w:tc>
        <w:tc>
          <w:tcPr>
            <w:tcW w:w="810" w:type="dxa"/>
          </w:tcPr>
          <w:p w:rsidR="00BE16CC" w:rsidRDefault="00BE16CC" w:rsidP="00BE16CC"/>
        </w:tc>
        <w:tc>
          <w:tcPr>
            <w:tcW w:w="720" w:type="dxa"/>
            <w:tcBorders>
              <w:right w:val="single" w:sz="4" w:space="0" w:color="000000"/>
            </w:tcBorders>
          </w:tcPr>
          <w:p w:rsidR="00BE16CC" w:rsidRDefault="00BE16CC" w:rsidP="00BE16CC">
            <w:pPr>
              <w:jc w:val="right"/>
            </w:pPr>
          </w:p>
        </w:tc>
        <w:tc>
          <w:tcPr>
            <w:tcW w:w="4402"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31" w:type="dxa"/>
          </w:tcPr>
          <w:p w:rsidR="00BE16CC" w:rsidRDefault="00BE16CC" w:rsidP="00BE16CC"/>
        </w:tc>
        <w:tc>
          <w:tcPr>
            <w:tcW w:w="736" w:type="dxa"/>
          </w:tcPr>
          <w:p w:rsidR="00BE16CC" w:rsidRDefault="00BE16CC" w:rsidP="00BE16CC"/>
        </w:tc>
        <w:tc>
          <w:tcPr>
            <w:tcW w:w="729" w:type="dxa"/>
          </w:tcPr>
          <w:p w:rsidR="00BE16CC" w:rsidRDefault="00BE16CC" w:rsidP="00BE16CC"/>
        </w:tc>
        <w:tc>
          <w:tcPr>
            <w:tcW w:w="719" w:type="dxa"/>
          </w:tcPr>
          <w:p w:rsidR="00BE16CC" w:rsidRDefault="00BE16CC" w:rsidP="00BE16CC"/>
        </w:tc>
        <w:tc>
          <w:tcPr>
            <w:tcW w:w="729" w:type="dxa"/>
          </w:tcPr>
          <w:p w:rsidR="00BE16CC" w:rsidRDefault="00BE16CC" w:rsidP="00BE16CC"/>
        </w:tc>
        <w:tc>
          <w:tcPr>
            <w:tcW w:w="810" w:type="dxa"/>
          </w:tcPr>
          <w:p w:rsidR="00BE16CC" w:rsidRDefault="00BE16CC" w:rsidP="00BE16CC"/>
        </w:tc>
        <w:tc>
          <w:tcPr>
            <w:tcW w:w="720" w:type="dxa"/>
            <w:tcBorders>
              <w:right w:val="single" w:sz="4" w:space="0" w:color="000000"/>
            </w:tcBorders>
          </w:tcPr>
          <w:p w:rsidR="00BE16CC" w:rsidRDefault="00BE16CC" w:rsidP="00BE16CC">
            <w:pPr>
              <w:jc w:val="right"/>
            </w:pPr>
            <w:r>
              <w:t>c)</w:t>
            </w:r>
          </w:p>
        </w:tc>
        <w:tc>
          <w:tcPr>
            <w:tcW w:w="747" w:type="dxa"/>
            <w:tcBorders>
              <w:left w:val="single" w:sz="4" w:space="0" w:color="000000"/>
            </w:tcBorders>
          </w:tcPr>
          <w:p w:rsidR="00BE16CC" w:rsidRDefault="00BE16CC" w:rsidP="00BE16CC">
            <w:r>
              <w:t>81</w:t>
            </w:r>
          </w:p>
        </w:tc>
        <w:tc>
          <w:tcPr>
            <w:tcW w:w="734" w:type="dxa"/>
          </w:tcPr>
          <w:p w:rsidR="00BE16CC" w:rsidRDefault="00BE16CC" w:rsidP="00BE16CC">
            <w:r>
              <w:t>1003</w:t>
            </w:r>
          </w:p>
        </w:tc>
        <w:tc>
          <w:tcPr>
            <w:tcW w:w="723" w:type="dxa"/>
          </w:tcPr>
          <w:p w:rsidR="00BE16CC" w:rsidRDefault="00BE16CC" w:rsidP="00BE16CC"/>
        </w:tc>
        <w:tc>
          <w:tcPr>
            <w:tcW w:w="734" w:type="dxa"/>
          </w:tcPr>
          <w:p w:rsidR="00BE16CC" w:rsidRDefault="00BE16CC" w:rsidP="00BE16CC"/>
        </w:tc>
        <w:tc>
          <w:tcPr>
            <w:tcW w:w="737" w:type="dxa"/>
          </w:tcPr>
          <w:p w:rsidR="00BE16CC" w:rsidRDefault="00BE16CC" w:rsidP="00BE16CC"/>
        </w:tc>
        <w:tc>
          <w:tcPr>
            <w:tcW w:w="727" w:type="dxa"/>
          </w:tcPr>
          <w:p w:rsidR="00BE16CC" w:rsidRDefault="00BE16CC" w:rsidP="00BE16CC"/>
        </w:tc>
      </w:tr>
    </w:tbl>
    <w:p w:rsidR="00594DED" w:rsidRPr="00F13B1F" w:rsidRDefault="00594DED" w:rsidP="00594DED">
      <w:pPr>
        <w:autoSpaceDE w:val="0"/>
        <w:autoSpaceDN w:val="0"/>
        <w:adjustRightInd w:val="0"/>
        <w:jc w:val="both"/>
        <w:rPr>
          <w:sz w:val="22"/>
          <w:szCs w:val="22"/>
        </w:rPr>
      </w:pPr>
    </w:p>
    <w:p w:rsidR="00594DED" w:rsidRPr="00F13B1F" w:rsidRDefault="00594DED" w:rsidP="00594DED">
      <w:pPr>
        <w:autoSpaceDE w:val="0"/>
        <w:autoSpaceDN w:val="0"/>
        <w:adjustRightInd w:val="0"/>
        <w:jc w:val="both"/>
        <w:rPr>
          <w:sz w:val="22"/>
          <w:szCs w:val="22"/>
        </w:rPr>
      </w:pPr>
    </w:p>
    <w:p w:rsidR="00594DED" w:rsidRPr="00F13B1F" w:rsidRDefault="00594DED" w:rsidP="008E6E85">
      <w:pPr>
        <w:pBdr>
          <w:top w:val="single" w:sz="12" w:space="1" w:color="auto"/>
        </w:pBdr>
        <w:autoSpaceDE w:val="0"/>
        <w:autoSpaceDN w:val="0"/>
        <w:adjustRightInd w:val="0"/>
        <w:jc w:val="both"/>
        <w:rPr>
          <w:b/>
          <w:bCs/>
          <w:i/>
          <w:iCs/>
          <w:sz w:val="22"/>
          <w:szCs w:val="22"/>
        </w:rPr>
      </w:pPr>
      <w:r w:rsidRPr="00F13B1F">
        <w:rPr>
          <w:b/>
          <w:bCs/>
          <w:i/>
          <w:iCs/>
          <w:sz w:val="22"/>
          <w:szCs w:val="22"/>
        </w:rPr>
        <w:t>Subiectul 10</w:t>
      </w:r>
    </w:p>
    <w:p w:rsidR="00594DED" w:rsidRPr="00F13B1F" w:rsidRDefault="00594DED" w:rsidP="00594DED">
      <w:pPr>
        <w:autoSpaceDE w:val="0"/>
        <w:autoSpaceDN w:val="0"/>
        <w:adjustRightInd w:val="0"/>
        <w:jc w:val="both"/>
        <w:rPr>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două linii. Pe prima linie se găsește un număr natural nenul </w:t>
      </w:r>
      <w:r>
        <w:rPr>
          <w:b/>
        </w:rPr>
        <w:t>n,</w:t>
      </w:r>
      <w:r>
        <w:t xml:space="preserve"> (</w:t>
      </w:r>
      <w:proofErr w:type="spellStart"/>
      <w:r>
        <w:rPr>
          <w:b/>
        </w:rPr>
        <w:t>n</w:t>
      </w:r>
      <w:proofErr w:type="spellEnd"/>
      <w:r>
        <w:rPr>
          <w:b/>
        </w:rPr>
        <w:t>&lt;1000</w:t>
      </w:r>
      <w:r>
        <w:t xml:space="preserve">), iar pe cea de-a doua linie un şir de </w:t>
      </w:r>
      <w:r>
        <w:rPr>
          <w:b/>
        </w:rPr>
        <w:t>n</w:t>
      </w:r>
      <w:r>
        <w:t xml:space="preserve"> numere naturale, de cel mult </w:t>
      </w:r>
      <w:r>
        <w:rPr>
          <w:b/>
        </w:rPr>
        <w:t>9</w:t>
      </w:r>
      <w:r>
        <w:t xml:space="preserve"> cifre fiecare, separate prin câte un spaţiu.</w:t>
      </w:r>
    </w:p>
    <w:p w:rsidR="00BE16CC" w:rsidRDefault="00BE16CC" w:rsidP="00BE16CC">
      <w:pPr>
        <w:pBdr>
          <w:top w:val="nil"/>
          <w:left w:val="nil"/>
          <w:bottom w:val="nil"/>
          <w:right w:val="nil"/>
          <w:between w:val="nil"/>
        </w:pBdr>
        <w:ind w:firstLine="720"/>
        <w:jc w:val="both"/>
      </w:pPr>
      <w:r>
        <w:t>Scrieți un program în limbajul Pascal/C/</w:t>
      </w:r>
      <w:proofErr w:type="spellStart"/>
      <w:r>
        <w:t>C</w:t>
      </w:r>
      <w:proofErr w:type="spellEnd"/>
      <w:r>
        <w:t xml:space="preserve">++, care citește datele din fișier și care: </w:t>
      </w:r>
    </w:p>
    <w:p w:rsidR="00BE16CC" w:rsidRDefault="00BE16CC" w:rsidP="00BE16CC">
      <w:pPr>
        <w:numPr>
          <w:ilvl w:val="0"/>
          <w:numId w:val="33"/>
        </w:numPr>
        <w:pBdr>
          <w:top w:val="nil"/>
          <w:left w:val="nil"/>
          <w:bottom w:val="nil"/>
          <w:right w:val="nil"/>
          <w:between w:val="nil"/>
        </w:pBdr>
        <w:jc w:val="both"/>
      </w:pPr>
      <w:r>
        <w:t xml:space="preserve">să afişeze pe ecran, pe prima linie, în ordinea  citirii, separate prin câte un spaţiu, toate numerele din şir formate din cel mult două cifre. Dacă nu există numere formate din cel mult două cifre, se va afișa mesajul  </w:t>
      </w:r>
      <w:r>
        <w:rPr>
          <w:b/>
        </w:rPr>
        <w:t>NU EXISTA</w:t>
      </w:r>
      <w:r>
        <w:t xml:space="preserve">. </w:t>
      </w:r>
    </w:p>
    <w:p w:rsidR="00BE16CC" w:rsidRDefault="00BE16CC" w:rsidP="00BE16CC">
      <w:pPr>
        <w:numPr>
          <w:ilvl w:val="0"/>
          <w:numId w:val="33"/>
        </w:numPr>
        <w:pBdr>
          <w:top w:val="nil"/>
          <w:left w:val="nil"/>
          <w:bottom w:val="nil"/>
          <w:right w:val="nil"/>
          <w:between w:val="nil"/>
        </w:pBdr>
        <w:jc w:val="both"/>
        <w:rPr>
          <w:color w:val="000000"/>
        </w:rPr>
      </w:pPr>
      <w:r>
        <w:rPr>
          <w:color w:val="000000"/>
        </w:rPr>
        <w:t>să afişeze pe ecran, pe a doua linie, numărul de elemente din șir care au suma divizorilor pari divizibilă cu numărul de elemente din șir;</w:t>
      </w:r>
    </w:p>
    <w:p w:rsidR="00BE16CC" w:rsidRDefault="00BE16CC" w:rsidP="00BE16CC">
      <w:pPr>
        <w:numPr>
          <w:ilvl w:val="0"/>
          <w:numId w:val="33"/>
        </w:numPr>
        <w:pBdr>
          <w:top w:val="nil"/>
          <w:left w:val="nil"/>
          <w:bottom w:val="nil"/>
          <w:right w:val="nil"/>
          <w:between w:val="nil"/>
        </w:pBdr>
        <w:jc w:val="both"/>
        <w:rPr>
          <w:color w:val="000000"/>
        </w:rPr>
      </w:pPr>
      <w:r>
        <w:rPr>
          <w:color w:val="000000"/>
        </w:rPr>
        <w:t>să scrie în fişierul</w:t>
      </w:r>
      <w:r>
        <w:rPr>
          <w:b/>
          <w:color w:val="000000"/>
        </w:rPr>
        <w:t xml:space="preserve"> </w:t>
      </w:r>
      <w:proofErr w:type="spellStart"/>
      <w:r>
        <w:rPr>
          <w:b/>
          <w:color w:val="000000"/>
        </w:rPr>
        <w:t>atestat.out</w:t>
      </w:r>
      <w:proofErr w:type="spellEnd"/>
      <w:r>
        <w:rPr>
          <w:color w:val="000000"/>
        </w:rPr>
        <w:t xml:space="preserve"> în ordine crescătoare, separate prin câte un spațiu, toate numerele care sunt formate doar din cifre identice. În șir există cel puțin un  numărul format din cifre identice.</w:t>
      </w:r>
    </w:p>
    <w:p w:rsidR="00BE16CC" w:rsidRDefault="00BE16CC" w:rsidP="00BE16CC">
      <w:pPr>
        <w:jc w:val="both"/>
      </w:pPr>
      <w:r>
        <w:rPr>
          <w:b/>
        </w:rPr>
        <w:t>Notă:</w:t>
      </w:r>
      <w:r>
        <w:t xml:space="preserve"> Programul va conţine cel puţin un subprogram definit de utilizator.</w:t>
      </w:r>
    </w:p>
    <w:p w:rsidR="00BE16CC" w:rsidRDefault="00BE16CC" w:rsidP="00BE16CC">
      <w:pPr>
        <w:jc w:val="both"/>
        <w:rPr>
          <w:b/>
        </w:rPr>
      </w:pPr>
      <w:r>
        <w:rPr>
          <w:b/>
        </w:rPr>
        <w:t>Exemplu:</w:t>
      </w:r>
    </w:p>
    <w:tbl>
      <w:tblPr>
        <w:tblW w:w="9576" w:type="dxa"/>
        <w:tblInd w:w="-108" w:type="dxa"/>
        <w:tblLayout w:type="fixed"/>
        <w:tblLook w:val="0400" w:firstRow="0" w:lastRow="0" w:firstColumn="0" w:lastColumn="0" w:noHBand="0" w:noVBand="1"/>
      </w:tblPr>
      <w:tblGrid>
        <w:gridCol w:w="746"/>
        <w:gridCol w:w="738"/>
        <w:gridCol w:w="730"/>
        <w:gridCol w:w="723"/>
        <w:gridCol w:w="739"/>
        <w:gridCol w:w="731"/>
        <w:gridCol w:w="731"/>
        <w:gridCol w:w="747"/>
        <w:gridCol w:w="740"/>
        <w:gridCol w:w="732"/>
        <w:gridCol w:w="732"/>
        <w:gridCol w:w="740"/>
        <w:gridCol w:w="747"/>
      </w:tblGrid>
      <w:tr w:rsidR="00BE16CC" w:rsidTr="00BE16CC">
        <w:tc>
          <w:tcPr>
            <w:tcW w:w="5138" w:type="dxa"/>
            <w:gridSpan w:val="7"/>
            <w:tcBorders>
              <w:bottom w:val="single" w:sz="4" w:space="0" w:color="000000"/>
            </w:tcBorders>
          </w:tcPr>
          <w:p w:rsidR="00BE16CC" w:rsidRDefault="00BE16CC" w:rsidP="00BE16CC">
            <w:pPr>
              <w:jc w:val="both"/>
              <w:rPr>
                <w:b/>
              </w:rPr>
            </w:pPr>
            <w:r>
              <w:rPr>
                <w:b/>
              </w:rPr>
              <w:t>Date de intrare:</w:t>
            </w:r>
          </w:p>
        </w:tc>
        <w:tc>
          <w:tcPr>
            <w:tcW w:w="4438"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138" w:type="dxa"/>
            <w:gridSpan w:val="7"/>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438"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746" w:type="dxa"/>
            <w:tcBorders>
              <w:top w:val="single" w:sz="4" w:space="0" w:color="000000"/>
            </w:tcBorders>
          </w:tcPr>
          <w:p w:rsidR="00BE16CC" w:rsidRDefault="00BE16CC" w:rsidP="00BE16CC">
            <w:r>
              <w:t>6</w:t>
            </w:r>
          </w:p>
        </w:tc>
        <w:tc>
          <w:tcPr>
            <w:tcW w:w="738" w:type="dxa"/>
            <w:tcBorders>
              <w:top w:val="single" w:sz="4" w:space="0" w:color="000000"/>
            </w:tcBorders>
          </w:tcPr>
          <w:p w:rsidR="00BE16CC" w:rsidRDefault="00BE16CC" w:rsidP="00BE16CC"/>
        </w:tc>
        <w:tc>
          <w:tcPr>
            <w:tcW w:w="730" w:type="dxa"/>
            <w:tcBorders>
              <w:top w:val="single" w:sz="4" w:space="0" w:color="000000"/>
            </w:tcBorders>
          </w:tcPr>
          <w:p w:rsidR="00BE16CC" w:rsidRDefault="00BE16CC" w:rsidP="00BE16CC"/>
        </w:tc>
        <w:tc>
          <w:tcPr>
            <w:tcW w:w="723" w:type="dxa"/>
            <w:tcBorders>
              <w:top w:val="single" w:sz="4" w:space="0" w:color="000000"/>
            </w:tcBorders>
          </w:tcPr>
          <w:p w:rsidR="00BE16CC" w:rsidRDefault="00BE16CC" w:rsidP="00BE16CC"/>
        </w:tc>
        <w:tc>
          <w:tcPr>
            <w:tcW w:w="739" w:type="dxa"/>
            <w:tcBorders>
              <w:top w:val="single" w:sz="4" w:space="0" w:color="000000"/>
            </w:tcBorders>
          </w:tcPr>
          <w:p w:rsidR="00BE16CC" w:rsidRDefault="00BE16CC" w:rsidP="00BE16CC"/>
        </w:tc>
        <w:tc>
          <w:tcPr>
            <w:tcW w:w="731" w:type="dxa"/>
            <w:tcBorders>
              <w:top w:val="single" w:sz="4" w:space="0" w:color="000000"/>
            </w:tcBorders>
          </w:tcPr>
          <w:p w:rsidR="00BE16CC" w:rsidRDefault="00BE16CC" w:rsidP="00BE16CC"/>
        </w:tc>
        <w:tc>
          <w:tcPr>
            <w:tcW w:w="731" w:type="dxa"/>
            <w:tcBorders>
              <w:top w:val="single" w:sz="4" w:space="0" w:color="000000"/>
              <w:right w:val="single" w:sz="4" w:space="0" w:color="000000"/>
            </w:tcBorders>
          </w:tcPr>
          <w:p w:rsidR="00BE16CC" w:rsidRDefault="00BE16CC" w:rsidP="00BE16CC">
            <w:pPr>
              <w:jc w:val="right"/>
            </w:pPr>
            <w:r>
              <w:t>a)</w:t>
            </w:r>
          </w:p>
        </w:tc>
        <w:tc>
          <w:tcPr>
            <w:tcW w:w="747" w:type="dxa"/>
            <w:tcBorders>
              <w:top w:val="single" w:sz="4" w:space="0" w:color="000000"/>
              <w:left w:val="single" w:sz="4" w:space="0" w:color="000000"/>
            </w:tcBorders>
          </w:tcPr>
          <w:p w:rsidR="00BE16CC" w:rsidRDefault="00BE16CC" w:rsidP="00BE16CC">
            <w:r>
              <w:t>41</w:t>
            </w:r>
          </w:p>
        </w:tc>
        <w:tc>
          <w:tcPr>
            <w:tcW w:w="740" w:type="dxa"/>
            <w:tcBorders>
              <w:top w:val="single" w:sz="4" w:space="0" w:color="000000"/>
            </w:tcBorders>
          </w:tcPr>
          <w:p w:rsidR="00BE16CC" w:rsidRDefault="00BE16CC" w:rsidP="00BE16CC">
            <w:r>
              <w:t>2</w:t>
            </w:r>
          </w:p>
        </w:tc>
        <w:tc>
          <w:tcPr>
            <w:tcW w:w="732" w:type="dxa"/>
            <w:tcBorders>
              <w:top w:val="single" w:sz="4" w:space="0" w:color="000000"/>
            </w:tcBorders>
          </w:tcPr>
          <w:p w:rsidR="00BE16CC" w:rsidRDefault="00BE16CC" w:rsidP="00BE16CC">
            <w:r>
              <w:t>11</w:t>
            </w:r>
          </w:p>
        </w:tc>
        <w:tc>
          <w:tcPr>
            <w:tcW w:w="732" w:type="dxa"/>
            <w:tcBorders>
              <w:top w:val="single" w:sz="4" w:space="0" w:color="000000"/>
            </w:tcBorders>
          </w:tcPr>
          <w:p w:rsidR="00BE16CC" w:rsidRDefault="00BE16CC" w:rsidP="00BE16CC"/>
        </w:tc>
        <w:tc>
          <w:tcPr>
            <w:tcW w:w="740" w:type="dxa"/>
            <w:tcBorders>
              <w:top w:val="single" w:sz="4" w:space="0" w:color="000000"/>
            </w:tcBorders>
          </w:tcPr>
          <w:p w:rsidR="00BE16CC" w:rsidRDefault="00BE16CC" w:rsidP="00BE16CC"/>
        </w:tc>
        <w:tc>
          <w:tcPr>
            <w:tcW w:w="747" w:type="dxa"/>
            <w:tcBorders>
              <w:top w:val="single" w:sz="4" w:space="0" w:color="000000"/>
            </w:tcBorders>
          </w:tcPr>
          <w:p w:rsidR="00BE16CC" w:rsidRDefault="00BE16CC" w:rsidP="00BE16CC"/>
        </w:tc>
      </w:tr>
      <w:tr w:rsidR="00BE16CC" w:rsidTr="00BE16CC">
        <w:tc>
          <w:tcPr>
            <w:tcW w:w="746" w:type="dxa"/>
          </w:tcPr>
          <w:p w:rsidR="00BE16CC" w:rsidRDefault="00BE16CC" w:rsidP="0000069E">
            <w:r>
              <w:t>123</w:t>
            </w:r>
            <w:r w:rsidR="0000069E">
              <w:t>6</w:t>
            </w:r>
            <w:bookmarkStart w:id="1" w:name="_GoBack"/>
            <w:bookmarkEnd w:id="1"/>
          </w:p>
        </w:tc>
        <w:tc>
          <w:tcPr>
            <w:tcW w:w="738" w:type="dxa"/>
          </w:tcPr>
          <w:p w:rsidR="00BE16CC" w:rsidRDefault="00BE16CC" w:rsidP="00BE16CC">
            <w:r>
              <w:t>555</w:t>
            </w:r>
          </w:p>
        </w:tc>
        <w:tc>
          <w:tcPr>
            <w:tcW w:w="730" w:type="dxa"/>
          </w:tcPr>
          <w:p w:rsidR="00BE16CC" w:rsidRDefault="00BE16CC" w:rsidP="00BE16CC">
            <w:r>
              <w:t>41</w:t>
            </w:r>
          </w:p>
        </w:tc>
        <w:tc>
          <w:tcPr>
            <w:tcW w:w="723" w:type="dxa"/>
          </w:tcPr>
          <w:p w:rsidR="00BE16CC" w:rsidRDefault="00BE16CC" w:rsidP="00BE16CC">
            <w:r>
              <w:t>2</w:t>
            </w:r>
          </w:p>
        </w:tc>
        <w:tc>
          <w:tcPr>
            <w:tcW w:w="739" w:type="dxa"/>
          </w:tcPr>
          <w:p w:rsidR="00BE16CC" w:rsidRDefault="00BE16CC" w:rsidP="00BE16CC">
            <w:r>
              <w:t>242</w:t>
            </w:r>
          </w:p>
        </w:tc>
        <w:tc>
          <w:tcPr>
            <w:tcW w:w="731" w:type="dxa"/>
          </w:tcPr>
          <w:p w:rsidR="00BE16CC" w:rsidRDefault="00BE16CC" w:rsidP="00BE16CC">
            <w:r>
              <w:t>11</w:t>
            </w:r>
          </w:p>
        </w:tc>
        <w:tc>
          <w:tcPr>
            <w:tcW w:w="731" w:type="dxa"/>
            <w:tcBorders>
              <w:right w:val="single" w:sz="4" w:space="0" w:color="000000"/>
            </w:tcBorders>
          </w:tcPr>
          <w:p w:rsidR="00BE16CC" w:rsidRDefault="00BE16CC" w:rsidP="00BE16CC">
            <w:pPr>
              <w:jc w:val="right"/>
            </w:pPr>
            <w:r>
              <w:t>b)</w:t>
            </w:r>
          </w:p>
        </w:tc>
        <w:tc>
          <w:tcPr>
            <w:tcW w:w="747" w:type="dxa"/>
            <w:tcBorders>
              <w:left w:val="single" w:sz="4" w:space="0" w:color="000000"/>
            </w:tcBorders>
          </w:tcPr>
          <w:p w:rsidR="00BE16CC" w:rsidRDefault="0000069E" w:rsidP="00BE16CC">
            <w:r>
              <w:t>1</w:t>
            </w:r>
          </w:p>
        </w:tc>
        <w:tc>
          <w:tcPr>
            <w:tcW w:w="740" w:type="dxa"/>
          </w:tcPr>
          <w:p w:rsidR="00BE16CC" w:rsidRDefault="00BE16CC" w:rsidP="00BE16CC"/>
        </w:tc>
        <w:tc>
          <w:tcPr>
            <w:tcW w:w="732" w:type="dxa"/>
          </w:tcPr>
          <w:p w:rsidR="00BE16CC" w:rsidRDefault="00BE16CC" w:rsidP="00BE16CC"/>
        </w:tc>
        <w:tc>
          <w:tcPr>
            <w:tcW w:w="732" w:type="dxa"/>
          </w:tcPr>
          <w:p w:rsidR="00BE16CC" w:rsidRDefault="00BE16CC" w:rsidP="00BE16CC"/>
        </w:tc>
        <w:tc>
          <w:tcPr>
            <w:tcW w:w="740" w:type="dxa"/>
          </w:tcPr>
          <w:p w:rsidR="00BE16CC" w:rsidRDefault="00BE16CC" w:rsidP="00BE16CC"/>
        </w:tc>
        <w:tc>
          <w:tcPr>
            <w:tcW w:w="747" w:type="dxa"/>
          </w:tcPr>
          <w:p w:rsidR="00BE16CC" w:rsidRDefault="00BE16CC" w:rsidP="00BE16CC"/>
        </w:tc>
      </w:tr>
      <w:tr w:rsidR="00BE16CC" w:rsidTr="00BE16CC">
        <w:tc>
          <w:tcPr>
            <w:tcW w:w="746" w:type="dxa"/>
          </w:tcPr>
          <w:p w:rsidR="00BE16CC" w:rsidRDefault="00BE16CC" w:rsidP="00BE16CC"/>
        </w:tc>
        <w:tc>
          <w:tcPr>
            <w:tcW w:w="738" w:type="dxa"/>
          </w:tcPr>
          <w:p w:rsidR="00BE16CC" w:rsidRDefault="00BE16CC" w:rsidP="00BE16CC"/>
        </w:tc>
        <w:tc>
          <w:tcPr>
            <w:tcW w:w="730" w:type="dxa"/>
          </w:tcPr>
          <w:p w:rsidR="00BE16CC" w:rsidRDefault="00BE16CC" w:rsidP="00BE16CC"/>
        </w:tc>
        <w:tc>
          <w:tcPr>
            <w:tcW w:w="723" w:type="dxa"/>
          </w:tcPr>
          <w:p w:rsidR="00BE16CC" w:rsidRDefault="00BE16CC" w:rsidP="00BE16CC"/>
        </w:tc>
        <w:tc>
          <w:tcPr>
            <w:tcW w:w="739" w:type="dxa"/>
          </w:tcPr>
          <w:p w:rsidR="00BE16CC" w:rsidRDefault="00BE16CC" w:rsidP="00BE16CC"/>
        </w:tc>
        <w:tc>
          <w:tcPr>
            <w:tcW w:w="731" w:type="dxa"/>
          </w:tcPr>
          <w:p w:rsidR="00BE16CC" w:rsidRDefault="00BE16CC" w:rsidP="00BE16CC"/>
        </w:tc>
        <w:tc>
          <w:tcPr>
            <w:tcW w:w="731" w:type="dxa"/>
            <w:tcBorders>
              <w:right w:val="single" w:sz="4" w:space="0" w:color="000000"/>
            </w:tcBorders>
          </w:tcPr>
          <w:p w:rsidR="00BE16CC" w:rsidRDefault="00BE16CC" w:rsidP="00BE16CC">
            <w:pPr>
              <w:jc w:val="right"/>
            </w:pPr>
          </w:p>
        </w:tc>
        <w:tc>
          <w:tcPr>
            <w:tcW w:w="4438"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746" w:type="dxa"/>
          </w:tcPr>
          <w:p w:rsidR="00BE16CC" w:rsidRDefault="00BE16CC" w:rsidP="00BE16CC"/>
        </w:tc>
        <w:tc>
          <w:tcPr>
            <w:tcW w:w="738" w:type="dxa"/>
          </w:tcPr>
          <w:p w:rsidR="00BE16CC" w:rsidRDefault="00BE16CC" w:rsidP="00BE16CC"/>
        </w:tc>
        <w:tc>
          <w:tcPr>
            <w:tcW w:w="730" w:type="dxa"/>
          </w:tcPr>
          <w:p w:rsidR="00BE16CC" w:rsidRDefault="00BE16CC" w:rsidP="00BE16CC"/>
        </w:tc>
        <w:tc>
          <w:tcPr>
            <w:tcW w:w="723" w:type="dxa"/>
          </w:tcPr>
          <w:p w:rsidR="00BE16CC" w:rsidRDefault="00BE16CC" w:rsidP="00BE16CC"/>
        </w:tc>
        <w:tc>
          <w:tcPr>
            <w:tcW w:w="739" w:type="dxa"/>
          </w:tcPr>
          <w:p w:rsidR="00BE16CC" w:rsidRDefault="00BE16CC" w:rsidP="00BE16CC"/>
        </w:tc>
        <w:tc>
          <w:tcPr>
            <w:tcW w:w="731" w:type="dxa"/>
          </w:tcPr>
          <w:p w:rsidR="00BE16CC" w:rsidRDefault="00BE16CC" w:rsidP="00BE16CC"/>
        </w:tc>
        <w:tc>
          <w:tcPr>
            <w:tcW w:w="731" w:type="dxa"/>
            <w:tcBorders>
              <w:right w:val="single" w:sz="4" w:space="0" w:color="000000"/>
            </w:tcBorders>
          </w:tcPr>
          <w:p w:rsidR="00BE16CC" w:rsidRDefault="00BE16CC" w:rsidP="00BE16CC">
            <w:pPr>
              <w:jc w:val="right"/>
            </w:pPr>
            <w:r>
              <w:t>c)</w:t>
            </w:r>
          </w:p>
        </w:tc>
        <w:tc>
          <w:tcPr>
            <w:tcW w:w="747" w:type="dxa"/>
            <w:tcBorders>
              <w:left w:val="single" w:sz="4" w:space="0" w:color="000000"/>
            </w:tcBorders>
          </w:tcPr>
          <w:p w:rsidR="00BE16CC" w:rsidRDefault="00BE16CC" w:rsidP="00BE16CC">
            <w:r>
              <w:t>2</w:t>
            </w:r>
          </w:p>
        </w:tc>
        <w:tc>
          <w:tcPr>
            <w:tcW w:w="740" w:type="dxa"/>
          </w:tcPr>
          <w:p w:rsidR="00BE16CC" w:rsidRDefault="00BE16CC" w:rsidP="00BE16CC">
            <w:r>
              <w:t>11</w:t>
            </w:r>
          </w:p>
        </w:tc>
        <w:tc>
          <w:tcPr>
            <w:tcW w:w="732" w:type="dxa"/>
          </w:tcPr>
          <w:p w:rsidR="00BE16CC" w:rsidRDefault="00BE16CC" w:rsidP="00BE16CC">
            <w:r>
              <w:t>555</w:t>
            </w:r>
          </w:p>
        </w:tc>
        <w:tc>
          <w:tcPr>
            <w:tcW w:w="732" w:type="dxa"/>
          </w:tcPr>
          <w:p w:rsidR="00BE16CC" w:rsidRDefault="00BE16CC" w:rsidP="00BE16CC"/>
        </w:tc>
        <w:tc>
          <w:tcPr>
            <w:tcW w:w="740" w:type="dxa"/>
          </w:tcPr>
          <w:p w:rsidR="00BE16CC" w:rsidRDefault="00BE16CC" w:rsidP="00BE16CC"/>
        </w:tc>
        <w:tc>
          <w:tcPr>
            <w:tcW w:w="747" w:type="dxa"/>
          </w:tcPr>
          <w:p w:rsidR="00BE16CC" w:rsidRDefault="00BE16CC" w:rsidP="00BE16CC"/>
        </w:tc>
      </w:tr>
    </w:tbl>
    <w:p w:rsidR="00594DED" w:rsidRPr="00F13B1F" w:rsidRDefault="005D4FB2" w:rsidP="000936D5">
      <w:pPr>
        <w:autoSpaceDE w:val="0"/>
        <w:autoSpaceDN w:val="0"/>
        <w:adjustRightInd w:val="0"/>
        <w:jc w:val="both"/>
        <w:rPr>
          <w:b/>
          <w:bCs/>
          <w:sz w:val="22"/>
          <w:szCs w:val="22"/>
        </w:rPr>
      </w:pPr>
      <w:r w:rsidRPr="00F13B1F">
        <w:rPr>
          <w:b/>
          <w:bCs/>
          <w:sz w:val="22"/>
          <w:szCs w:val="22"/>
        </w:rPr>
        <w:t xml:space="preserve"> </w:t>
      </w:r>
    </w:p>
    <w:p w:rsidR="00594DED" w:rsidRPr="00F13B1F" w:rsidRDefault="00594DED" w:rsidP="00594DED">
      <w:pPr>
        <w:autoSpaceDE w:val="0"/>
        <w:autoSpaceDN w:val="0"/>
        <w:adjustRightInd w:val="0"/>
        <w:jc w:val="both"/>
        <w:rPr>
          <w:sz w:val="22"/>
          <w:szCs w:val="22"/>
        </w:rPr>
      </w:pPr>
    </w:p>
    <w:p w:rsidR="00594DED" w:rsidRPr="00F13B1F" w:rsidRDefault="00DA051B" w:rsidP="00DA051B">
      <w:pPr>
        <w:pBdr>
          <w:top w:val="single" w:sz="12" w:space="1" w:color="auto"/>
        </w:pBdr>
        <w:autoSpaceDE w:val="0"/>
        <w:autoSpaceDN w:val="0"/>
        <w:adjustRightInd w:val="0"/>
        <w:jc w:val="both"/>
        <w:rPr>
          <w:b/>
          <w:bCs/>
          <w:i/>
          <w:iCs/>
          <w:sz w:val="22"/>
          <w:szCs w:val="22"/>
        </w:rPr>
      </w:pPr>
      <w:r w:rsidRPr="00F13B1F">
        <w:rPr>
          <w:b/>
          <w:bCs/>
          <w:i/>
          <w:iCs/>
          <w:sz w:val="22"/>
          <w:szCs w:val="22"/>
        </w:rPr>
        <w:br w:type="page"/>
      </w:r>
      <w:r w:rsidR="00594DED" w:rsidRPr="00F13B1F">
        <w:rPr>
          <w:b/>
          <w:bCs/>
          <w:i/>
          <w:iCs/>
          <w:sz w:val="22"/>
          <w:szCs w:val="22"/>
        </w:rPr>
        <w:lastRenderedPageBreak/>
        <w:t>Subiectul 11</w:t>
      </w:r>
    </w:p>
    <w:p w:rsidR="00594DED" w:rsidRPr="00F13B1F" w:rsidRDefault="00594DED" w:rsidP="00594DED">
      <w:pPr>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exact </w:t>
      </w:r>
      <w:r>
        <w:rPr>
          <w:b/>
        </w:rPr>
        <w:t>2</w:t>
      </w:r>
      <w:r>
        <w:t xml:space="preserve"> cifre fiecare, separate prin câte un spaţiu, reprezentând valorile elementelor matricei pătratice </w:t>
      </w:r>
      <w:r>
        <w:rPr>
          <w:b/>
        </w:rPr>
        <w:t>A</w:t>
      </w:r>
      <w:r>
        <w:t>. (numerotarea liniilor şi coloanelor matricei începe de la 1)</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4"/>
        </w:numPr>
        <w:jc w:val="both"/>
      </w:pPr>
      <w:r>
        <w:t xml:space="preserve">să afişeze pe ecran matricea </w:t>
      </w:r>
      <w:r>
        <w:rPr>
          <w:b/>
        </w:rPr>
        <w:t>A</w:t>
      </w:r>
      <w:r>
        <w:t>, câte o linie a matricei pe câte o linie a ecranului, elementele fiecărei linii fiind separate prin câte un spaţiu;</w:t>
      </w:r>
    </w:p>
    <w:p w:rsidR="00BE16CC" w:rsidRDefault="00BE16CC" w:rsidP="00BE16CC">
      <w:pPr>
        <w:numPr>
          <w:ilvl w:val="0"/>
          <w:numId w:val="34"/>
        </w:numPr>
        <w:tabs>
          <w:tab w:val="left" w:pos="284"/>
        </w:tabs>
        <w:jc w:val="both"/>
      </w:pPr>
      <w:r>
        <w:t>să afișeze pe următoarea linie, sumele elementelor de pe liniile pare separate prin câte un spațiu;</w:t>
      </w:r>
    </w:p>
    <w:p w:rsidR="00BE16CC" w:rsidRDefault="00BE16CC" w:rsidP="00BE16CC">
      <w:pPr>
        <w:numPr>
          <w:ilvl w:val="0"/>
          <w:numId w:val="34"/>
        </w:numPr>
        <w:tabs>
          <w:tab w:val="left" w:pos="284"/>
        </w:tabs>
        <w:jc w:val="both"/>
      </w:pPr>
      <w:r>
        <w:t xml:space="preserve">să se scrie în fişierul </w:t>
      </w:r>
      <w:proofErr w:type="spellStart"/>
      <w:r>
        <w:rPr>
          <w:b/>
        </w:rPr>
        <w:t>atestat.out</w:t>
      </w:r>
      <w:proofErr w:type="spellEnd"/>
      <w:r>
        <w:t xml:space="preserve"> separate prin câte un spaţiu, toate numerele prime din matrice. Dacă nu există numere prime se va scrie mesajul </w:t>
      </w:r>
      <w:r>
        <w:rPr>
          <w:b/>
        </w:rPr>
        <w:t>NU EXISTA</w:t>
      </w:r>
    </w:p>
    <w:p w:rsidR="00BE16CC" w:rsidRDefault="00BE16CC" w:rsidP="00BE16CC">
      <w:pPr>
        <w:jc w:val="both"/>
      </w:pPr>
      <w:r>
        <w:rPr>
          <w:b/>
        </w:rPr>
        <w:t>Notă:</w:t>
      </w:r>
      <w:r>
        <w:t xml:space="preserve"> Programul va conţine cel puţin un subprogram definit de utilizator. </w:t>
      </w:r>
    </w:p>
    <w:p w:rsidR="00BE16CC" w:rsidRDefault="00BE16CC" w:rsidP="00BE16CC">
      <w:pPr>
        <w:rPr>
          <w:b/>
        </w:rPr>
      </w:pPr>
      <w:r>
        <w:rPr>
          <w:b/>
        </w:rPr>
        <w:t>Exemplu:</w:t>
      </w:r>
    </w:p>
    <w:tbl>
      <w:tblPr>
        <w:tblW w:w="9645" w:type="dxa"/>
        <w:tblInd w:w="-108" w:type="dxa"/>
        <w:tblLayout w:type="fixed"/>
        <w:tblLook w:val="0400" w:firstRow="0" w:lastRow="0" w:firstColumn="0" w:lastColumn="0" w:noHBand="0" w:noVBand="1"/>
      </w:tblPr>
      <w:tblGrid>
        <w:gridCol w:w="590"/>
        <w:gridCol w:w="297"/>
        <w:gridCol w:w="593"/>
        <w:gridCol w:w="298"/>
        <w:gridCol w:w="593"/>
        <w:gridCol w:w="3048"/>
        <w:gridCol w:w="593"/>
        <w:gridCol w:w="298"/>
        <w:gridCol w:w="593"/>
        <w:gridCol w:w="298"/>
        <w:gridCol w:w="565"/>
        <w:gridCol w:w="1879"/>
      </w:tblGrid>
      <w:tr w:rsidR="00BE16CC" w:rsidTr="00BE16CC">
        <w:tc>
          <w:tcPr>
            <w:tcW w:w="5420" w:type="dxa"/>
            <w:gridSpan w:val="6"/>
            <w:tcBorders>
              <w:bottom w:val="single" w:sz="4" w:space="0" w:color="000000"/>
            </w:tcBorders>
          </w:tcPr>
          <w:p w:rsidR="00BE16CC" w:rsidRDefault="00BE16CC" w:rsidP="00BE16CC">
            <w:pPr>
              <w:jc w:val="both"/>
              <w:rPr>
                <w:b/>
              </w:rPr>
            </w:pPr>
            <w:r>
              <w:rPr>
                <w:b/>
              </w:rPr>
              <w:t>Date de intrare:</w:t>
            </w:r>
          </w:p>
        </w:tc>
        <w:tc>
          <w:tcPr>
            <w:tcW w:w="4226" w:type="dxa"/>
            <w:gridSpan w:val="6"/>
            <w:tcBorders>
              <w:bottom w:val="single" w:sz="4" w:space="0" w:color="000000"/>
            </w:tcBorders>
          </w:tcPr>
          <w:p w:rsidR="00BE16CC" w:rsidRDefault="00BE16CC" w:rsidP="00BE16CC">
            <w:pPr>
              <w:jc w:val="both"/>
              <w:rPr>
                <w:b/>
              </w:rPr>
            </w:pPr>
            <w:r>
              <w:rPr>
                <w:b/>
              </w:rPr>
              <w:t>Date de ieşire:</w:t>
            </w:r>
          </w:p>
        </w:tc>
      </w:tr>
      <w:tr w:rsidR="00BE16CC" w:rsidTr="00BE16CC">
        <w:tc>
          <w:tcPr>
            <w:tcW w:w="5420" w:type="dxa"/>
            <w:gridSpan w:val="6"/>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226"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591" w:type="dxa"/>
            <w:tcBorders>
              <w:top w:val="single" w:sz="4" w:space="0" w:color="000000"/>
            </w:tcBorders>
          </w:tcPr>
          <w:p w:rsidR="00BE16CC" w:rsidRDefault="00BE16CC" w:rsidP="00BE16CC">
            <w:r>
              <w:t>4</w:t>
            </w:r>
          </w:p>
        </w:tc>
        <w:tc>
          <w:tcPr>
            <w:tcW w:w="297"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tc>
        <w:tc>
          <w:tcPr>
            <w:tcW w:w="298"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tc>
        <w:tc>
          <w:tcPr>
            <w:tcW w:w="3048" w:type="dxa"/>
            <w:tcBorders>
              <w:top w:val="single" w:sz="4" w:space="0" w:color="000000"/>
              <w:right w:val="single" w:sz="4" w:space="0" w:color="000000"/>
            </w:tcBorders>
          </w:tcPr>
          <w:p w:rsidR="00BE16CC" w:rsidRDefault="00BE16CC" w:rsidP="00BE16CC">
            <w:pPr>
              <w:jc w:val="right"/>
            </w:pPr>
            <w:r>
              <w:t>a)</w:t>
            </w:r>
          </w:p>
        </w:tc>
        <w:tc>
          <w:tcPr>
            <w:tcW w:w="593" w:type="dxa"/>
            <w:tcBorders>
              <w:top w:val="single" w:sz="4" w:space="0" w:color="000000"/>
              <w:left w:val="single" w:sz="4" w:space="0" w:color="000000"/>
            </w:tcBorders>
          </w:tcPr>
          <w:p w:rsidR="00BE16CC" w:rsidRDefault="00BE16CC" w:rsidP="00BE16CC">
            <w:r>
              <w:t>12</w:t>
            </w:r>
          </w:p>
        </w:tc>
        <w:tc>
          <w:tcPr>
            <w:tcW w:w="298"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r>
              <w:t>31</w:t>
            </w:r>
          </w:p>
        </w:tc>
        <w:tc>
          <w:tcPr>
            <w:tcW w:w="298" w:type="dxa"/>
            <w:tcBorders>
              <w:top w:val="single" w:sz="4" w:space="0" w:color="000000"/>
            </w:tcBorders>
          </w:tcPr>
          <w:p w:rsidR="00BE16CC" w:rsidRDefault="00BE16CC" w:rsidP="00BE16CC"/>
        </w:tc>
        <w:tc>
          <w:tcPr>
            <w:tcW w:w="565" w:type="dxa"/>
            <w:tcBorders>
              <w:top w:val="single" w:sz="4" w:space="0" w:color="000000"/>
            </w:tcBorders>
          </w:tcPr>
          <w:p w:rsidR="00BE16CC" w:rsidRDefault="00BE16CC" w:rsidP="00BE16CC">
            <w:r>
              <w:t>24</w:t>
            </w:r>
          </w:p>
        </w:tc>
        <w:tc>
          <w:tcPr>
            <w:tcW w:w="1879" w:type="dxa"/>
            <w:tcBorders>
              <w:top w:val="single" w:sz="4" w:space="0" w:color="000000"/>
            </w:tcBorders>
          </w:tcPr>
          <w:p w:rsidR="00BE16CC" w:rsidRDefault="00BE16CC" w:rsidP="00BE16CC">
            <w:r>
              <w:t xml:space="preserve"> 15</w:t>
            </w:r>
          </w:p>
        </w:tc>
      </w:tr>
      <w:tr w:rsidR="00BE16CC" w:rsidTr="00BE16CC">
        <w:tc>
          <w:tcPr>
            <w:tcW w:w="591" w:type="dxa"/>
          </w:tcPr>
          <w:p w:rsidR="00BE16CC" w:rsidRDefault="00BE16CC" w:rsidP="00BE16CC">
            <w:r>
              <w:t>12</w:t>
            </w:r>
          </w:p>
        </w:tc>
        <w:tc>
          <w:tcPr>
            <w:tcW w:w="297" w:type="dxa"/>
          </w:tcPr>
          <w:p w:rsidR="00BE16CC" w:rsidRDefault="00BE16CC" w:rsidP="00BE16CC"/>
        </w:tc>
        <w:tc>
          <w:tcPr>
            <w:tcW w:w="593" w:type="dxa"/>
          </w:tcPr>
          <w:p w:rsidR="00BE16CC" w:rsidRDefault="00BE16CC" w:rsidP="00BE16CC">
            <w:r>
              <w:t>31</w:t>
            </w:r>
          </w:p>
        </w:tc>
        <w:tc>
          <w:tcPr>
            <w:tcW w:w="298" w:type="dxa"/>
          </w:tcPr>
          <w:p w:rsidR="00BE16CC" w:rsidRDefault="00BE16CC" w:rsidP="00BE16CC"/>
        </w:tc>
        <w:tc>
          <w:tcPr>
            <w:tcW w:w="593" w:type="dxa"/>
          </w:tcPr>
          <w:p w:rsidR="00BE16CC" w:rsidRDefault="00BE16CC" w:rsidP="00BE16CC">
            <w:r>
              <w:t>24</w:t>
            </w:r>
          </w:p>
        </w:tc>
        <w:tc>
          <w:tcPr>
            <w:tcW w:w="3048" w:type="dxa"/>
            <w:tcBorders>
              <w:right w:val="single" w:sz="4" w:space="0" w:color="000000"/>
            </w:tcBorders>
          </w:tcPr>
          <w:p w:rsidR="00BE16CC" w:rsidRDefault="00BE16CC" w:rsidP="00BE16CC">
            <w:r>
              <w:t xml:space="preserve"> 15</w:t>
            </w:r>
          </w:p>
        </w:tc>
        <w:tc>
          <w:tcPr>
            <w:tcW w:w="593" w:type="dxa"/>
            <w:tcBorders>
              <w:left w:val="single" w:sz="4" w:space="0" w:color="000000"/>
            </w:tcBorders>
          </w:tcPr>
          <w:p w:rsidR="00BE16CC" w:rsidRDefault="00BE16CC" w:rsidP="00BE16CC">
            <w:r>
              <w:t>35</w:t>
            </w:r>
          </w:p>
        </w:tc>
        <w:tc>
          <w:tcPr>
            <w:tcW w:w="298" w:type="dxa"/>
          </w:tcPr>
          <w:p w:rsidR="00BE16CC" w:rsidRDefault="00BE16CC" w:rsidP="00BE16CC"/>
        </w:tc>
        <w:tc>
          <w:tcPr>
            <w:tcW w:w="593" w:type="dxa"/>
          </w:tcPr>
          <w:p w:rsidR="00BE16CC" w:rsidRDefault="00BE16CC" w:rsidP="00BE16CC">
            <w:r>
              <w:t>67</w:t>
            </w:r>
          </w:p>
        </w:tc>
        <w:tc>
          <w:tcPr>
            <w:tcW w:w="298" w:type="dxa"/>
          </w:tcPr>
          <w:p w:rsidR="00BE16CC" w:rsidRDefault="00BE16CC" w:rsidP="00BE16CC"/>
        </w:tc>
        <w:tc>
          <w:tcPr>
            <w:tcW w:w="565" w:type="dxa"/>
          </w:tcPr>
          <w:p w:rsidR="00BE16CC" w:rsidRDefault="00BE16CC" w:rsidP="00BE16CC">
            <w:r>
              <w:t>10</w:t>
            </w:r>
          </w:p>
        </w:tc>
        <w:tc>
          <w:tcPr>
            <w:tcW w:w="1879" w:type="dxa"/>
          </w:tcPr>
          <w:p w:rsidR="00BE16CC" w:rsidRDefault="00BE16CC" w:rsidP="00BE16CC">
            <w:r>
              <w:t xml:space="preserve"> 17</w:t>
            </w:r>
          </w:p>
        </w:tc>
      </w:tr>
      <w:tr w:rsidR="00BE16CC" w:rsidTr="00BE16CC">
        <w:tc>
          <w:tcPr>
            <w:tcW w:w="591" w:type="dxa"/>
          </w:tcPr>
          <w:p w:rsidR="00BE16CC" w:rsidRDefault="00BE16CC" w:rsidP="00BE16CC">
            <w:r>
              <w:t>35</w:t>
            </w:r>
          </w:p>
        </w:tc>
        <w:tc>
          <w:tcPr>
            <w:tcW w:w="297" w:type="dxa"/>
          </w:tcPr>
          <w:p w:rsidR="00BE16CC" w:rsidRDefault="00BE16CC" w:rsidP="00BE16CC"/>
        </w:tc>
        <w:tc>
          <w:tcPr>
            <w:tcW w:w="593" w:type="dxa"/>
          </w:tcPr>
          <w:p w:rsidR="00BE16CC" w:rsidRDefault="00BE16CC" w:rsidP="00BE16CC">
            <w:r>
              <w:t>67</w:t>
            </w:r>
          </w:p>
        </w:tc>
        <w:tc>
          <w:tcPr>
            <w:tcW w:w="298" w:type="dxa"/>
          </w:tcPr>
          <w:p w:rsidR="00BE16CC" w:rsidRDefault="00BE16CC" w:rsidP="00BE16CC"/>
        </w:tc>
        <w:tc>
          <w:tcPr>
            <w:tcW w:w="593" w:type="dxa"/>
          </w:tcPr>
          <w:p w:rsidR="00BE16CC" w:rsidRDefault="00BE16CC" w:rsidP="00BE16CC">
            <w:r>
              <w:t>10</w:t>
            </w:r>
          </w:p>
        </w:tc>
        <w:tc>
          <w:tcPr>
            <w:tcW w:w="3048" w:type="dxa"/>
            <w:tcBorders>
              <w:right w:val="single" w:sz="4" w:space="0" w:color="000000"/>
            </w:tcBorders>
          </w:tcPr>
          <w:p w:rsidR="00BE16CC" w:rsidRDefault="00BE16CC" w:rsidP="00BE16CC">
            <w:r>
              <w:t xml:space="preserve"> 17</w:t>
            </w:r>
          </w:p>
        </w:tc>
        <w:tc>
          <w:tcPr>
            <w:tcW w:w="593" w:type="dxa"/>
            <w:tcBorders>
              <w:left w:val="single" w:sz="4" w:space="0" w:color="000000"/>
            </w:tcBorders>
          </w:tcPr>
          <w:p w:rsidR="00BE16CC" w:rsidRDefault="00BE16CC" w:rsidP="00BE16CC">
            <w:r>
              <w:t>41</w:t>
            </w:r>
          </w:p>
        </w:tc>
        <w:tc>
          <w:tcPr>
            <w:tcW w:w="298" w:type="dxa"/>
          </w:tcPr>
          <w:p w:rsidR="00BE16CC" w:rsidRDefault="00BE16CC" w:rsidP="00BE16CC"/>
        </w:tc>
        <w:tc>
          <w:tcPr>
            <w:tcW w:w="593" w:type="dxa"/>
          </w:tcPr>
          <w:p w:rsidR="00BE16CC" w:rsidRDefault="00BE16CC" w:rsidP="00BE16CC">
            <w:r>
              <w:t>18</w:t>
            </w:r>
          </w:p>
        </w:tc>
        <w:tc>
          <w:tcPr>
            <w:tcW w:w="298" w:type="dxa"/>
          </w:tcPr>
          <w:p w:rsidR="00BE16CC" w:rsidRDefault="00BE16CC" w:rsidP="00BE16CC"/>
        </w:tc>
        <w:tc>
          <w:tcPr>
            <w:tcW w:w="565" w:type="dxa"/>
          </w:tcPr>
          <w:p w:rsidR="00BE16CC" w:rsidRDefault="00BE16CC" w:rsidP="00BE16CC">
            <w:r>
              <w:t>97</w:t>
            </w:r>
          </w:p>
        </w:tc>
        <w:tc>
          <w:tcPr>
            <w:tcW w:w="1879" w:type="dxa"/>
          </w:tcPr>
          <w:p w:rsidR="00BE16CC" w:rsidRDefault="00BE16CC" w:rsidP="00BE16CC">
            <w:r>
              <w:t xml:space="preserve"> 18</w:t>
            </w:r>
          </w:p>
        </w:tc>
      </w:tr>
      <w:tr w:rsidR="00BE16CC" w:rsidTr="00BE16CC">
        <w:tc>
          <w:tcPr>
            <w:tcW w:w="591" w:type="dxa"/>
          </w:tcPr>
          <w:p w:rsidR="00BE16CC" w:rsidRDefault="00BE16CC" w:rsidP="00BE16CC">
            <w:r>
              <w:t>41</w:t>
            </w:r>
          </w:p>
        </w:tc>
        <w:tc>
          <w:tcPr>
            <w:tcW w:w="297" w:type="dxa"/>
          </w:tcPr>
          <w:p w:rsidR="00BE16CC" w:rsidRDefault="00BE16CC" w:rsidP="00BE16CC"/>
        </w:tc>
        <w:tc>
          <w:tcPr>
            <w:tcW w:w="593" w:type="dxa"/>
          </w:tcPr>
          <w:p w:rsidR="00BE16CC" w:rsidRDefault="00BE16CC" w:rsidP="00BE16CC">
            <w:r>
              <w:t>18</w:t>
            </w:r>
          </w:p>
        </w:tc>
        <w:tc>
          <w:tcPr>
            <w:tcW w:w="298" w:type="dxa"/>
          </w:tcPr>
          <w:p w:rsidR="00BE16CC" w:rsidRDefault="00BE16CC" w:rsidP="00BE16CC"/>
        </w:tc>
        <w:tc>
          <w:tcPr>
            <w:tcW w:w="593" w:type="dxa"/>
          </w:tcPr>
          <w:p w:rsidR="00BE16CC" w:rsidRDefault="00BE16CC" w:rsidP="00BE16CC">
            <w:r>
              <w:t>97</w:t>
            </w:r>
          </w:p>
        </w:tc>
        <w:tc>
          <w:tcPr>
            <w:tcW w:w="3048" w:type="dxa"/>
            <w:tcBorders>
              <w:right w:val="single" w:sz="4" w:space="0" w:color="000000"/>
            </w:tcBorders>
          </w:tcPr>
          <w:p w:rsidR="00BE16CC" w:rsidRDefault="00BE16CC" w:rsidP="00BE16CC">
            <w:r>
              <w:t xml:space="preserve"> 18</w:t>
            </w:r>
          </w:p>
        </w:tc>
        <w:tc>
          <w:tcPr>
            <w:tcW w:w="593" w:type="dxa"/>
            <w:tcBorders>
              <w:left w:val="single" w:sz="4" w:space="0" w:color="000000"/>
            </w:tcBorders>
          </w:tcPr>
          <w:p w:rsidR="00BE16CC" w:rsidRDefault="00BE16CC" w:rsidP="00BE16CC">
            <w:r>
              <w:t>22</w:t>
            </w:r>
          </w:p>
        </w:tc>
        <w:tc>
          <w:tcPr>
            <w:tcW w:w="298" w:type="dxa"/>
          </w:tcPr>
          <w:p w:rsidR="00BE16CC" w:rsidRDefault="00BE16CC" w:rsidP="00BE16CC"/>
        </w:tc>
        <w:tc>
          <w:tcPr>
            <w:tcW w:w="593" w:type="dxa"/>
          </w:tcPr>
          <w:p w:rsidR="00BE16CC" w:rsidRDefault="00BE16CC" w:rsidP="00BE16CC">
            <w:r>
              <w:t>13</w:t>
            </w:r>
          </w:p>
        </w:tc>
        <w:tc>
          <w:tcPr>
            <w:tcW w:w="298" w:type="dxa"/>
          </w:tcPr>
          <w:p w:rsidR="00BE16CC" w:rsidRDefault="00BE16CC" w:rsidP="00BE16CC"/>
        </w:tc>
        <w:tc>
          <w:tcPr>
            <w:tcW w:w="565" w:type="dxa"/>
          </w:tcPr>
          <w:p w:rsidR="00BE16CC" w:rsidRDefault="00BE16CC" w:rsidP="00BE16CC">
            <w:r>
              <w:t>24</w:t>
            </w:r>
          </w:p>
        </w:tc>
        <w:tc>
          <w:tcPr>
            <w:tcW w:w="1879" w:type="dxa"/>
          </w:tcPr>
          <w:p w:rsidR="00BE16CC" w:rsidRDefault="00BE16CC" w:rsidP="00BE16CC">
            <w:r>
              <w:t xml:space="preserve"> 99</w:t>
            </w:r>
          </w:p>
        </w:tc>
      </w:tr>
      <w:tr w:rsidR="00BE16CC" w:rsidTr="00BE16CC">
        <w:tc>
          <w:tcPr>
            <w:tcW w:w="591" w:type="dxa"/>
          </w:tcPr>
          <w:p w:rsidR="00BE16CC" w:rsidRDefault="00BE16CC" w:rsidP="00BE16CC">
            <w:r>
              <w:t>22</w:t>
            </w:r>
          </w:p>
        </w:tc>
        <w:tc>
          <w:tcPr>
            <w:tcW w:w="297" w:type="dxa"/>
          </w:tcPr>
          <w:p w:rsidR="00BE16CC" w:rsidRDefault="00BE16CC" w:rsidP="00BE16CC"/>
        </w:tc>
        <w:tc>
          <w:tcPr>
            <w:tcW w:w="593" w:type="dxa"/>
          </w:tcPr>
          <w:p w:rsidR="00BE16CC" w:rsidRDefault="00BE16CC" w:rsidP="00BE16CC">
            <w:r>
              <w:t>13</w:t>
            </w:r>
          </w:p>
        </w:tc>
        <w:tc>
          <w:tcPr>
            <w:tcW w:w="298" w:type="dxa"/>
          </w:tcPr>
          <w:p w:rsidR="00BE16CC" w:rsidRDefault="00BE16CC" w:rsidP="00BE16CC"/>
        </w:tc>
        <w:tc>
          <w:tcPr>
            <w:tcW w:w="593" w:type="dxa"/>
          </w:tcPr>
          <w:p w:rsidR="00BE16CC" w:rsidRDefault="00BE16CC" w:rsidP="00BE16CC">
            <w:r>
              <w:t>24</w:t>
            </w:r>
          </w:p>
        </w:tc>
        <w:tc>
          <w:tcPr>
            <w:tcW w:w="3048" w:type="dxa"/>
            <w:tcBorders>
              <w:right w:val="single" w:sz="4" w:space="0" w:color="000000"/>
            </w:tcBorders>
          </w:tcPr>
          <w:p w:rsidR="00BE16CC" w:rsidRDefault="00BE16CC" w:rsidP="00BE16CC">
            <w:r>
              <w:t xml:space="preserve"> 99                                      b)</w:t>
            </w:r>
          </w:p>
        </w:tc>
        <w:tc>
          <w:tcPr>
            <w:tcW w:w="593" w:type="dxa"/>
            <w:tcBorders>
              <w:left w:val="single" w:sz="4" w:space="0" w:color="000000"/>
            </w:tcBorders>
          </w:tcPr>
          <w:p w:rsidR="00BE16CC" w:rsidRDefault="00BE16CC" w:rsidP="00BE16CC">
            <w:r>
              <w:t>129</w:t>
            </w:r>
          </w:p>
        </w:tc>
        <w:tc>
          <w:tcPr>
            <w:tcW w:w="298" w:type="dxa"/>
          </w:tcPr>
          <w:p w:rsidR="00BE16CC" w:rsidRDefault="00BE16CC" w:rsidP="00BE16CC"/>
        </w:tc>
        <w:tc>
          <w:tcPr>
            <w:tcW w:w="593" w:type="dxa"/>
          </w:tcPr>
          <w:p w:rsidR="00BE16CC" w:rsidRDefault="00BE16CC" w:rsidP="00BE16CC">
            <w:r>
              <w:t>158</w:t>
            </w:r>
          </w:p>
        </w:tc>
        <w:tc>
          <w:tcPr>
            <w:tcW w:w="298" w:type="dxa"/>
          </w:tcPr>
          <w:p w:rsidR="00BE16CC" w:rsidRDefault="00BE16CC" w:rsidP="00BE16CC"/>
        </w:tc>
        <w:tc>
          <w:tcPr>
            <w:tcW w:w="565" w:type="dxa"/>
          </w:tcPr>
          <w:p w:rsidR="00BE16CC" w:rsidRDefault="00BE16CC" w:rsidP="00BE16CC"/>
        </w:tc>
        <w:tc>
          <w:tcPr>
            <w:tcW w:w="1879" w:type="dxa"/>
          </w:tcPr>
          <w:p w:rsidR="00BE16CC" w:rsidRDefault="00BE16CC" w:rsidP="00BE16CC"/>
        </w:tc>
      </w:tr>
      <w:tr w:rsidR="00BE16CC" w:rsidTr="00BE16CC">
        <w:tc>
          <w:tcPr>
            <w:tcW w:w="591" w:type="dxa"/>
          </w:tcPr>
          <w:p w:rsidR="00BE16CC" w:rsidRDefault="00BE16CC" w:rsidP="00BE16CC"/>
        </w:tc>
        <w:tc>
          <w:tcPr>
            <w:tcW w:w="297"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93" w:type="dxa"/>
          </w:tcPr>
          <w:p w:rsidR="00BE16CC" w:rsidRDefault="00BE16CC" w:rsidP="00BE16CC"/>
        </w:tc>
        <w:tc>
          <w:tcPr>
            <w:tcW w:w="3048" w:type="dxa"/>
            <w:tcBorders>
              <w:right w:val="single" w:sz="4" w:space="0" w:color="000000"/>
            </w:tcBorders>
          </w:tcPr>
          <w:p w:rsidR="00BE16CC" w:rsidRDefault="00BE16CC" w:rsidP="00BE16CC"/>
        </w:tc>
        <w:tc>
          <w:tcPr>
            <w:tcW w:w="422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591" w:type="dxa"/>
          </w:tcPr>
          <w:p w:rsidR="00BE16CC" w:rsidRDefault="00BE16CC" w:rsidP="00BE16CC"/>
        </w:tc>
        <w:tc>
          <w:tcPr>
            <w:tcW w:w="297"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93" w:type="dxa"/>
          </w:tcPr>
          <w:p w:rsidR="00BE16CC" w:rsidRDefault="00BE16CC" w:rsidP="00BE16CC"/>
        </w:tc>
        <w:tc>
          <w:tcPr>
            <w:tcW w:w="3048" w:type="dxa"/>
            <w:tcBorders>
              <w:right w:val="single" w:sz="4" w:space="0" w:color="000000"/>
            </w:tcBorders>
          </w:tcPr>
          <w:p w:rsidR="00BE16CC" w:rsidRDefault="00BE16CC" w:rsidP="00BE16CC">
            <w:pPr>
              <w:jc w:val="right"/>
            </w:pPr>
            <w:r>
              <w:t>c)</w:t>
            </w:r>
          </w:p>
        </w:tc>
        <w:tc>
          <w:tcPr>
            <w:tcW w:w="4226" w:type="dxa"/>
            <w:gridSpan w:val="6"/>
            <w:tcBorders>
              <w:left w:val="single" w:sz="4" w:space="0" w:color="000000"/>
            </w:tcBorders>
          </w:tcPr>
          <w:p w:rsidR="00BE16CC" w:rsidRDefault="00BE16CC" w:rsidP="00BE16CC">
            <w:r>
              <w:t>31  17  97  13</w:t>
            </w:r>
          </w:p>
        </w:tc>
      </w:tr>
    </w:tbl>
    <w:p w:rsidR="00BE16CC" w:rsidRPr="00F13B1F" w:rsidRDefault="00BE16CC" w:rsidP="00BD3BD7">
      <w:pPr>
        <w:jc w:val="both"/>
        <w:rPr>
          <w:sz w:val="22"/>
          <w:szCs w:val="22"/>
        </w:rPr>
      </w:pPr>
    </w:p>
    <w:p w:rsidR="00BD3BD7" w:rsidRPr="00F13B1F" w:rsidRDefault="008C4C1B" w:rsidP="001450FD">
      <w:pPr>
        <w:pBdr>
          <w:top w:val="single" w:sz="12" w:space="1" w:color="auto"/>
        </w:pBdr>
        <w:autoSpaceDE w:val="0"/>
        <w:autoSpaceDN w:val="0"/>
        <w:adjustRightInd w:val="0"/>
        <w:jc w:val="both"/>
        <w:rPr>
          <w:b/>
          <w:bCs/>
          <w:i/>
          <w:iCs/>
          <w:sz w:val="22"/>
          <w:szCs w:val="22"/>
        </w:rPr>
      </w:pPr>
      <w:r w:rsidRPr="00F13B1F">
        <w:rPr>
          <w:b/>
          <w:bCs/>
          <w:i/>
          <w:iCs/>
          <w:sz w:val="22"/>
          <w:szCs w:val="22"/>
        </w:rPr>
        <w:t>Subiectul 12</w:t>
      </w:r>
    </w:p>
    <w:p w:rsidR="003453A0" w:rsidRPr="00F13B1F" w:rsidRDefault="003453A0" w:rsidP="007B110F">
      <w:pPr>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cel mult șase cifre fiecare, separate prin câte un spaţiu, reprezentând valorile elementelor matricei pătratice </w:t>
      </w:r>
      <w:r>
        <w:rPr>
          <w:b/>
        </w:rPr>
        <w:t>A</w:t>
      </w:r>
      <w:r>
        <w:t>. (numerotarea liniilor şi coloanelor matricei începe de la 1)</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5"/>
        </w:numPr>
        <w:jc w:val="both"/>
      </w:pPr>
      <w:r>
        <w:t xml:space="preserve">să afişeze pe ecran matricea </w:t>
      </w:r>
      <w:r>
        <w:rPr>
          <w:b/>
        </w:rPr>
        <w:t>A</w:t>
      </w:r>
      <w:r>
        <w:t>, câte o linie a matricei pe câte o linie a ecranului, elementele fiecărei linii fiind separate prin câte un spaţiu;</w:t>
      </w:r>
    </w:p>
    <w:p w:rsidR="00BE16CC" w:rsidRDefault="00BE16CC" w:rsidP="00BE16CC">
      <w:pPr>
        <w:numPr>
          <w:ilvl w:val="0"/>
          <w:numId w:val="35"/>
        </w:numPr>
        <w:tabs>
          <w:tab w:val="left" w:pos="284"/>
        </w:tabs>
        <w:jc w:val="both"/>
      </w:pPr>
      <w:r>
        <w:t>să afișeze pe următoarea linie, ultima cifră a produselor elementelor de pe coloanele impare, separate prin câte un spațiu;</w:t>
      </w:r>
    </w:p>
    <w:p w:rsidR="00BE16CC" w:rsidRDefault="00BE16CC" w:rsidP="00BE16CC">
      <w:pPr>
        <w:numPr>
          <w:ilvl w:val="0"/>
          <w:numId w:val="35"/>
        </w:numPr>
        <w:tabs>
          <w:tab w:val="left" w:pos="284"/>
        </w:tabs>
        <w:jc w:val="both"/>
      </w:pPr>
      <w:r>
        <w:t xml:space="preserve">să scrie în fişierul </w:t>
      </w:r>
      <w:proofErr w:type="spellStart"/>
      <w:r>
        <w:rPr>
          <w:b/>
        </w:rPr>
        <w:t>atestat.out</w:t>
      </w:r>
      <w:proofErr w:type="spellEnd"/>
      <w:r>
        <w:t xml:space="preserve">, separate prin câte un spaţiu, toate numerele de tip </w:t>
      </w:r>
      <w:r>
        <w:rPr>
          <w:i/>
        </w:rPr>
        <w:t>palindrom</w:t>
      </w:r>
      <w:r>
        <w:t xml:space="preserve"> din matricea </w:t>
      </w:r>
      <w:r>
        <w:rPr>
          <w:b/>
        </w:rPr>
        <w:t>A</w:t>
      </w:r>
      <w:r>
        <w:t xml:space="preserve">. Un număr este </w:t>
      </w:r>
      <w:r>
        <w:rPr>
          <w:i/>
        </w:rPr>
        <w:t>palindrom</w:t>
      </w:r>
      <w:r>
        <w:t xml:space="preserve"> dacă numărul citit de la stânga la dreapta este egal cu numărul citit de la dreapta la stânga, de exemplu: </w:t>
      </w:r>
      <w:r>
        <w:rPr>
          <w:b/>
        </w:rPr>
        <w:t>121</w:t>
      </w:r>
      <w:r>
        <w:t xml:space="preserve">, </w:t>
      </w:r>
      <w:r>
        <w:rPr>
          <w:b/>
        </w:rPr>
        <w:t>222</w:t>
      </w:r>
      <w:r>
        <w:t xml:space="preserve">, </w:t>
      </w:r>
      <w:r>
        <w:rPr>
          <w:b/>
        </w:rPr>
        <w:t>3883</w:t>
      </w:r>
      <w:r>
        <w:t xml:space="preserve">. Dacă nu există astfel de numere se va scrie pe prima linie a fişierului mesajul </w:t>
      </w:r>
      <w:r>
        <w:rPr>
          <w:b/>
        </w:rPr>
        <w:t>NU EXISTA</w:t>
      </w:r>
    </w:p>
    <w:p w:rsidR="00BE16CC" w:rsidRDefault="00BE16CC" w:rsidP="00BE16CC">
      <w:pPr>
        <w:tabs>
          <w:tab w:val="left" w:pos="284"/>
        </w:tabs>
        <w:jc w:val="both"/>
      </w:pPr>
      <w:r>
        <w:rPr>
          <w:b/>
        </w:rPr>
        <w:t>Notă:</w:t>
      </w:r>
      <w:r>
        <w:t xml:space="preserve"> Programul va conţine cel puţin un subprogram definit de utilizator. </w:t>
      </w:r>
    </w:p>
    <w:p w:rsidR="00BE16CC" w:rsidRDefault="00BE16CC" w:rsidP="00BE16CC">
      <w:pPr>
        <w:tabs>
          <w:tab w:val="left" w:pos="284"/>
        </w:tabs>
        <w:jc w:val="both"/>
      </w:pPr>
      <w:r>
        <w:rPr>
          <w:b/>
        </w:rPr>
        <w:t>Exemplu:</w:t>
      </w:r>
    </w:p>
    <w:tbl>
      <w:tblPr>
        <w:tblW w:w="9648" w:type="dxa"/>
        <w:tblInd w:w="-108" w:type="dxa"/>
        <w:tblLayout w:type="fixed"/>
        <w:tblLook w:val="0400" w:firstRow="0" w:lastRow="0" w:firstColumn="0" w:lastColumn="0" w:noHBand="0" w:noVBand="1"/>
      </w:tblPr>
      <w:tblGrid>
        <w:gridCol w:w="593"/>
        <w:gridCol w:w="297"/>
        <w:gridCol w:w="592"/>
        <w:gridCol w:w="297"/>
        <w:gridCol w:w="592"/>
        <w:gridCol w:w="3044"/>
        <w:gridCol w:w="605"/>
        <w:gridCol w:w="297"/>
        <w:gridCol w:w="592"/>
        <w:gridCol w:w="297"/>
        <w:gridCol w:w="699"/>
        <w:gridCol w:w="1743"/>
      </w:tblGrid>
      <w:tr w:rsidR="00BE16CC" w:rsidTr="00BE16CC">
        <w:tc>
          <w:tcPr>
            <w:tcW w:w="5415" w:type="dxa"/>
            <w:gridSpan w:val="6"/>
            <w:tcBorders>
              <w:bottom w:val="single" w:sz="4" w:space="0" w:color="000000"/>
            </w:tcBorders>
          </w:tcPr>
          <w:p w:rsidR="00BE16CC" w:rsidRDefault="00BE16CC" w:rsidP="00BE16CC">
            <w:pPr>
              <w:jc w:val="both"/>
              <w:rPr>
                <w:b/>
              </w:rPr>
            </w:pPr>
            <w:r>
              <w:rPr>
                <w:b/>
              </w:rPr>
              <w:t>Date de intrare:</w:t>
            </w:r>
          </w:p>
        </w:tc>
        <w:tc>
          <w:tcPr>
            <w:tcW w:w="4233" w:type="dxa"/>
            <w:gridSpan w:val="6"/>
            <w:tcBorders>
              <w:bottom w:val="single" w:sz="4" w:space="0" w:color="000000"/>
            </w:tcBorders>
          </w:tcPr>
          <w:p w:rsidR="00BE16CC" w:rsidRDefault="00BE16CC" w:rsidP="00BE16CC">
            <w:pPr>
              <w:jc w:val="both"/>
              <w:rPr>
                <w:b/>
              </w:rPr>
            </w:pPr>
            <w:r>
              <w:rPr>
                <w:b/>
              </w:rPr>
              <w:t>Date de ieşire:</w:t>
            </w:r>
          </w:p>
        </w:tc>
      </w:tr>
      <w:tr w:rsidR="00BE16CC" w:rsidTr="00BE16CC">
        <w:tc>
          <w:tcPr>
            <w:tcW w:w="5415" w:type="dxa"/>
            <w:gridSpan w:val="6"/>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233"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593" w:type="dxa"/>
            <w:tcBorders>
              <w:top w:val="single" w:sz="4" w:space="0" w:color="000000"/>
            </w:tcBorders>
          </w:tcPr>
          <w:p w:rsidR="00BE16CC" w:rsidRDefault="00BE16CC" w:rsidP="00BE16CC">
            <w:r>
              <w:t>3</w:t>
            </w:r>
          </w:p>
        </w:tc>
        <w:tc>
          <w:tcPr>
            <w:tcW w:w="297" w:type="dxa"/>
            <w:tcBorders>
              <w:top w:val="single" w:sz="4" w:space="0" w:color="000000"/>
            </w:tcBorders>
          </w:tcPr>
          <w:p w:rsidR="00BE16CC" w:rsidRDefault="00BE16CC" w:rsidP="00BE16CC"/>
        </w:tc>
        <w:tc>
          <w:tcPr>
            <w:tcW w:w="592" w:type="dxa"/>
            <w:tcBorders>
              <w:top w:val="single" w:sz="4" w:space="0" w:color="000000"/>
            </w:tcBorders>
          </w:tcPr>
          <w:p w:rsidR="00BE16CC" w:rsidRDefault="00BE16CC" w:rsidP="00BE16CC"/>
        </w:tc>
        <w:tc>
          <w:tcPr>
            <w:tcW w:w="297" w:type="dxa"/>
            <w:tcBorders>
              <w:top w:val="single" w:sz="4" w:space="0" w:color="000000"/>
            </w:tcBorders>
          </w:tcPr>
          <w:p w:rsidR="00BE16CC" w:rsidRDefault="00BE16CC" w:rsidP="00BE16CC"/>
        </w:tc>
        <w:tc>
          <w:tcPr>
            <w:tcW w:w="592" w:type="dxa"/>
            <w:tcBorders>
              <w:top w:val="single" w:sz="4" w:space="0" w:color="000000"/>
            </w:tcBorders>
          </w:tcPr>
          <w:p w:rsidR="00BE16CC" w:rsidRDefault="00BE16CC" w:rsidP="00BE16CC"/>
        </w:tc>
        <w:tc>
          <w:tcPr>
            <w:tcW w:w="3044" w:type="dxa"/>
            <w:tcBorders>
              <w:top w:val="single" w:sz="4" w:space="0" w:color="000000"/>
              <w:right w:val="single" w:sz="4" w:space="0" w:color="000000"/>
            </w:tcBorders>
          </w:tcPr>
          <w:p w:rsidR="00BE16CC" w:rsidRDefault="00BE16CC" w:rsidP="00BE16CC">
            <w:pPr>
              <w:jc w:val="right"/>
            </w:pPr>
            <w:r>
              <w:t>a)</w:t>
            </w:r>
          </w:p>
        </w:tc>
        <w:tc>
          <w:tcPr>
            <w:tcW w:w="605" w:type="dxa"/>
            <w:tcBorders>
              <w:top w:val="single" w:sz="4" w:space="0" w:color="000000"/>
              <w:left w:val="single" w:sz="4" w:space="0" w:color="000000"/>
            </w:tcBorders>
          </w:tcPr>
          <w:p w:rsidR="00BE16CC" w:rsidRDefault="00BE16CC" w:rsidP="00BE16CC">
            <w:r>
              <w:t>144</w:t>
            </w:r>
          </w:p>
        </w:tc>
        <w:tc>
          <w:tcPr>
            <w:tcW w:w="297" w:type="dxa"/>
            <w:tcBorders>
              <w:top w:val="single" w:sz="4" w:space="0" w:color="000000"/>
            </w:tcBorders>
          </w:tcPr>
          <w:p w:rsidR="00BE16CC" w:rsidRDefault="00BE16CC" w:rsidP="00BE16CC"/>
        </w:tc>
        <w:tc>
          <w:tcPr>
            <w:tcW w:w="592" w:type="dxa"/>
            <w:tcBorders>
              <w:top w:val="single" w:sz="4" w:space="0" w:color="000000"/>
            </w:tcBorders>
          </w:tcPr>
          <w:p w:rsidR="00BE16CC" w:rsidRDefault="00BE16CC" w:rsidP="00BE16CC">
            <w:r>
              <w:t>20</w:t>
            </w:r>
          </w:p>
        </w:tc>
        <w:tc>
          <w:tcPr>
            <w:tcW w:w="297" w:type="dxa"/>
            <w:tcBorders>
              <w:top w:val="single" w:sz="4" w:space="0" w:color="000000"/>
            </w:tcBorders>
          </w:tcPr>
          <w:p w:rsidR="00BE16CC" w:rsidRDefault="00BE16CC" w:rsidP="00BE16CC"/>
        </w:tc>
        <w:tc>
          <w:tcPr>
            <w:tcW w:w="699" w:type="dxa"/>
            <w:tcBorders>
              <w:top w:val="single" w:sz="4" w:space="0" w:color="000000"/>
            </w:tcBorders>
          </w:tcPr>
          <w:p w:rsidR="00BE16CC" w:rsidRDefault="00BE16CC" w:rsidP="00BE16CC">
            <w:r>
              <w:t>37</w:t>
            </w:r>
          </w:p>
        </w:tc>
        <w:tc>
          <w:tcPr>
            <w:tcW w:w="1743" w:type="dxa"/>
            <w:tcBorders>
              <w:top w:val="single" w:sz="4" w:space="0" w:color="000000"/>
            </w:tcBorders>
          </w:tcPr>
          <w:p w:rsidR="00BE16CC" w:rsidRDefault="00BE16CC" w:rsidP="00BE16CC"/>
        </w:tc>
      </w:tr>
      <w:tr w:rsidR="00BE16CC" w:rsidTr="00BE16CC">
        <w:tc>
          <w:tcPr>
            <w:tcW w:w="593" w:type="dxa"/>
          </w:tcPr>
          <w:p w:rsidR="00BE16CC" w:rsidRDefault="00BE16CC" w:rsidP="00BE16CC">
            <w:r>
              <w:t>144</w:t>
            </w:r>
          </w:p>
        </w:tc>
        <w:tc>
          <w:tcPr>
            <w:tcW w:w="297" w:type="dxa"/>
          </w:tcPr>
          <w:p w:rsidR="00BE16CC" w:rsidRDefault="00BE16CC" w:rsidP="00BE16CC"/>
        </w:tc>
        <w:tc>
          <w:tcPr>
            <w:tcW w:w="592" w:type="dxa"/>
          </w:tcPr>
          <w:p w:rsidR="00BE16CC" w:rsidRDefault="00BE16CC" w:rsidP="00BE16CC">
            <w:r>
              <w:t>20</w:t>
            </w:r>
          </w:p>
        </w:tc>
        <w:tc>
          <w:tcPr>
            <w:tcW w:w="297" w:type="dxa"/>
          </w:tcPr>
          <w:p w:rsidR="00BE16CC" w:rsidRDefault="00BE16CC" w:rsidP="00BE16CC"/>
        </w:tc>
        <w:tc>
          <w:tcPr>
            <w:tcW w:w="592" w:type="dxa"/>
          </w:tcPr>
          <w:p w:rsidR="00BE16CC" w:rsidRDefault="00BE16CC" w:rsidP="00BE16CC">
            <w:r>
              <w:t>37</w:t>
            </w:r>
          </w:p>
        </w:tc>
        <w:tc>
          <w:tcPr>
            <w:tcW w:w="3044" w:type="dxa"/>
            <w:tcBorders>
              <w:right w:val="single" w:sz="4" w:space="0" w:color="000000"/>
            </w:tcBorders>
          </w:tcPr>
          <w:p w:rsidR="00BE16CC" w:rsidRDefault="00BE16CC" w:rsidP="00BE16CC">
            <w:pPr>
              <w:jc w:val="right"/>
            </w:pPr>
          </w:p>
        </w:tc>
        <w:tc>
          <w:tcPr>
            <w:tcW w:w="605" w:type="dxa"/>
            <w:tcBorders>
              <w:left w:val="single" w:sz="4" w:space="0" w:color="000000"/>
            </w:tcBorders>
          </w:tcPr>
          <w:p w:rsidR="00BE16CC" w:rsidRDefault="00BE16CC" w:rsidP="00BE16CC">
            <w:r>
              <w:t>13</w:t>
            </w:r>
          </w:p>
        </w:tc>
        <w:tc>
          <w:tcPr>
            <w:tcW w:w="297" w:type="dxa"/>
          </w:tcPr>
          <w:p w:rsidR="00BE16CC" w:rsidRDefault="00BE16CC" w:rsidP="00BE16CC"/>
        </w:tc>
        <w:tc>
          <w:tcPr>
            <w:tcW w:w="592" w:type="dxa"/>
          </w:tcPr>
          <w:p w:rsidR="00BE16CC" w:rsidRDefault="00BE16CC" w:rsidP="00BE16CC">
            <w:r>
              <w:t>212</w:t>
            </w:r>
          </w:p>
        </w:tc>
        <w:tc>
          <w:tcPr>
            <w:tcW w:w="297" w:type="dxa"/>
          </w:tcPr>
          <w:p w:rsidR="00BE16CC" w:rsidRDefault="00BE16CC" w:rsidP="00BE16CC"/>
        </w:tc>
        <w:tc>
          <w:tcPr>
            <w:tcW w:w="699" w:type="dxa"/>
          </w:tcPr>
          <w:p w:rsidR="00BE16CC" w:rsidRDefault="00BE16CC" w:rsidP="00BE16CC">
            <w:r>
              <w:t>44</w:t>
            </w:r>
          </w:p>
        </w:tc>
        <w:tc>
          <w:tcPr>
            <w:tcW w:w="1743" w:type="dxa"/>
          </w:tcPr>
          <w:p w:rsidR="00BE16CC" w:rsidRDefault="00BE16CC" w:rsidP="00BE16CC"/>
        </w:tc>
      </w:tr>
      <w:tr w:rsidR="00BE16CC" w:rsidTr="00BE16CC">
        <w:tc>
          <w:tcPr>
            <w:tcW w:w="593" w:type="dxa"/>
          </w:tcPr>
          <w:p w:rsidR="00BE16CC" w:rsidRDefault="00BE16CC" w:rsidP="00BE16CC">
            <w:r>
              <w:t>13</w:t>
            </w:r>
          </w:p>
        </w:tc>
        <w:tc>
          <w:tcPr>
            <w:tcW w:w="297" w:type="dxa"/>
          </w:tcPr>
          <w:p w:rsidR="00BE16CC" w:rsidRDefault="00BE16CC" w:rsidP="00BE16CC"/>
        </w:tc>
        <w:tc>
          <w:tcPr>
            <w:tcW w:w="592" w:type="dxa"/>
          </w:tcPr>
          <w:p w:rsidR="00BE16CC" w:rsidRDefault="00BE16CC" w:rsidP="00BE16CC">
            <w:r>
              <w:t>212</w:t>
            </w:r>
          </w:p>
        </w:tc>
        <w:tc>
          <w:tcPr>
            <w:tcW w:w="297" w:type="dxa"/>
          </w:tcPr>
          <w:p w:rsidR="00BE16CC" w:rsidRDefault="00BE16CC" w:rsidP="00BE16CC"/>
        </w:tc>
        <w:tc>
          <w:tcPr>
            <w:tcW w:w="592" w:type="dxa"/>
          </w:tcPr>
          <w:p w:rsidR="00BE16CC" w:rsidRDefault="00BE16CC" w:rsidP="00BE16CC">
            <w:r>
              <w:t>44</w:t>
            </w:r>
          </w:p>
        </w:tc>
        <w:tc>
          <w:tcPr>
            <w:tcW w:w="3044" w:type="dxa"/>
            <w:tcBorders>
              <w:right w:val="single" w:sz="4" w:space="0" w:color="000000"/>
            </w:tcBorders>
          </w:tcPr>
          <w:p w:rsidR="00BE16CC" w:rsidRDefault="00BE16CC" w:rsidP="00BE16CC">
            <w:pPr>
              <w:jc w:val="right"/>
            </w:pPr>
          </w:p>
        </w:tc>
        <w:tc>
          <w:tcPr>
            <w:tcW w:w="605" w:type="dxa"/>
            <w:tcBorders>
              <w:left w:val="single" w:sz="4" w:space="0" w:color="000000"/>
            </w:tcBorders>
          </w:tcPr>
          <w:p w:rsidR="00BE16CC" w:rsidRDefault="00BE16CC" w:rsidP="00BE16CC">
            <w:r>
              <w:t>12</w:t>
            </w:r>
          </w:p>
        </w:tc>
        <w:tc>
          <w:tcPr>
            <w:tcW w:w="297" w:type="dxa"/>
          </w:tcPr>
          <w:p w:rsidR="00BE16CC" w:rsidRDefault="00BE16CC" w:rsidP="00BE16CC"/>
        </w:tc>
        <w:tc>
          <w:tcPr>
            <w:tcW w:w="592" w:type="dxa"/>
          </w:tcPr>
          <w:p w:rsidR="00BE16CC" w:rsidRDefault="00BE16CC" w:rsidP="00BE16CC">
            <w:r>
              <w:t>40</w:t>
            </w:r>
          </w:p>
        </w:tc>
        <w:tc>
          <w:tcPr>
            <w:tcW w:w="297" w:type="dxa"/>
          </w:tcPr>
          <w:p w:rsidR="00BE16CC" w:rsidRDefault="00BE16CC" w:rsidP="00BE16CC"/>
        </w:tc>
        <w:tc>
          <w:tcPr>
            <w:tcW w:w="699" w:type="dxa"/>
          </w:tcPr>
          <w:p w:rsidR="00BE16CC" w:rsidRDefault="00BE16CC" w:rsidP="00BE16CC">
            <w:r>
              <w:t>152</w:t>
            </w:r>
          </w:p>
        </w:tc>
        <w:tc>
          <w:tcPr>
            <w:tcW w:w="1743" w:type="dxa"/>
          </w:tcPr>
          <w:p w:rsidR="00BE16CC" w:rsidRDefault="00BE16CC" w:rsidP="00BE16CC"/>
        </w:tc>
      </w:tr>
      <w:tr w:rsidR="00BE16CC" w:rsidTr="00BE16CC">
        <w:tc>
          <w:tcPr>
            <w:tcW w:w="593" w:type="dxa"/>
          </w:tcPr>
          <w:p w:rsidR="00BE16CC" w:rsidRDefault="00BE16CC" w:rsidP="00BE16CC">
            <w:r>
              <w:t>12</w:t>
            </w:r>
          </w:p>
        </w:tc>
        <w:tc>
          <w:tcPr>
            <w:tcW w:w="297" w:type="dxa"/>
          </w:tcPr>
          <w:p w:rsidR="00BE16CC" w:rsidRDefault="00BE16CC" w:rsidP="00BE16CC"/>
        </w:tc>
        <w:tc>
          <w:tcPr>
            <w:tcW w:w="592" w:type="dxa"/>
          </w:tcPr>
          <w:p w:rsidR="00BE16CC" w:rsidRDefault="00BE16CC" w:rsidP="00BE16CC">
            <w:r>
              <w:t>40</w:t>
            </w:r>
          </w:p>
        </w:tc>
        <w:tc>
          <w:tcPr>
            <w:tcW w:w="297" w:type="dxa"/>
          </w:tcPr>
          <w:p w:rsidR="00BE16CC" w:rsidRDefault="00BE16CC" w:rsidP="00BE16CC"/>
        </w:tc>
        <w:tc>
          <w:tcPr>
            <w:tcW w:w="592" w:type="dxa"/>
          </w:tcPr>
          <w:p w:rsidR="00BE16CC" w:rsidRDefault="00BE16CC" w:rsidP="00BE16CC">
            <w:r>
              <w:t>152</w:t>
            </w:r>
          </w:p>
        </w:tc>
        <w:tc>
          <w:tcPr>
            <w:tcW w:w="3044" w:type="dxa"/>
            <w:tcBorders>
              <w:right w:val="single" w:sz="4" w:space="0" w:color="000000"/>
            </w:tcBorders>
          </w:tcPr>
          <w:p w:rsidR="00BE16CC" w:rsidRDefault="00BE16CC" w:rsidP="00BE16CC">
            <w:pPr>
              <w:jc w:val="right"/>
            </w:pPr>
          </w:p>
        </w:tc>
        <w:tc>
          <w:tcPr>
            <w:tcW w:w="605" w:type="dxa"/>
            <w:tcBorders>
              <w:left w:val="single" w:sz="4" w:space="0" w:color="000000"/>
            </w:tcBorders>
          </w:tcPr>
          <w:p w:rsidR="00BE16CC" w:rsidRDefault="00BE16CC" w:rsidP="00BE16CC"/>
        </w:tc>
        <w:tc>
          <w:tcPr>
            <w:tcW w:w="297" w:type="dxa"/>
          </w:tcPr>
          <w:p w:rsidR="00BE16CC" w:rsidRDefault="00BE16CC" w:rsidP="00BE16CC"/>
        </w:tc>
        <w:tc>
          <w:tcPr>
            <w:tcW w:w="592" w:type="dxa"/>
          </w:tcPr>
          <w:p w:rsidR="00BE16CC" w:rsidRDefault="00BE16CC" w:rsidP="00BE16CC"/>
        </w:tc>
        <w:tc>
          <w:tcPr>
            <w:tcW w:w="297" w:type="dxa"/>
          </w:tcPr>
          <w:p w:rsidR="00BE16CC" w:rsidRDefault="00BE16CC" w:rsidP="00BE16CC"/>
        </w:tc>
        <w:tc>
          <w:tcPr>
            <w:tcW w:w="699" w:type="dxa"/>
          </w:tcPr>
          <w:p w:rsidR="00BE16CC" w:rsidRDefault="00BE16CC" w:rsidP="00BE16CC"/>
        </w:tc>
        <w:tc>
          <w:tcPr>
            <w:tcW w:w="1743" w:type="dxa"/>
          </w:tcPr>
          <w:p w:rsidR="00BE16CC" w:rsidRDefault="00BE16CC" w:rsidP="00BE16CC"/>
        </w:tc>
      </w:tr>
      <w:tr w:rsidR="00BE16CC" w:rsidTr="00BE16CC">
        <w:tc>
          <w:tcPr>
            <w:tcW w:w="593"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3044" w:type="dxa"/>
            <w:tcBorders>
              <w:right w:val="single" w:sz="4" w:space="0" w:color="000000"/>
            </w:tcBorders>
          </w:tcPr>
          <w:p w:rsidR="00BE16CC" w:rsidRDefault="00BE16CC" w:rsidP="00BE16CC">
            <w:pPr>
              <w:jc w:val="right"/>
            </w:pPr>
            <w:r>
              <w:t>b)</w:t>
            </w:r>
          </w:p>
        </w:tc>
        <w:tc>
          <w:tcPr>
            <w:tcW w:w="4233" w:type="dxa"/>
            <w:gridSpan w:val="6"/>
            <w:tcBorders>
              <w:left w:val="single" w:sz="4" w:space="0" w:color="000000"/>
            </w:tcBorders>
          </w:tcPr>
          <w:p w:rsidR="00BE16CC" w:rsidRDefault="00BE16CC" w:rsidP="00BE16CC">
            <w:pPr>
              <w:pBdr>
                <w:top w:val="nil"/>
                <w:left w:val="nil"/>
                <w:bottom w:val="nil"/>
                <w:right w:val="nil"/>
                <w:between w:val="nil"/>
              </w:pBdr>
            </w:pPr>
            <w:r>
              <w:t xml:space="preserve">4  6  </w:t>
            </w:r>
          </w:p>
        </w:tc>
      </w:tr>
      <w:tr w:rsidR="00BE16CC" w:rsidTr="00BE16CC">
        <w:tc>
          <w:tcPr>
            <w:tcW w:w="593"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3044" w:type="dxa"/>
            <w:tcBorders>
              <w:right w:val="single" w:sz="4" w:space="0" w:color="000000"/>
            </w:tcBorders>
          </w:tcPr>
          <w:p w:rsidR="00BE16CC" w:rsidRDefault="00BE16CC" w:rsidP="00BE16CC">
            <w:pPr>
              <w:jc w:val="right"/>
            </w:pPr>
          </w:p>
        </w:tc>
        <w:tc>
          <w:tcPr>
            <w:tcW w:w="4233"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593"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297" w:type="dxa"/>
          </w:tcPr>
          <w:p w:rsidR="00BE16CC" w:rsidRDefault="00BE16CC" w:rsidP="00BE16CC"/>
        </w:tc>
        <w:tc>
          <w:tcPr>
            <w:tcW w:w="592" w:type="dxa"/>
          </w:tcPr>
          <w:p w:rsidR="00BE16CC" w:rsidRDefault="00BE16CC" w:rsidP="00BE16CC"/>
        </w:tc>
        <w:tc>
          <w:tcPr>
            <w:tcW w:w="3044" w:type="dxa"/>
            <w:tcBorders>
              <w:right w:val="single" w:sz="4" w:space="0" w:color="000000"/>
            </w:tcBorders>
          </w:tcPr>
          <w:p w:rsidR="00BE16CC" w:rsidRDefault="00BE16CC" w:rsidP="00BE16CC">
            <w:pPr>
              <w:jc w:val="right"/>
            </w:pPr>
            <w:r>
              <w:t>c)</w:t>
            </w:r>
          </w:p>
        </w:tc>
        <w:tc>
          <w:tcPr>
            <w:tcW w:w="4233" w:type="dxa"/>
            <w:gridSpan w:val="6"/>
            <w:tcBorders>
              <w:left w:val="single" w:sz="4" w:space="0" w:color="000000"/>
            </w:tcBorders>
          </w:tcPr>
          <w:p w:rsidR="00BE16CC" w:rsidRDefault="00BE16CC" w:rsidP="00BE16CC">
            <w:r>
              <w:t>212  44</w:t>
            </w:r>
          </w:p>
        </w:tc>
      </w:tr>
    </w:tbl>
    <w:p w:rsidR="00E01B14" w:rsidRDefault="00E01B14" w:rsidP="00E01B14">
      <w:pPr>
        <w:jc w:val="both"/>
        <w:rPr>
          <w:b/>
          <w:sz w:val="22"/>
          <w:szCs w:val="22"/>
        </w:rPr>
      </w:pPr>
    </w:p>
    <w:p w:rsidR="00174277" w:rsidRPr="00F13B1F" w:rsidRDefault="00174277" w:rsidP="00E01B14">
      <w:pPr>
        <w:jc w:val="both"/>
        <w:rPr>
          <w:b/>
          <w:sz w:val="22"/>
          <w:szCs w:val="22"/>
        </w:rPr>
      </w:pPr>
    </w:p>
    <w:p w:rsidR="00594DED" w:rsidRPr="00F13B1F" w:rsidRDefault="00594DED" w:rsidP="005F09A0">
      <w:pPr>
        <w:pBdr>
          <w:top w:val="single" w:sz="12" w:space="1" w:color="auto"/>
        </w:pBdr>
        <w:autoSpaceDE w:val="0"/>
        <w:autoSpaceDN w:val="0"/>
        <w:adjustRightInd w:val="0"/>
        <w:jc w:val="both"/>
        <w:rPr>
          <w:b/>
          <w:bCs/>
          <w:i/>
          <w:iCs/>
          <w:sz w:val="22"/>
          <w:szCs w:val="22"/>
        </w:rPr>
      </w:pPr>
      <w:r w:rsidRPr="00F13B1F">
        <w:rPr>
          <w:b/>
          <w:bCs/>
          <w:i/>
          <w:iCs/>
          <w:sz w:val="22"/>
          <w:szCs w:val="22"/>
        </w:rPr>
        <w:lastRenderedPageBreak/>
        <w:t>Subiectul 13</w:t>
      </w:r>
    </w:p>
    <w:p w:rsidR="003453A0" w:rsidRPr="00F13B1F" w:rsidRDefault="003453A0" w:rsidP="00594DED">
      <w:pPr>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cel mult </w:t>
      </w:r>
      <w:r>
        <w:rPr>
          <w:b/>
        </w:rPr>
        <w:t>4</w:t>
      </w:r>
      <w:r>
        <w:t xml:space="preserve"> cifre fiecare, separate prin câte un spaţiu, reprezentând valorile elementelor matricei </w:t>
      </w:r>
      <w:r>
        <w:rPr>
          <w:b/>
        </w:rPr>
        <w:t>A</w:t>
      </w:r>
      <w:r>
        <w:t>. (numerotarea liniilor şi coloanelor matricei începe de la 1)</w:t>
      </w:r>
    </w:p>
    <w:p w:rsidR="00BE16CC" w:rsidRDefault="00BE16CC" w:rsidP="00BE16CC">
      <w:pPr>
        <w:ind w:firstLine="720"/>
        <w:jc w:val="both"/>
      </w:pPr>
      <w:r>
        <w:t>Scrieți un program în limbajul Pascal/C/</w:t>
      </w:r>
      <w:proofErr w:type="spellStart"/>
      <w:r>
        <w:t>C</w:t>
      </w:r>
      <w:proofErr w:type="spellEnd"/>
      <w:r>
        <w:t>++, care citește datele din fișier și care:</w:t>
      </w:r>
    </w:p>
    <w:p w:rsidR="00BE16CC" w:rsidRDefault="00BE16CC" w:rsidP="00BE16CC">
      <w:pPr>
        <w:numPr>
          <w:ilvl w:val="0"/>
          <w:numId w:val="36"/>
        </w:numPr>
        <w:jc w:val="both"/>
      </w:pPr>
      <w:r>
        <w:t xml:space="preserve">să afişeze pe ecran matricea </w:t>
      </w:r>
      <w:r>
        <w:rPr>
          <w:b/>
        </w:rPr>
        <w:t>A</w:t>
      </w:r>
      <w:r>
        <w:t>, câte o linie a matricei pe câte o linie a ecranului, elementele fiecărei linii fiind separate prin câte un spaţiu;</w:t>
      </w:r>
    </w:p>
    <w:p w:rsidR="00BE16CC" w:rsidRDefault="00BE16CC" w:rsidP="00BE16CC">
      <w:pPr>
        <w:numPr>
          <w:ilvl w:val="0"/>
          <w:numId w:val="36"/>
        </w:numPr>
        <w:tabs>
          <w:tab w:val="left" w:pos="284"/>
        </w:tabs>
        <w:jc w:val="both"/>
      </w:pPr>
      <w:r>
        <w:t>să afișeze pe următoarea linie, sumele elementelor de pe cele două diagonale separate prin câte un spațiu;</w:t>
      </w:r>
    </w:p>
    <w:p w:rsidR="00BE16CC" w:rsidRDefault="00BE16CC" w:rsidP="00BE16CC">
      <w:pPr>
        <w:numPr>
          <w:ilvl w:val="0"/>
          <w:numId w:val="36"/>
        </w:numPr>
        <w:jc w:val="both"/>
      </w:pPr>
      <w:r>
        <w:t xml:space="preserve">să scrie în fişierul </w:t>
      </w:r>
      <w:proofErr w:type="spellStart"/>
      <w:r>
        <w:rPr>
          <w:b/>
        </w:rPr>
        <w:t>atestat.out</w:t>
      </w:r>
      <w:proofErr w:type="spellEnd"/>
      <w:r>
        <w:t xml:space="preserve"> separate prin câte un spaţiu, toate numerele </w:t>
      </w:r>
      <w:r>
        <w:rPr>
          <w:i/>
        </w:rPr>
        <w:t xml:space="preserve">perfecte </w:t>
      </w:r>
      <w:r>
        <w:t>din matrice</w:t>
      </w:r>
      <w:r>
        <w:rPr>
          <w:b/>
          <w:i/>
        </w:rPr>
        <w:t>.</w:t>
      </w:r>
      <w:r>
        <w:t xml:space="preserve"> Un număr este </w:t>
      </w:r>
      <w:r>
        <w:rPr>
          <w:i/>
        </w:rPr>
        <w:t>perfect</w:t>
      </w:r>
      <w:r>
        <w:t xml:space="preserve"> dacă este egal cu suma divizorilor lui mai mici decât el.(exemplu 6=1+2+3) Dacă nu există numere perfecte în matrice, se va scrie pe prima linie a fişierului mesajul </w:t>
      </w:r>
      <w:r>
        <w:rPr>
          <w:b/>
        </w:rPr>
        <w:t>NU EXISTA</w:t>
      </w:r>
    </w:p>
    <w:p w:rsidR="00BE16CC" w:rsidRDefault="00BE16CC" w:rsidP="00BE16CC">
      <w:pPr>
        <w:jc w:val="both"/>
      </w:pPr>
      <w:r>
        <w:rPr>
          <w:b/>
        </w:rPr>
        <w:t>Notă:</w:t>
      </w:r>
      <w:r>
        <w:t xml:space="preserve"> Programul va conţine cel puţin un subprogram definit de utilizator. </w:t>
      </w:r>
    </w:p>
    <w:p w:rsidR="00BE16CC" w:rsidRDefault="00BE16CC" w:rsidP="00BE16CC">
      <w:pPr>
        <w:rPr>
          <w:b/>
        </w:rPr>
      </w:pPr>
      <w:r>
        <w:rPr>
          <w:b/>
        </w:rPr>
        <w:t>Exemplu:</w:t>
      </w:r>
    </w:p>
    <w:tbl>
      <w:tblPr>
        <w:tblW w:w="9645" w:type="dxa"/>
        <w:tblInd w:w="-108" w:type="dxa"/>
        <w:tblLayout w:type="fixed"/>
        <w:tblLook w:val="0400" w:firstRow="0" w:lastRow="0" w:firstColumn="0" w:lastColumn="0" w:noHBand="0" w:noVBand="1"/>
      </w:tblPr>
      <w:tblGrid>
        <w:gridCol w:w="590"/>
        <w:gridCol w:w="297"/>
        <w:gridCol w:w="593"/>
        <w:gridCol w:w="298"/>
        <w:gridCol w:w="593"/>
        <w:gridCol w:w="3048"/>
        <w:gridCol w:w="593"/>
        <w:gridCol w:w="298"/>
        <w:gridCol w:w="593"/>
        <w:gridCol w:w="298"/>
        <w:gridCol w:w="565"/>
        <w:gridCol w:w="1879"/>
      </w:tblGrid>
      <w:tr w:rsidR="00BE16CC" w:rsidTr="00BE16CC">
        <w:tc>
          <w:tcPr>
            <w:tcW w:w="5420" w:type="dxa"/>
            <w:gridSpan w:val="6"/>
            <w:tcBorders>
              <w:bottom w:val="single" w:sz="4" w:space="0" w:color="000000"/>
            </w:tcBorders>
          </w:tcPr>
          <w:p w:rsidR="00BE16CC" w:rsidRDefault="00BE16CC" w:rsidP="00BE16CC">
            <w:pPr>
              <w:jc w:val="both"/>
              <w:rPr>
                <w:b/>
              </w:rPr>
            </w:pPr>
            <w:r>
              <w:rPr>
                <w:b/>
              </w:rPr>
              <w:t>Date de intrare:</w:t>
            </w:r>
          </w:p>
        </w:tc>
        <w:tc>
          <w:tcPr>
            <w:tcW w:w="4226"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420" w:type="dxa"/>
            <w:gridSpan w:val="6"/>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226"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591" w:type="dxa"/>
            <w:tcBorders>
              <w:top w:val="single" w:sz="4" w:space="0" w:color="000000"/>
            </w:tcBorders>
          </w:tcPr>
          <w:p w:rsidR="00BE16CC" w:rsidRDefault="00BE16CC" w:rsidP="00BE16CC">
            <w:r>
              <w:t>3</w:t>
            </w:r>
          </w:p>
        </w:tc>
        <w:tc>
          <w:tcPr>
            <w:tcW w:w="297"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tc>
        <w:tc>
          <w:tcPr>
            <w:tcW w:w="298"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tc>
        <w:tc>
          <w:tcPr>
            <w:tcW w:w="3048" w:type="dxa"/>
            <w:tcBorders>
              <w:top w:val="single" w:sz="4" w:space="0" w:color="000000"/>
              <w:right w:val="single" w:sz="4" w:space="0" w:color="000000"/>
            </w:tcBorders>
          </w:tcPr>
          <w:p w:rsidR="00BE16CC" w:rsidRDefault="00BE16CC" w:rsidP="00BE16CC">
            <w:pPr>
              <w:jc w:val="right"/>
            </w:pPr>
            <w:r>
              <w:t>a)</w:t>
            </w:r>
          </w:p>
        </w:tc>
        <w:tc>
          <w:tcPr>
            <w:tcW w:w="593" w:type="dxa"/>
            <w:tcBorders>
              <w:top w:val="single" w:sz="4" w:space="0" w:color="000000"/>
              <w:left w:val="single" w:sz="4" w:space="0" w:color="000000"/>
            </w:tcBorders>
          </w:tcPr>
          <w:p w:rsidR="00BE16CC" w:rsidRDefault="00BE16CC" w:rsidP="00BE16CC">
            <w:r>
              <w:t>12</w:t>
            </w:r>
          </w:p>
        </w:tc>
        <w:tc>
          <w:tcPr>
            <w:tcW w:w="298" w:type="dxa"/>
            <w:tcBorders>
              <w:top w:val="single" w:sz="4" w:space="0" w:color="000000"/>
            </w:tcBorders>
          </w:tcPr>
          <w:p w:rsidR="00BE16CC" w:rsidRDefault="00BE16CC" w:rsidP="00BE16CC"/>
        </w:tc>
        <w:tc>
          <w:tcPr>
            <w:tcW w:w="593" w:type="dxa"/>
            <w:tcBorders>
              <w:top w:val="single" w:sz="4" w:space="0" w:color="000000"/>
            </w:tcBorders>
          </w:tcPr>
          <w:p w:rsidR="00BE16CC" w:rsidRDefault="00BE16CC" w:rsidP="00BE16CC">
            <w:r>
              <w:t>31</w:t>
            </w:r>
          </w:p>
        </w:tc>
        <w:tc>
          <w:tcPr>
            <w:tcW w:w="298" w:type="dxa"/>
            <w:tcBorders>
              <w:top w:val="single" w:sz="4" w:space="0" w:color="000000"/>
            </w:tcBorders>
          </w:tcPr>
          <w:p w:rsidR="00BE16CC" w:rsidRDefault="00BE16CC" w:rsidP="00BE16CC"/>
        </w:tc>
        <w:tc>
          <w:tcPr>
            <w:tcW w:w="565" w:type="dxa"/>
            <w:tcBorders>
              <w:top w:val="single" w:sz="4" w:space="0" w:color="000000"/>
            </w:tcBorders>
          </w:tcPr>
          <w:p w:rsidR="00BE16CC" w:rsidRDefault="00BE16CC" w:rsidP="00BE16CC">
            <w:r>
              <w:t>24</w:t>
            </w:r>
          </w:p>
        </w:tc>
        <w:tc>
          <w:tcPr>
            <w:tcW w:w="1879" w:type="dxa"/>
            <w:tcBorders>
              <w:top w:val="single" w:sz="4" w:space="0" w:color="000000"/>
            </w:tcBorders>
          </w:tcPr>
          <w:p w:rsidR="00BE16CC" w:rsidRDefault="00BE16CC" w:rsidP="00BE16CC"/>
        </w:tc>
      </w:tr>
      <w:tr w:rsidR="00BE16CC" w:rsidTr="00BE16CC">
        <w:tc>
          <w:tcPr>
            <w:tcW w:w="591" w:type="dxa"/>
          </w:tcPr>
          <w:p w:rsidR="00BE16CC" w:rsidRDefault="00BE16CC" w:rsidP="00BE16CC">
            <w:r>
              <w:t>12</w:t>
            </w:r>
          </w:p>
        </w:tc>
        <w:tc>
          <w:tcPr>
            <w:tcW w:w="297" w:type="dxa"/>
          </w:tcPr>
          <w:p w:rsidR="00BE16CC" w:rsidRDefault="00BE16CC" w:rsidP="00BE16CC"/>
        </w:tc>
        <w:tc>
          <w:tcPr>
            <w:tcW w:w="593" w:type="dxa"/>
          </w:tcPr>
          <w:p w:rsidR="00BE16CC" w:rsidRDefault="00BE16CC" w:rsidP="00BE16CC">
            <w:r>
              <w:t>31</w:t>
            </w:r>
          </w:p>
        </w:tc>
        <w:tc>
          <w:tcPr>
            <w:tcW w:w="298" w:type="dxa"/>
          </w:tcPr>
          <w:p w:rsidR="00BE16CC" w:rsidRDefault="00BE16CC" w:rsidP="00BE16CC"/>
        </w:tc>
        <w:tc>
          <w:tcPr>
            <w:tcW w:w="593" w:type="dxa"/>
          </w:tcPr>
          <w:p w:rsidR="00BE16CC" w:rsidRDefault="00BE16CC" w:rsidP="00BE16CC">
            <w:r>
              <w:t>24</w:t>
            </w:r>
          </w:p>
        </w:tc>
        <w:tc>
          <w:tcPr>
            <w:tcW w:w="3048" w:type="dxa"/>
            <w:tcBorders>
              <w:right w:val="single" w:sz="4" w:space="0" w:color="000000"/>
            </w:tcBorders>
          </w:tcPr>
          <w:p w:rsidR="00BE16CC" w:rsidRDefault="00BE16CC" w:rsidP="00BE16CC">
            <w:pPr>
              <w:jc w:val="right"/>
            </w:pPr>
          </w:p>
        </w:tc>
        <w:tc>
          <w:tcPr>
            <w:tcW w:w="593" w:type="dxa"/>
            <w:tcBorders>
              <w:left w:val="single" w:sz="4" w:space="0" w:color="000000"/>
            </w:tcBorders>
          </w:tcPr>
          <w:p w:rsidR="00BE16CC" w:rsidRDefault="00BE16CC" w:rsidP="00BE16CC">
            <w:r>
              <w:t>35</w:t>
            </w:r>
          </w:p>
        </w:tc>
        <w:tc>
          <w:tcPr>
            <w:tcW w:w="298" w:type="dxa"/>
          </w:tcPr>
          <w:p w:rsidR="00BE16CC" w:rsidRDefault="00BE16CC" w:rsidP="00BE16CC"/>
        </w:tc>
        <w:tc>
          <w:tcPr>
            <w:tcW w:w="593" w:type="dxa"/>
          </w:tcPr>
          <w:p w:rsidR="00BE16CC" w:rsidRDefault="00BE16CC" w:rsidP="00BE16CC">
            <w:r>
              <w:t>67</w:t>
            </w:r>
          </w:p>
        </w:tc>
        <w:tc>
          <w:tcPr>
            <w:tcW w:w="298" w:type="dxa"/>
          </w:tcPr>
          <w:p w:rsidR="00BE16CC" w:rsidRDefault="00BE16CC" w:rsidP="00BE16CC"/>
        </w:tc>
        <w:tc>
          <w:tcPr>
            <w:tcW w:w="565" w:type="dxa"/>
          </w:tcPr>
          <w:p w:rsidR="00BE16CC" w:rsidRDefault="00BE16CC" w:rsidP="00BE16CC">
            <w:r>
              <w:t>10</w:t>
            </w:r>
          </w:p>
        </w:tc>
        <w:tc>
          <w:tcPr>
            <w:tcW w:w="1879" w:type="dxa"/>
          </w:tcPr>
          <w:p w:rsidR="00BE16CC" w:rsidRDefault="00BE16CC" w:rsidP="00BE16CC"/>
        </w:tc>
      </w:tr>
      <w:tr w:rsidR="00BE16CC" w:rsidTr="00BE16CC">
        <w:tc>
          <w:tcPr>
            <w:tcW w:w="591" w:type="dxa"/>
          </w:tcPr>
          <w:p w:rsidR="00BE16CC" w:rsidRDefault="00BE16CC" w:rsidP="00BE16CC">
            <w:r>
              <w:t>35</w:t>
            </w:r>
          </w:p>
        </w:tc>
        <w:tc>
          <w:tcPr>
            <w:tcW w:w="297" w:type="dxa"/>
          </w:tcPr>
          <w:p w:rsidR="00BE16CC" w:rsidRDefault="00BE16CC" w:rsidP="00BE16CC"/>
        </w:tc>
        <w:tc>
          <w:tcPr>
            <w:tcW w:w="593" w:type="dxa"/>
          </w:tcPr>
          <w:p w:rsidR="00BE16CC" w:rsidRDefault="00BE16CC" w:rsidP="00BE16CC">
            <w:r>
              <w:t>67</w:t>
            </w:r>
          </w:p>
        </w:tc>
        <w:tc>
          <w:tcPr>
            <w:tcW w:w="298" w:type="dxa"/>
          </w:tcPr>
          <w:p w:rsidR="00BE16CC" w:rsidRDefault="00BE16CC" w:rsidP="00BE16CC"/>
        </w:tc>
        <w:tc>
          <w:tcPr>
            <w:tcW w:w="593" w:type="dxa"/>
          </w:tcPr>
          <w:p w:rsidR="00BE16CC" w:rsidRDefault="00BE16CC" w:rsidP="00BE16CC">
            <w:r>
              <w:t>10</w:t>
            </w:r>
          </w:p>
        </w:tc>
        <w:tc>
          <w:tcPr>
            <w:tcW w:w="3048" w:type="dxa"/>
            <w:tcBorders>
              <w:right w:val="single" w:sz="4" w:space="0" w:color="000000"/>
            </w:tcBorders>
          </w:tcPr>
          <w:p w:rsidR="00BE16CC" w:rsidRDefault="00BE16CC" w:rsidP="00BE16CC">
            <w:pPr>
              <w:jc w:val="right"/>
            </w:pPr>
          </w:p>
        </w:tc>
        <w:tc>
          <w:tcPr>
            <w:tcW w:w="593" w:type="dxa"/>
            <w:tcBorders>
              <w:left w:val="single" w:sz="4" w:space="0" w:color="000000"/>
            </w:tcBorders>
          </w:tcPr>
          <w:p w:rsidR="00BE16CC" w:rsidRDefault="00BE16CC" w:rsidP="00BE16CC">
            <w:r>
              <w:t>28</w:t>
            </w:r>
          </w:p>
        </w:tc>
        <w:tc>
          <w:tcPr>
            <w:tcW w:w="298" w:type="dxa"/>
          </w:tcPr>
          <w:p w:rsidR="00BE16CC" w:rsidRDefault="00BE16CC" w:rsidP="00BE16CC"/>
        </w:tc>
        <w:tc>
          <w:tcPr>
            <w:tcW w:w="593" w:type="dxa"/>
          </w:tcPr>
          <w:p w:rsidR="00BE16CC" w:rsidRDefault="00BE16CC" w:rsidP="00BE16CC">
            <w:r>
              <w:t>18</w:t>
            </w:r>
          </w:p>
        </w:tc>
        <w:tc>
          <w:tcPr>
            <w:tcW w:w="298" w:type="dxa"/>
          </w:tcPr>
          <w:p w:rsidR="00BE16CC" w:rsidRDefault="00BE16CC" w:rsidP="00BE16CC"/>
        </w:tc>
        <w:tc>
          <w:tcPr>
            <w:tcW w:w="565" w:type="dxa"/>
          </w:tcPr>
          <w:p w:rsidR="00BE16CC" w:rsidRDefault="00BE16CC" w:rsidP="00BE16CC">
            <w:r>
              <w:t>97</w:t>
            </w:r>
          </w:p>
        </w:tc>
        <w:tc>
          <w:tcPr>
            <w:tcW w:w="1879" w:type="dxa"/>
          </w:tcPr>
          <w:p w:rsidR="00BE16CC" w:rsidRDefault="00BE16CC" w:rsidP="00BE16CC"/>
        </w:tc>
      </w:tr>
      <w:tr w:rsidR="00BE16CC" w:rsidTr="00BE16CC">
        <w:tc>
          <w:tcPr>
            <w:tcW w:w="591" w:type="dxa"/>
          </w:tcPr>
          <w:p w:rsidR="00BE16CC" w:rsidRDefault="00BE16CC" w:rsidP="00BE16CC">
            <w:r>
              <w:t>28</w:t>
            </w:r>
          </w:p>
        </w:tc>
        <w:tc>
          <w:tcPr>
            <w:tcW w:w="297" w:type="dxa"/>
          </w:tcPr>
          <w:p w:rsidR="00BE16CC" w:rsidRDefault="00BE16CC" w:rsidP="00BE16CC"/>
        </w:tc>
        <w:tc>
          <w:tcPr>
            <w:tcW w:w="593" w:type="dxa"/>
          </w:tcPr>
          <w:p w:rsidR="00BE16CC" w:rsidRDefault="00BE16CC" w:rsidP="00BE16CC">
            <w:r>
              <w:t>18</w:t>
            </w:r>
          </w:p>
        </w:tc>
        <w:tc>
          <w:tcPr>
            <w:tcW w:w="298" w:type="dxa"/>
          </w:tcPr>
          <w:p w:rsidR="00BE16CC" w:rsidRDefault="00BE16CC" w:rsidP="00BE16CC"/>
        </w:tc>
        <w:tc>
          <w:tcPr>
            <w:tcW w:w="593" w:type="dxa"/>
          </w:tcPr>
          <w:p w:rsidR="00BE16CC" w:rsidRDefault="00BE16CC" w:rsidP="00BE16CC">
            <w:r>
              <w:t>97</w:t>
            </w:r>
          </w:p>
        </w:tc>
        <w:tc>
          <w:tcPr>
            <w:tcW w:w="3048" w:type="dxa"/>
            <w:tcBorders>
              <w:right w:val="single" w:sz="4" w:space="0" w:color="000000"/>
            </w:tcBorders>
          </w:tcPr>
          <w:p w:rsidR="00BE16CC" w:rsidRDefault="00BE16CC" w:rsidP="00BE16CC">
            <w:pPr>
              <w:jc w:val="right"/>
            </w:pPr>
          </w:p>
        </w:tc>
        <w:tc>
          <w:tcPr>
            <w:tcW w:w="593" w:type="dxa"/>
            <w:tcBorders>
              <w:left w:val="single" w:sz="4" w:space="0" w:color="000000"/>
            </w:tcBorders>
          </w:tcPr>
          <w:p w:rsidR="00BE16CC" w:rsidRDefault="00BE16CC" w:rsidP="00BE16CC"/>
        </w:tc>
        <w:tc>
          <w:tcPr>
            <w:tcW w:w="298"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65" w:type="dxa"/>
          </w:tcPr>
          <w:p w:rsidR="00BE16CC" w:rsidRDefault="00BE16CC" w:rsidP="00BE16CC"/>
        </w:tc>
        <w:tc>
          <w:tcPr>
            <w:tcW w:w="1879" w:type="dxa"/>
          </w:tcPr>
          <w:p w:rsidR="00BE16CC" w:rsidRDefault="00BE16CC" w:rsidP="00BE16CC"/>
        </w:tc>
      </w:tr>
      <w:tr w:rsidR="00BE16CC" w:rsidTr="00BE16CC">
        <w:tc>
          <w:tcPr>
            <w:tcW w:w="591" w:type="dxa"/>
          </w:tcPr>
          <w:p w:rsidR="00BE16CC" w:rsidRDefault="00BE16CC" w:rsidP="00BE16CC"/>
        </w:tc>
        <w:tc>
          <w:tcPr>
            <w:tcW w:w="297"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93" w:type="dxa"/>
          </w:tcPr>
          <w:p w:rsidR="00BE16CC" w:rsidRDefault="00BE16CC" w:rsidP="00BE16CC"/>
        </w:tc>
        <w:tc>
          <w:tcPr>
            <w:tcW w:w="3048" w:type="dxa"/>
            <w:tcBorders>
              <w:right w:val="single" w:sz="4" w:space="0" w:color="000000"/>
            </w:tcBorders>
          </w:tcPr>
          <w:p w:rsidR="00BE16CC" w:rsidRDefault="00BE16CC" w:rsidP="00BE16CC">
            <w:pPr>
              <w:jc w:val="right"/>
            </w:pPr>
            <w:r>
              <w:t>b)</w:t>
            </w:r>
          </w:p>
        </w:tc>
        <w:tc>
          <w:tcPr>
            <w:tcW w:w="4226" w:type="dxa"/>
            <w:gridSpan w:val="6"/>
            <w:tcBorders>
              <w:left w:val="single" w:sz="4" w:space="0" w:color="000000"/>
            </w:tcBorders>
          </w:tcPr>
          <w:p w:rsidR="00BE16CC" w:rsidRDefault="00BE16CC" w:rsidP="00BE16CC">
            <w:pPr>
              <w:pBdr>
                <w:top w:val="nil"/>
                <w:left w:val="nil"/>
                <w:bottom w:val="nil"/>
                <w:right w:val="nil"/>
                <w:between w:val="nil"/>
              </w:pBdr>
            </w:pPr>
            <w:r>
              <w:t xml:space="preserve">176     119  </w:t>
            </w:r>
          </w:p>
        </w:tc>
      </w:tr>
      <w:tr w:rsidR="00BE16CC" w:rsidTr="00BE16CC">
        <w:tc>
          <w:tcPr>
            <w:tcW w:w="591" w:type="dxa"/>
          </w:tcPr>
          <w:p w:rsidR="00BE16CC" w:rsidRDefault="00BE16CC" w:rsidP="00BE16CC"/>
        </w:tc>
        <w:tc>
          <w:tcPr>
            <w:tcW w:w="297"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93" w:type="dxa"/>
          </w:tcPr>
          <w:p w:rsidR="00BE16CC" w:rsidRDefault="00BE16CC" w:rsidP="00BE16CC"/>
        </w:tc>
        <w:tc>
          <w:tcPr>
            <w:tcW w:w="3048" w:type="dxa"/>
            <w:tcBorders>
              <w:right w:val="single" w:sz="4" w:space="0" w:color="000000"/>
            </w:tcBorders>
          </w:tcPr>
          <w:p w:rsidR="00BE16CC" w:rsidRDefault="00BE16CC" w:rsidP="00BE16CC">
            <w:pPr>
              <w:jc w:val="right"/>
            </w:pPr>
          </w:p>
        </w:tc>
        <w:tc>
          <w:tcPr>
            <w:tcW w:w="422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591" w:type="dxa"/>
          </w:tcPr>
          <w:p w:rsidR="00BE16CC" w:rsidRDefault="00BE16CC" w:rsidP="00BE16CC"/>
        </w:tc>
        <w:tc>
          <w:tcPr>
            <w:tcW w:w="297" w:type="dxa"/>
          </w:tcPr>
          <w:p w:rsidR="00BE16CC" w:rsidRDefault="00BE16CC" w:rsidP="00BE16CC"/>
        </w:tc>
        <w:tc>
          <w:tcPr>
            <w:tcW w:w="593" w:type="dxa"/>
          </w:tcPr>
          <w:p w:rsidR="00BE16CC" w:rsidRDefault="00BE16CC" w:rsidP="00BE16CC"/>
        </w:tc>
        <w:tc>
          <w:tcPr>
            <w:tcW w:w="298" w:type="dxa"/>
          </w:tcPr>
          <w:p w:rsidR="00BE16CC" w:rsidRDefault="00BE16CC" w:rsidP="00BE16CC"/>
        </w:tc>
        <w:tc>
          <w:tcPr>
            <w:tcW w:w="593" w:type="dxa"/>
          </w:tcPr>
          <w:p w:rsidR="00BE16CC" w:rsidRDefault="00BE16CC" w:rsidP="00BE16CC"/>
        </w:tc>
        <w:tc>
          <w:tcPr>
            <w:tcW w:w="3048" w:type="dxa"/>
            <w:tcBorders>
              <w:right w:val="single" w:sz="4" w:space="0" w:color="000000"/>
            </w:tcBorders>
          </w:tcPr>
          <w:p w:rsidR="00BE16CC" w:rsidRDefault="00BE16CC" w:rsidP="00BE16CC">
            <w:pPr>
              <w:jc w:val="right"/>
            </w:pPr>
            <w:r>
              <w:t>c)</w:t>
            </w:r>
          </w:p>
        </w:tc>
        <w:tc>
          <w:tcPr>
            <w:tcW w:w="4226" w:type="dxa"/>
            <w:gridSpan w:val="6"/>
            <w:tcBorders>
              <w:left w:val="single" w:sz="4" w:space="0" w:color="000000"/>
            </w:tcBorders>
          </w:tcPr>
          <w:p w:rsidR="00BE16CC" w:rsidRDefault="00BE16CC" w:rsidP="00BE16CC">
            <w:pPr>
              <w:pBdr>
                <w:top w:val="nil"/>
                <w:left w:val="nil"/>
                <w:bottom w:val="nil"/>
                <w:right w:val="nil"/>
                <w:between w:val="nil"/>
              </w:pBdr>
            </w:pPr>
            <w:r>
              <w:t xml:space="preserve">28 </w:t>
            </w:r>
          </w:p>
        </w:tc>
      </w:tr>
    </w:tbl>
    <w:p w:rsidR="00594DED" w:rsidRPr="00F13B1F" w:rsidRDefault="00594DED" w:rsidP="00594DED">
      <w:pPr>
        <w:autoSpaceDE w:val="0"/>
        <w:autoSpaceDN w:val="0"/>
        <w:adjustRightInd w:val="0"/>
        <w:rPr>
          <w:b/>
          <w:bCs/>
          <w:sz w:val="22"/>
          <w:szCs w:val="22"/>
        </w:rPr>
      </w:pPr>
    </w:p>
    <w:p w:rsidR="00594DED" w:rsidRPr="00F13B1F" w:rsidRDefault="00594DED" w:rsidP="00F43CD9">
      <w:pPr>
        <w:pBdr>
          <w:top w:val="single" w:sz="12" w:space="1" w:color="auto"/>
        </w:pBdr>
        <w:autoSpaceDE w:val="0"/>
        <w:autoSpaceDN w:val="0"/>
        <w:adjustRightInd w:val="0"/>
        <w:jc w:val="both"/>
        <w:rPr>
          <w:b/>
          <w:bCs/>
          <w:i/>
          <w:iCs/>
          <w:sz w:val="22"/>
          <w:szCs w:val="22"/>
        </w:rPr>
      </w:pPr>
      <w:r w:rsidRPr="00F13B1F">
        <w:rPr>
          <w:b/>
          <w:bCs/>
          <w:i/>
          <w:iCs/>
          <w:sz w:val="22"/>
          <w:szCs w:val="22"/>
        </w:rPr>
        <w:t>Subiectul 14</w:t>
      </w:r>
    </w:p>
    <w:p w:rsidR="00594DED" w:rsidRPr="00F13B1F" w:rsidRDefault="00594DED" w:rsidP="00594DED">
      <w:pPr>
        <w:jc w:val="both"/>
        <w:rPr>
          <w:b/>
          <w:bCs/>
          <w:i/>
          <w:iCs/>
          <w:sz w:val="22"/>
          <w:szCs w:val="22"/>
        </w:rPr>
      </w:pPr>
    </w:p>
    <w:p w:rsidR="00BE16CC" w:rsidRDefault="00BE16CC" w:rsidP="00BE16CC">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cel mult </w:t>
      </w:r>
      <w:r>
        <w:rPr>
          <w:b/>
        </w:rPr>
        <w:t>9</w:t>
      </w:r>
      <w:r>
        <w:t xml:space="preserve"> cifre fiecare, separate prin câte un spaţiu, reprezentând valorile elementelor matricei </w:t>
      </w:r>
      <w:r>
        <w:rPr>
          <w:b/>
        </w:rPr>
        <w:t>A</w:t>
      </w:r>
      <w:r>
        <w:t>. (numerotarea liniilor şi coloanelor matricei începe de la 1)</w:t>
      </w:r>
    </w:p>
    <w:p w:rsidR="00BE16CC" w:rsidRDefault="00BE16CC" w:rsidP="00BE16CC">
      <w:pPr>
        <w:pBdr>
          <w:top w:val="nil"/>
          <w:left w:val="nil"/>
          <w:bottom w:val="nil"/>
          <w:right w:val="nil"/>
          <w:between w:val="nil"/>
        </w:pBdr>
        <w:ind w:left="720"/>
        <w:jc w:val="both"/>
        <w:rPr>
          <w:color w:val="000000"/>
        </w:rPr>
      </w:pPr>
      <w:r>
        <w:rPr>
          <w:color w:val="000000"/>
        </w:rPr>
        <w:t>Scrieți un program în limbajul Pascal/C/</w:t>
      </w:r>
      <w:proofErr w:type="spellStart"/>
      <w:r>
        <w:rPr>
          <w:color w:val="000000"/>
        </w:rPr>
        <w:t>C</w:t>
      </w:r>
      <w:proofErr w:type="spellEnd"/>
      <w:r>
        <w:rPr>
          <w:color w:val="000000"/>
        </w:rPr>
        <w:t>++, care citește datele din fișier și care:</w:t>
      </w:r>
    </w:p>
    <w:p w:rsidR="00BE16CC" w:rsidRDefault="00BE16CC" w:rsidP="00BE16CC">
      <w:pPr>
        <w:numPr>
          <w:ilvl w:val="0"/>
          <w:numId w:val="37"/>
        </w:numPr>
        <w:jc w:val="both"/>
      </w:pPr>
      <w:r>
        <w:t xml:space="preserve">să afişeze pe ecran matricea </w:t>
      </w:r>
      <w:r>
        <w:rPr>
          <w:b/>
        </w:rPr>
        <w:t>A</w:t>
      </w:r>
      <w:r>
        <w:t>, câte o linie a matricei pe câte o linie a ecranului, elementele fiecărei linii fiind separate prin câte un spaţiu;</w:t>
      </w:r>
    </w:p>
    <w:p w:rsidR="00BE16CC" w:rsidRDefault="00BE16CC" w:rsidP="00BE16CC">
      <w:pPr>
        <w:numPr>
          <w:ilvl w:val="0"/>
          <w:numId w:val="37"/>
        </w:numPr>
        <w:tabs>
          <w:tab w:val="left" w:pos="284"/>
        </w:tabs>
        <w:jc w:val="both"/>
      </w:pPr>
      <w:r>
        <w:t>să afișeze pe următoarea linie, valoarea maximă de pe diagonala principală și valoarea minimă de pe diagonala secundară, separate prin câte un spațiu;</w:t>
      </w:r>
    </w:p>
    <w:p w:rsidR="00BE16CC" w:rsidRDefault="00BE16CC" w:rsidP="00BE16CC">
      <w:pPr>
        <w:numPr>
          <w:ilvl w:val="0"/>
          <w:numId w:val="37"/>
        </w:numPr>
        <w:jc w:val="both"/>
      </w:pPr>
      <w:r>
        <w:t xml:space="preserve">să scrie în fişierul </w:t>
      </w:r>
      <w:proofErr w:type="spellStart"/>
      <w:r>
        <w:rPr>
          <w:b/>
        </w:rPr>
        <w:t>atestat.out</w:t>
      </w:r>
      <w:proofErr w:type="spellEnd"/>
      <w:r>
        <w:t xml:space="preserve"> separate prin câte un spaţiu, toate </w:t>
      </w:r>
      <w:r>
        <w:rPr>
          <w:i/>
        </w:rPr>
        <w:t>pătratele perfect</w:t>
      </w:r>
      <w:r>
        <w:t xml:space="preserve">e din matricea </w:t>
      </w:r>
      <w:r>
        <w:rPr>
          <w:b/>
        </w:rPr>
        <w:t>A</w:t>
      </w:r>
      <w:r>
        <w:t xml:space="preserve">. Un număr natural </w:t>
      </w:r>
      <w:r>
        <w:rPr>
          <w:b/>
        </w:rPr>
        <w:t>x</w:t>
      </w:r>
      <w:r>
        <w:t xml:space="preserve"> este </w:t>
      </w:r>
      <w:r>
        <w:rPr>
          <w:i/>
        </w:rPr>
        <w:t>pătrat perfect</w:t>
      </w:r>
      <w:r>
        <w:t xml:space="preserve"> dacă există un alt număr natural </w:t>
      </w:r>
      <w:r>
        <w:rPr>
          <w:b/>
        </w:rPr>
        <w:t>y</w:t>
      </w:r>
      <w:r>
        <w:t xml:space="preserve"> astfel încât </w:t>
      </w:r>
      <w:r>
        <w:rPr>
          <w:b/>
        </w:rPr>
        <w:t>x=y</w:t>
      </w:r>
      <w:r>
        <w:rPr>
          <w:b/>
          <w:vertAlign w:val="superscript"/>
        </w:rPr>
        <w:t>2</w:t>
      </w:r>
      <w:r>
        <w:t xml:space="preserve">, de exemplu </w:t>
      </w:r>
      <w:r>
        <w:rPr>
          <w:b/>
        </w:rPr>
        <w:t>16</w:t>
      </w:r>
      <w:r>
        <w:t xml:space="preserve"> este pătrat perfect (</w:t>
      </w:r>
      <w:r>
        <w:rPr>
          <w:b/>
        </w:rPr>
        <w:t>4</w:t>
      </w:r>
      <w:r>
        <w:rPr>
          <w:b/>
          <w:vertAlign w:val="superscript"/>
        </w:rPr>
        <w:t xml:space="preserve">2 </w:t>
      </w:r>
      <w:r>
        <w:rPr>
          <w:b/>
        </w:rPr>
        <w:t>=16</w:t>
      </w:r>
      <w:r>
        <w:t>). Dacă nu există</w:t>
      </w:r>
      <w:del w:id="2" w:author="PC" w:date="2024-12-19T07:43:00Z">
        <w:r w:rsidDel="00EB310D">
          <w:delText>,</w:delText>
        </w:r>
      </w:del>
      <w:r>
        <w:t xml:space="preserve"> astfel de numere</w:t>
      </w:r>
      <w:ins w:id="3" w:author="PC" w:date="2024-12-19T07:43:00Z">
        <w:r>
          <w:t>,</w:t>
        </w:r>
      </w:ins>
      <w:r>
        <w:t xml:space="preserve"> se va scrie pe prima linie a fişierului mesajul </w:t>
      </w:r>
      <w:r>
        <w:rPr>
          <w:b/>
        </w:rPr>
        <w:t>NU EXISTA</w:t>
      </w:r>
    </w:p>
    <w:p w:rsidR="00BE16CC" w:rsidRDefault="00BE16CC" w:rsidP="00BE16CC">
      <w:pPr>
        <w:jc w:val="both"/>
      </w:pPr>
      <w:r>
        <w:rPr>
          <w:b/>
        </w:rPr>
        <w:t>Notă:</w:t>
      </w:r>
      <w:r>
        <w:t xml:space="preserve"> Programul va conţine cel puţin un subprogram definit de utilizator. </w:t>
      </w:r>
    </w:p>
    <w:p w:rsidR="00BE16CC" w:rsidRDefault="00BE16CC" w:rsidP="00BE16CC">
      <w:pPr>
        <w:pBdr>
          <w:top w:val="nil"/>
          <w:left w:val="nil"/>
          <w:bottom w:val="nil"/>
          <w:right w:val="nil"/>
          <w:between w:val="nil"/>
        </w:pBdr>
        <w:rPr>
          <w:b/>
        </w:rPr>
      </w:pPr>
      <w:r>
        <w:rPr>
          <w:b/>
        </w:rPr>
        <w:t>Exemplu:</w:t>
      </w:r>
    </w:p>
    <w:tbl>
      <w:tblPr>
        <w:tblW w:w="9648" w:type="dxa"/>
        <w:tblInd w:w="-108" w:type="dxa"/>
        <w:tblLayout w:type="fixed"/>
        <w:tblLook w:val="0400" w:firstRow="0" w:lastRow="0" w:firstColumn="0" w:lastColumn="0" w:noHBand="0" w:noVBand="1"/>
      </w:tblPr>
      <w:tblGrid>
        <w:gridCol w:w="588"/>
        <w:gridCol w:w="297"/>
        <w:gridCol w:w="649"/>
        <w:gridCol w:w="236"/>
        <w:gridCol w:w="588"/>
        <w:gridCol w:w="3014"/>
        <w:gridCol w:w="563"/>
        <w:gridCol w:w="297"/>
        <w:gridCol w:w="588"/>
        <w:gridCol w:w="297"/>
        <w:gridCol w:w="674"/>
        <w:gridCol w:w="1857"/>
      </w:tblGrid>
      <w:tr w:rsidR="00BE16CC" w:rsidTr="00BE16CC">
        <w:tc>
          <w:tcPr>
            <w:tcW w:w="5372" w:type="dxa"/>
            <w:gridSpan w:val="6"/>
            <w:tcBorders>
              <w:bottom w:val="single" w:sz="4" w:space="0" w:color="000000"/>
            </w:tcBorders>
          </w:tcPr>
          <w:p w:rsidR="00BE16CC" w:rsidRDefault="00BE16CC" w:rsidP="00BE16CC">
            <w:pPr>
              <w:jc w:val="both"/>
              <w:rPr>
                <w:b/>
              </w:rPr>
            </w:pPr>
            <w:r>
              <w:rPr>
                <w:b/>
              </w:rPr>
              <w:t>Date de intrare:</w:t>
            </w:r>
          </w:p>
        </w:tc>
        <w:tc>
          <w:tcPr>
            <w:tcW w:w="4276" w:type="dxa"/>
            <w:gridSpan w:val="6"/>
            <w:tcBorders>
              <w:bottom w:val="single" w:sz="4" w:space="0" w:color="000000"/>
            </w:tcBorders>
          </w:tcPr>
          <w:p w:rsidR="00BE16CC" w:rsidRDefault="00BE16CC" w:rsidP="00BE16CC">
            <w:pPr>
              <w:jc w:val="both"/>
            </w:pPr>
            <w:r>
              <w:rPr>
                <w:b/>
              </w:rPr>
              <w:t>Date de ieşire:</w:t>
            </w:r>
          </w:p>
        </w:tc>
      </w:tr>
      <w:tr w:rsidR="00BE16CC" w:rsidTr="00BE16CC">
        <w:tc>
          <w:tcPr>
            <w:tcW w:w="5372" w:type="dxa"/>
            <w:gridSpan w:val="6"/>
            <w:tcBorders>
              <w:top w:val="single" w:sz="4" w:space="0" w:color="000000"/>
              <w:bottom w:val="single" w:sz="4" w:space="0" w:color="000000"/>
              <w:right w:val="single" w:sz="4" w:space="0" w:color="000000"/>
            </w:tcBorders>
          </w:tcPr>
          <w:p w:rsidR="00BE16CC" w:rsidRDefault="00BE16CC" w:rsidP="00BE16CC">
            <w:pPr>
              <w:jc w:val="both"/>
            </w:pPr>
            <w:proofErr w:type="spellStart"/>
            <w:r>
              <w:t>atestat.in</w:t>
            </w:r>
            <w:proofErr w:type="spellEnd"/>
          </w:p>
        </w:tc>
        <w:tc>
          <w:tcPr>
            <w:tcW w:w="4276" w:type="dxa"/>
            <w:gridSpan w:val="6"/>
            <w:tcBorders>
              <w:top w:val="single" w:sz="4" w:space="0" w:color="000000"/>
              <w:left w:val="single" w:sz="4" w:space="0" w:color="000000"/>
              <w:bottom w:val="single" w:sz="4" w:space="0" w:color="000000"/>
            </w:tcBorders>
          </w:tcPr>
          <w:p w:rsidR="00BE16CC" w:rsidRDefault="00BE16CC" w:rsidP="00BE16CC">
            <w:pPr>
              <w:jc w:val="both"/>
            </w:pPr>
          </w:p>
        </w:tc>
      </w:tr>
      <w:tr w:rsidR="00BE16CC" w:rsidTr="00BE16CC">
        <w:tc>
          <w:tcPr>
            <w:tcW w:w="588" w:type="dxa"/>
            <w:tcBorders>
              <w:top w:val="single" w:sz="4" w:space="0" w:color="000000"/>
            </w:tcBorders>
          </w:tcPr>
          <w:p w:rsidR="00BE16CC" w:rsidRDefault="00BE16CC" w:rsidP="00BE16CC">
            <w:r>
              <w:t>3</w:t>
            </w:r>
          </w:p>
        </w:tc>
        <w:tc>
          <w:tcPr>
            <w:tcW w:w="297" w:type="dxa"/>
            <w:tcBorders>
              <w:top w:val="single" w:sz="4" w:space="0" w:color="000000"/>
            </w:tcBorders>
          </w:tcPr>
          <w:p w:rsidR="00BE16CC" w:rsidRDefault="00BE16CC" w:rsidP="00BE16CC"/>
        </w:tc>
        <w:tc>
          <w:tcPr>
            <w:tcW w:w="649" w:type="dxa"/>
            <w:tcBorders>
              <w:top w:val="single" w:sz="4" w:space="0" w:color="000000"/>
            </w:tcBorders>
          </w:tcPr>
          <w:p w:rsidR="00BE16CC" w:rsidRDefault="00BE16CC" w:rsidP="00BE16CC"/>
        </w:tc>
        <w:tc>
          <w:tcPr>
            <w:tcW w:w="236" w:type="dxa"/>
            <w:tcBorders>
              <w:top w:val="single" w:sz="4" w:space="0" w:color="000000"/>
            </w:tcBorders>
          </w:tcPr>
          <w:p w:rsidR="00BE16CC" w:rsidRDefault="00BE16CC" w:rsidP="00BE16CC"/>
        </w:tc>
        <w:tc>
          <w:tcPr>
            <w:tcW w:w="588" w:type="dxa"/>
            <w:tcBorders>
              <w:top w:val="single" w:sz="4" w:space="0" w:color="000000"/>
            </w:tcBorders>
          </w:tcPr>
          <w:p w:rsidR="00BE16CC" w:rsidRDefault="00BE16CC" w:rsidP="00BE16CC"/>
        </w:tc>
        <w:tc>
          <w:tcPr>
            <w:tcW w:w="3014" w:type="dxa"/>
            <w:tcBorders>
              <w:top w:val="single" w:sz="4" w:space="0" w:color="000000"/>
              <w:right w:val="single" w:sz="4" w:space="0" w:color="000000"/>
            </w:tcBorders>
          </w:tcPr>
          <w:p w:rsidR="00BE16CC" w:rsidRDefault="00BE16CC" w:rsidP="00BE16CC">
            <w:pPr>
              <w:jc w:val="right"/>
            </w:pPr>
            <w:r>
              <w:t>a)</w:t>
            </w:r>
          </w:p>
        </w:tc>
        <w:tc>
          <w:tcPr>
            <w:tcW w:w="563" w:type="dxa"/>
            <w:tcBorders>
              <w:top w:val="single" w:sz="4" w:space="0" w:color="000000"/>
              <w:left w:val="single" w:sz="4" w:space="0" w:color="000000"/>
            </w:tcBorders>
          </w:tcPr>
          <w:p w:rsidR="00BE16CC" w:rsidRDefault="00BE16CC" w:rsidP="00BE16CC">
            <w:r>
              <w:t>8</w:t>
            </w:r>
          </w:p>
        </w:tc>
        <w:tc>
          <w:tcPr>
            <w:tcW w:w="297" w:type="dxa"/>
            <w:tcBorders>
              <w:top w:val="single" w:sz="4" w:space="0" w:color="000000"/>
            </w:tcBorders>
          </w:tcPr>
          <w:p w:rsidR="00BE16CC" w:rsidRDefault="00BE16CC" w:rsidP="00BE16CC"/>
        </w:tc>
        <w:tc>
          <w:tcPr>
            <w:tcW w:w="588" w:type="dxa"/>
            <w:tcBorders>
              <w:top w:val="single" w:sz="4" w:space="0" w:color="000000"/>
            </w:tcBorders>
          </w:tcPr>
          <w:p w:rsidR="00BE16CC" w:rsidRDefault="00BE16CC" w:rsidP="00BE16CC">
            <w:r>
              <w:t>36</w:t>
            </w:r>
          </w:p>
        </w:tc>
        <w:tc>
          <w:tcPr>
            <w:tcW w:w="297" w:type="dxa"/>
            <w:tcBorders>
              <w:top w:val="single" w:sz="4" w:space="0" w:color="000000"/>
            </w:tcBorders>
          </w:tcPr>
          <w:p w:rsidR="00BE16CC" w:rsidRDefault="00BE16CC" w:rsidP="00BE16CC"/>
        </w:tc>
        <w:tc>
          <w:tcPr>
            <w:tcW w:w="674" w:type="dxa"/>
            <w:tcBorders>
              <w:top w:val="single" w:sz="4" w:space="0" w:color="000000"/>
            </w:tcBorders>
          </w:tcPr>
          <w:p w:rsidR="00BE16CC" w:rsidRDefault="00BE16CC" w:rsidP="00BE16CC">
            <w:r>
              <w:t>101</w:t>
            </w:r>
          </w:p>
        </w:tc>
        <w:tc>
          <w:tcPr>
            <w:tcW w:w="1857" w:type="dxa"/>
            <w:tcBorders>
              <w:top w:val="single" w:sz="4" w:space="0" w:color="000000"/>
            </w:tcBorders>
          </w:tcPr>
          <w:p w:rsidR="00BE16CC" w:rsidRDefault="00BE16CC" w:rsidP="00BE16CC"/>
        </w:tc>
      </w:tr>
      <w:tr w:rsidR="00BE16CC" w:rsidTr="00BE16CC">
        <w:tc>
          <w:tcPr>
            <w:tcW w:w="588" w:type="dxa"/>
          </w:tcPr>
          <w:p w:rsidR="00BE16CC" w:rsidRDefault="00BE16CC" w:rsidP="00BE16CC">
            <w:r>
              <w:t>8</w:t>
            </w:r>
          </w:p>
        </w:tc>
        <w:tc>
          <w:tcPr>
            <w:tcW w:w="297" w:type="dxa"/>
          </w:tcPr>
          <w:p w:rsidR="00BE16CC" w:rsidRDefault="00BE16CC" w:rsidP="00BE16CC"/>
        </w:tc>
        <w:tc>
          <w:tcPr>
            <w:tcW w:w="649" w:type="dxa"/>
          </w:tcPr>
          <w:p w:rsidR="00BE16CC" w:rsidRDefault="00BE16CC" w:rsidP="00BE16CC">
            <w:r>
              <w:t>36</w:t>
            </w:r>
          </w:p>
        </w:tc>
        <w:tc>
          <w:tcPr>
            <w:tcW w:w="236" w:type="dxa"/>
          </w:tcPr>
          <w:p w:rsidR="00BE16CC" w:rsidRDefault="00BE16CC" w:rsidP="00BE16CC"/>
        </w:tc>
        <w:tc>
          <w:tcPr>
            <w:tcW w:w="588" w:type="dxa"/>
          </w:tcPr>
          <w:p w:rsidR="00BE16CC" w:rsidRDefault="00BE16CC" w:rsidP="00BE16CC">
            <w:r>
              <w:t>101</w:t>
            </w:r>
          </w:p>
        </w:tc>
        <w:tc>
          <w:tcPr>
            <w:tcW w:w="3014" w:type="dxa"/>
            <w:tcBorders>
              <w:right w:val="single" w:sz="4" w:space="0" w:color="000000"/>
            </w:tcBorders>
          </w:tcPr>
          <w:p w:rsidR="00BE16CC" w:rsidRDefault="00BE16CC" w:rsidP="00BE16CC"/>
        </w:tc>
        <w:tc>
          <w:tcPr>
            <w:tcW w:w="563" w:type="dxa"/>
            <w:tcBorders>
              <w:left w:val="single" w:sz="4" w:space="0" w:color="000000"/>
            </w:tcBorders>
          </w:tcPr>
          <w:p w:rsidR="00BE16CC" w:rsidRDefault="00BE16CC" w:rsidP="00BE16CC">
            <w:r>
              <w:t>35</w:t>
            </w:r>
          </w:p>
        </w:tc>
        <w:tc>
          <w:tcPr>
            <w:tcW w:w="297" w:type="dxa"/>
          </w:tcPr>
          <w:p w:rsidR="00BE16CC" w:rsidRDefault="00BE16CC" w:rsidP="00BE16CC"/>
        </w:tc>
        <w:tc>
          <w:tcPr>
            <w:tcW w:w="588" w:type="dxa"/>
          </w:tcPr>
          <w:p w:rsidR="00BE16CC" w:rsidRDefault="00BE16CC" w:rsidP="00BE16CC">
            <w:r>
              <w:t>67</w:t>
            </w:r>
          </w:p>
        </w:tc>
        <w:tc>
          <w:tcPr>
            <w:tcW w:w="297" w:type="dxa"/>
          </w:tcPr>
          <w:p w:rsidR="00BE16CC" w:rsidRDefault="00BE16CC" w:rsidP="00BE16CC"/>
        </w:tc>
        <w:tc>
          <w:tcPr>
            <w:tcW w:w="674" w:type="dxa"/>
          </w:tcPr>
          <w:p w:rsidR="00BE16CC" w:rsidRDefault="00BE16CC" w:rsidP="00BE16CC">
            <w:r>
              <w:t>10</w:t>
            </w:r>
          </w:p>
        </w:tc>
        <w:tc>
          <w:tcPr>
            <w:tcW w:w="1857" w:type="dxa"/>
          </w:tcPr>
          <w:p w:rsidR="00BE16CC" w:rsidRDefault="00BE16CC" w:rsidP="00BE16CC"/>
        </w:tc>
      </w:tr>
      <w:tr w:rsidR="00BE16CC" w:rsidTr="00BE16CC">
        <w:tc>
          <w:tcPr>
            <w:tcW w:w="588" w:type="dxa"/>
          </w:tcPr>
          <w:p w:rsidR="00BE16CC" w:rsidRDefault="00BE16CC" w:rsidP="00BE16CC">
            <w:r>
              <w:t>35</w:t>
            </w:r>
          </w:p>
        </w:tc>
        <w:tc>
          <w:tcPr>
            <w:tcW w:w="297" w:type="dxa"/>
          </w:tcPr>
          <w:p w:rsidR="00BE16CC" w:rsidRDefault="00BE16CC" w:rsidP="00BE16CC"/>
        </w:tc>
        <w:tc>
          <w:tcPr>
            <w:tcW w:w="649" w:type="dxa"/>
          </w:tcPr>
          <w:p w:rsidR="00BE16CC" w:rsidRDefault="00BE16CC" w:rsidP="00BE16CC">
            <w:r>
              <w:t>67</w:t>
            </w:r>
          </w:p>
        </w:tc>
        <w:tc>
          <w:tcPr>
            <w:tcW w:w="236" w:type="dxa"/>
          </w:tcPr>
          <w:p w:rsidR="00BE16CC" w:rsidRDefault="00BE16CC" w:rsidP="00BE16CC"/>
        </w:tc>
        <w:tc>
          <w:tcPr>
            <w:tcW w:w="588" w:type="dxa"/>
          </w:tcPr>
          <w:p w:rsidR="00BE16CC" w:rsidRDefault="00BE16CC" w:rsidP="00BE16CC">
            <w:r>
              <w:t>10</w:t>
            </w:r>
          </w:p>
        </w:tc>
        <w:tc>
          <w:tcPr>
            <w:tcW w:w="3014" w:type="dxa"/>
            <w:tcBorders>
              <w:right w:val="single" w:sz="4" w:space="0" w:color="000000"/>
            </w:tcBorders>
          </w:tcPr>
          <w:p w:rsidR="00BE16CC" w:rsidRDefault="00BE16CC" w:rsidP="00BE16CC"/>
        </w:tc>
        <w:tc>
          <w:tcPr>
            <w:tcW w:w="563" w:type="dxa"/>
            <w:tcBorders>
              <w:left w:val="single" w:sz="4" w:space="0" w:color="000000"/>
            </w:tcBorders>
          </w:tcPr>
          <w:p w:rsidR="00BE16CC" w:rsidRDefault="00BE16CC" w:rsidP="00BE16CC">
            <w:r>
              <w:t>5</w:t>
            </w:r>
          </w:p>
        </w:tc>
        <w:tc>
          <w:tcPr>
            <w:tcW w:w="297" w:type="dxa"/>
          </w:tcPr>
          <w:p w:rsidR="00BE16CC" w:rsidRDefault="00BE16CC" w:rsidP="00BE16CC"/>
        </w:tc>
        <w:tc>
          <w:tcPr>
            <w:tcW w:w="588" w:type="dxa"/>
          </w:tcPr>
          <w:p w:rsidR="00BE16CC" w:rsidRDefault="00BE16CC" w:rsidP="00BE16CC">
            <w:r>
              <w:t>311</w:t>
            </w:r>
          </w:p>
        </w:tc>
        <w:tc>
          <w:tcPr>
            <w:tcW w:w="297" w:type="dxa"/>
          </w:tcPr>
          <w:p w:rsidR="00BE16CC" w:rsidRDefault="00BE16CC" w:rsidP="00BE16CC"/>
        </w:tc>
        <w:tc>
          <w:tcPr>
            <w:tcW w:w="674" w:type="dxa"/>
          </w:tcPr>
          <w:p w:rsidR="00BE16CC" w:rsidRDefault="00BE16CC" w:rsidP="00BE16CC">
            <w:r>
              <w:t>9</w:t>
            </w:r>
          </w:p>
        </w:tc>
        <w:tc>
          <w:tcPr>
            <w:tcW w:w="1857" w:type="dxa"/>
          </w:tcPr>
          <w:p w:rsidR="00BE16CC" w:rsidRDefault="00BE16CC" w:rsidP="00BE16CC"/>
        </w:tc>
      </w:tr>
      <w:tr w:rsidR="00BE16CC" w:rsidTr="00BE16CC">
        <w:tc>
          <w:tcPr>
            <w:tcW w:w="588" w:type="dxa"/>
          </w:tcPr>
          <w:p w:rsidR="00BE16CC" w:rsidRDefault="00BE16CC" w:rsidP="00BE16CC">
            <w:r>
              <w:t>5</w:t>
            </w:r>
          </w:p>
        </w:tc>
        <w:tc>
          <w:tcPr>
            <w:tcW w:w="297" w:type="dxa"/>
          </w:tcPr>
          <w:p w:rsidR="00BE16CC" w:rsidRDefault="00BE16CC" w:rsidP="00BE16CC"/>
        </w:tc>
        <w:tc>
          <w:tcPr>
            <w:tcW w:w="649" w:type="dxa"/>
          </w:tcPr>
          <w:p w:rsidR="00BE16CC" w:rsidRDefault="00BE16CC" w:rsidP="00BE16CC">
            <w:r>
              <w:t>311</w:t>
            </w:r>
          </w:p>
        </w:tc>
        <w:tc>
          <w:tcPr>
            <w:tcW w:w="236" w:type="dxa"/>
          </w:tcPr>
          <w:p w:rsidR="00BE16CC" w:rsidRDefault="00BE16CC" w:rsidP="00BE16CC"/>
        </w:tc>
        <w:tc>
          <w:tcPr>
            <w:tcW w:w="588" w:type="dxa"/>
          </w:tcPr>
          <w:p w:rsidR="00BE16CC" w:rsidRDefault="00BE16CC" w:rsidP="00BE16CC">
            <w:r>
              <w:t>9</w:t>
            </w:r>
          </w:p>
        </w:tc>
        <w:tc>
          <w:tcPr>
            <w:tcW w:w="3014" w:type="dxa"/>
            <w:tcBorders>
              <w:right w:val="single" w:sz="4" w:space="0" w:color="000000"/>
            </w:tcBorders>
          </w:tcPr>
          <w:p w:rsidR="00BE16CC" w:rsidRDefault="00BE16CC" w:rsidP="00BE16CC"/>
        </w:tc>
        <w:tc>
          <w:tcPr>
            <w:tcW w:w="563" w:type="dxa"/>
            <w:tcBorders>
              <w:left w:val="single" w:sz="4" w:space="0" w:color="000000"/>
            </w:tcBorders>
          </w:tcPr>
          <w:p w:rsidR="00BE16CC" w:rsidRDefault="00BE16CC" w:rsidP="00BE16CC"/>
        </w:tc>
        <w:tc>
          <w:tcPr>
            <w:tcW w:w="297" w:type="dxa"/>
          </w:tcPr>
          <w:p w:rsidR="00BE16CC" w:rsidRDefault="00BE16CC" w:rsidP="00BE16CC"/>
        </w:tc>
        <w:tc>
          <w:tcPr>
            <w:tcW w:w="588" w:type="dxa"/>
          </w:tcPr>
          <w:p w:rsidR="00BE16CC" w:rsidRDefault="00BE16CC" w:rsidP="00BE16CC"/>
        </w:tc>
        <w:tc>
          <w:tcPr>
            <w:tcW w:w="297" w:type="dxa"/>
          </w:tcPr>
          <w:p w:rsidR="00BE16CC" w:rsidRDefault="00BE16CC" w:rsidP="00BE16CC"/>
        </w:tc>
        <w:tc>
          <w:tcPr>
            <w:tcW w:w="674" w:type="dxa"/>
          </w:tcPr>
          <w:p w:rsidR="00BE16CC" w:rsidRDefault="00BE16CC" w:rsidP="00BE16CC"/>
        </w:tc>
        <w:tc>
          <w:tcPr>
            <w:tcW w:w="1857" w:type="dxa"/>
          </w:tcPr>
          <w:p w:rsidR="00BE16CC" w:rsidRDefault="00BE16CC" w:rsidP="00BE16CC"/>
        </w:tc>
      </w:tr>
      <w:tr w:rsidR="00BE16CC" w:rsidTr="00BE16CC">
        <w:tc>
          <w:tcPr>
            <w:tcW w:w="588" w:type="dxa"/>
          </w:tcPr>
          <w:p w:rsidR="00BE16CC" w:rsidRDefault="00BE16CC" w:rsidP="00BE16CC">
            <w:pPr>
              <w:pBdr>
                <w:top w:val="nil"/>
                <w:left w:val="nil"/>
                <w:bottom w:val="nil"/>
                <w:right w:val="nil"/>
                <w:between w:val="nil"/>
              </w:pBdr>
            </w:pPr>
          </w:p>
        </w:tc>
        <w:tc>
          <w:tcPr>
            <w:tcW w:w="297" w:type="dxa"/>
          </w:tcPr>
          <w:p w:rsidR="00BE16CC" w:rsidRDefault="00BE16CC" w:rsidP="00BE16CC">
            <w:pPr>
              <w:pBdr>
                <w:top w:val="nil"/>
                <w:left w:val="nil"/>
                <w:bottom w:val="nil"/>
                <w:right w:val="nil"/>
                <w:between w:val="nil"/>
              </w:pBdr>
            </w:pPr>
          </w:p>
        </w:tc>
        <w:tc>
          <w:tcPr>
            <w:tcW w:w="649" w:type="dxa"/>
          </w:tcPr>
          <w:p w:rsidR="00BE16CC" w:rsidRDefault="00BE16CC" w:rsidP="00BE16CC">
            <w:pPr>
              <w:pBdr>
                <w:top w:val="nil"/>
                <w:left w:val="nil"/>
                <w:bottom w:val="nil"/>
                <w:right w:val="nil"/>
                <w:between w:val="nil"/>
              </w:pBdr>
            </w:pPr>
          </w:p>
        </w:tc>
        <w:tc>
          <w:tcPr>
            <w:tcW w:w="236" w:type="dxa"/>
          </w:tcPr>
          <w:p w:rsidR="00BE16CC" w:rsidRDefault="00BE16CC" w:rsidP="00BE16CC">
            <w:pPr>
              <w:pBdr>
                <w:top w:val="nil"/>
                <w:left w:val="nil"/>
                <w:bottom w:val="nil"/>
                <w:right w:val="nil"/>
                <w:between w:val="nil"/>
              </w:pBdr>
            </w:pPr>
          </w:p>
        </w:tc>
        <w:tc>
          <w:tcPr>
            <w:tcW w:w="588" w:type="dxa"/>
          </w:tcPr>
          <w:p w:rsidR="00BE16CC" w:rsidRDefault="00BE16CC" w:rsidP="00BE16CC">
            <w:pPr>
              <w:pBdr>
                <w:top w:val="nil"/>
                <w:left w:val="nil"/>
                <w:bottom w:val="nil"/>
                <w:right w:val="nil"/>
                <w:between w:val="nil"/>
              </w:pBdr>
            </w:pPr>
          </w:p>
        </w:tc>
        <w:tc>
          <w:tcPr>
            <w:tcW w:w="3014" w:type="dxa"/>
            <w:tcBorders>
              <w:right w:val="single" w:sz="4" w:space="0" w:color="000000"/>
            </w:tcBorders>
          </w:tcPr>
          <w:p w:rsidR="00BE16CC" w:rsidRDefault="00BE16CC" w:rsidP="00BE16CC">
            <w:pPr>
              <w:pBdr>
                <w:top w:val="nil"/>
                <w:left w:val="nil"/>
                <w:bottom w:val="nil"/>
                <w:right w:val="nil"/>
                <w:between w:val="nil"/>
              </w:pBdr>
              <w:jc w:val="right"/>
            </w:pPr>
            <w:r>
              <w:t>b)</w:t>
            </w:r>
          </w:p>
        </w:tc>
        <w:tc>
          <w:tcPr>
            <w:tcW w:w="563" w:type="dxa"/>
            <w:tcBorders>
              <w:left w:val="single" w:sz="4" w:space="0" w:color="000000"/>
            </w:tcBorders>
          </w:tcPr>
          <w:p w:rsidR="00BE16CC" w:rsidRDefault="00BE16CC" w:rsidP="00BE16CC">
            <w:r>
              <w:t>67</w:t>
            </w:r>
          </w:p>
        </w:tc>
        <w:tc>
          <w:tcPr>
            <w:tcW w:w="297" w:type="dxa"/>
          </w:tcPr>
          <w:p w:rsidR="00BE16CC" w:rsidRDefault="00BE16CC" w:rsidP="00BE16CC"/>
        </w:tc>
        <w:tc>
          <w:tcPr>
            <w:tcW w:w="588" w:type="dxa"/>
          </w:tcPr>
          <w:p w:rsidR="00BE16CC" w:rsidRDefault="00BE16CC" w:rsidP="00BE16CC">
            <w:r>
              <w:t>5</w:t>
            </w:r>
          </w:p>
        </w:tc>
        <w:tc>
          <w:tcPr>
            <w:tcW w:w="297" w:type="dxa"/>
          </w:tcPr>
          <w:p w:rsidR="00BE16CC" w:rsidRDefault="00BE16CC" w:rsidP="00BE16CC"/>
        </w:tc>
        <w:tc>
          <w:tcPr>
            <w:tcW w:w="674" w:type="dxa"/>
          </w:tcPr>
          <w:p w:rsidR="00BE16CC" w:rsidRDefault="00BE16CC" w:rsidP="00BE16CC"/>
        </w:tc>
        <w:tc>
          <w:tcPr>
            <w:tcW w:w="1857" w:type="dxa"/>
          </w:tcPr>
          <w:p w:rsidR="00BE16CC" w:rsidRDefault="00BE16CC" w:rsidP="00BE16CC"/>
        </w:tc>
      </w:tr>
      <w:tr w:rsidR="00BE16CC" w:rsidTr="00BE16CC">
        <w:tc>
          <w:tcPr>
            <w:tcW w:w="588" w:type="dxa"/>
          </w:tcPr>
          <w:p w:rsidR="00BE16CC" w:rsidRDefault="00BE16CC" w:rsidP="00BE16CC">
            <w:pPr>
              <w:pBdr>
                <w:top w:val="nil"/>
                <w:left w:val="nil"/>
                <w:bottom w:val="nil"/>
                <w:right w:val="nil"/>
                <w:between w:val="nil"/>
              </w:pBdr>
            </w:pPr>
          </w:p>
        </w:tc>
        <w:tc>
          <w:tcPr>
            <w:tcW w:w="297" w:type="dxa"/>
          </w:tcPr>
          <w:p w:rsidR="00BE16CC" w:rsidRDefault="00BE16CC" w:rsidP="00BE16CC">
            <w:pPr>
              <w:pBdr>
                <w:top w:val="nil"/>
                <w:left w:val="nil"/>
                <w:bottom w:val="nil"/>
                <w:right w:val="nil"/>
                <w:between w:val="nil"/>
              </w:pBdr>
            </w:pPr>
          </w:p>
        </w:tc>
        <w:tc>
          <w:tcPr>
            <w:tcW w:w="649" w:type="dxa"/>
          </w:tcPr>
          <w:p w:rsidR="00BE16CC" w:rsidRDefault="00BE16CC" w:rsidP="00BE16CC">
            <w:pPr>
              <w:pBdr>
                <w:top w:val="nil"/>
                <w:left w:val="nil"/>
                <w:bottom w:val="nil"/>
                <w:right w:val="nil"/>
                <w:between w:val="nil"/>
              </w:pBdr>
            </w:pPr>
          </w:p>
        </w:tc>
        <w:tc>
          <w:tcPr>
            <w:tcW w:w="236" w:type="dxa"/>
          </w:tcPr>
          <w:p w:rsidR="00BE16CC" w:rsidRDefault="00BE16CC" w:rsidP="00BE16CC">
            <w:pPr>
              <w:pBdr>
                <w:top w:val="nil"/>
                <w:left w:val="nil"/>
                <w:bottom w:val="nil"/>
                <w:right w:val="nil"/>
                <w:between w:val="nil"/>
              </w:pBdr>
            </w:pPr>
          </w:p>
        </w:tc>
        <w:tc>
          <w:tcPr>
            <w:tcW w:w="588" w:type="dxa"/>
          </w:tcPr>
          <w:p w:rsidR="00BE16CC" w:rsidRDefault="00BE16CC" w:rsidP="00BE16CC">
            <w:pPr>
              <w:pBdr>
                <w:top w:val="nil"/>
                <w:left w:val="nil"/>
                <w:bottom w:val="nil"/>
                <w:right w:val="nil"/>
                <w:between w:val="nil"/>
              </w:pBdr>
            </w:pPr>
          </w:p>
        </w:tc>
        <w:tc>
          <w:tcPr>
            <w:tcW w:w="3014" w:type="dxa"/>
            <w:tcBorders>
              <w:right w:val="single" w:sz="4" w:space="0" w:color="000000"/>
            </w:tcBorders>
          </w:tcPr>
          <w:p w:rsidR="00BE16CC" w:rsidRDefault="00BE16CC" w:rsidP="00BE16CC">
            <w:pPr>
              <w:pBdr>
                <w:top w:val="nil"/>
                <w:left w:val="nil"/>
                <w:bottom w:val="nil"/>
                <w:right w:val="nil"/>
                <w:between w:val="nil"/>
              </w:pBdr>
            </w:pPr>
          </w:p>
        </w:tc>
        <w:tc>
          <w:tcPr>
            <w:tcW w:w="4276" w:type="dxa"/>
            <w:gridSpan w:val="6"/>
            <w:tcBorders>
              <w:left w:val="single" w:sz="4" w:space="0" w:color="000000"/>
            </w:tcBorders>
          </w:tcPr>
          <w:p w:rsidR="00BE16CC" w:rsidRDefault="00BE16CC" w:rsidP="00BE16CC">
            <w:r>
              <w:t xml:space="preserve">Fişierul </w:t>
            </w:r>
            <w:proofErr w:type="spellStart"/>
            <w:r>
              <w:t>atestat.out</w:t>
            </w:r>
            <w:proofErr w:type="spellEnd"/>
            <w:r>
              <w:t xml:space="preserve"> conţine:</w:t>
            </w:r>
          </w:p>
        </w:tc>
      </w:tr>
      <w:tr w:rsidR="00BE16CC" w:rsidTr="00BE16CC">
        <w:tc>
          <w:tcPr>
            <w:tcW w:w="5372" w:type="dxa"/>
            <w:gridSpan w:val="6"/>
            <w:tcBorders>
              <w:right w:val="single" w:sz="4" w:space="0" w:color="000000"/>
            </w:tcBorders>
          </w:tcPr>
          <w:p w:rsidR="00BE16CC" w:rsidRDefault="00BE16CC" w:rsidP="00BE16CC">
            <w:pPr>
              <w:pBdr>
                <w:top w:val="nil"/>
                <w:left w:val="nil"/>
                <w:bottom w:val="nil"/>
                <w:right w:val="nil"/>
                <w:between w:val="nil"/>
              </w:pBdr>
              <w:jc w:val="right"/>
            </w:pPr>
            <w:r>
              <w:t>c)</w:t>
            </w:r>
          </w:p>
        </w:tc>
        <w:tc>
          <w:tcPr>
            <w:tcW w:w="4276" w:type="dxa"/>
            <w:gridSpan w:val="6"/>
            <w:tcBorders>
              <w:left w:val="single" w:sz="4" w:space="0" w:color="000000"/>
            </w:tcBorders>
          </w:tcPr>
          <w:p w:rsidR="00BE16CC" w:rsidRDefault="00BE16CC" w:rsidP="00BE16CC">
            <w:r>
              <w:t>36   9</w:t>
            </w:r>
          </w:p>
        </w:tc>
      </w:tr>
    </w:tbl>
    <w:p w:rsidR="00594DED" w:rsidRPr="00F13B1F" w:rsidRDefault="00594DED" w:rsidP="00594DED">
      <w:pPr>
        <w:autoSpaceDE w:val="0"/>
        <w:autoSpaceDN w:val="0"/>
        <w:adjustRightInd w:val="0"/>
        <w:jc w:val="both"/>
        <w:rPr>
          <w:b/>
          <w:bCs/>
          <w:sz w:val="22"/>
          <w:szCs w:val="22"/>
        </w:rPr>
      </w:pPr>
    </w:p>
    <w:p w:rsidR="00594DED" w:rsidRPr="00F13B1F" w:rsidRDefault="00594DED" w:rsidP="002B4BAE">
      <w:pPr>
        <w:pBdr>
          <w:top w:val="single" w:sz="12" w:space="1" w:color="auto"/>
        </w:pBdr>
        <w:autoSpaceDE w:val="0"/>
        <w:autoSpaceDN w:val="0"/>
        <w:adjustRightInd w:val="0"/>
        <w:jc w:val="both"/>
        <w:rPr>
          <w:b/>
          <w:bCs/>
          <w:i/>
          <w:iCs/>
          <w:sz w:val="22"/>
          <w:szCs w:val="22"/>
        </w:rPr>
      </w:pPr>
      <w:r w:rsidRPr="00F13B1F">
        <w:rPr>
          <w:b/>
          <w:bCs/>
          <w:i/>
          <w:iCs/>
          <w:sz w:val="22"/>
          <w:szCs w:val="22"/>
        </w:rPr>
        <w:t>Subiectul 15</w:t>
      </w:r>
    </w:p>
    <w:p w:rsidR="00594DED" w:rsidRPr="00F13B1F" w:rsidRDefault="00594DED" w:rsidP="00594DED">
      <w:pPr>
        <w:jc w:val="both"/>
        <w:rPr>
          <w:b/>
          <w:bCs/>
          <w:i/>
          <w:iCs/>
          <w:sz w:val="22"/>
          <w:szCs w:val="22"/>
        </w:rPr>
      </w:pPr>
    </w:p>
    <w:p w:rsidR="00910045" w:rsidRDefault="00910045" w:rsidP="00910045">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cel mult </w:t>
      </w:r>
      <w:r>
        <w:rPr>
          <w:b/>
        </w:rPr>
        <w:t>9</w:t>
      </w:r>
      <w:r>
        <w:t xml:space="preserve"> cifre fiecare, separate prin câte un spaţiu, reprezentând valorile elementelor matricei </w:t>
      </w:r>
      <w:r>
        <w:rPr>
          <w:b/>
        </w:rPr>
        <w:t>A</w:t>
      </w:r>
      <w:r>
        <w:t>. (numerotarea liniilor şi coloanelor matricei începe de la 1)</w:t>
      </w:r>
    </w:p>
    <w:p w:rsidR="00910045" w:rsidRDefault="00910045" w:rsidP="00910045">
      <w:pPr>
        <w:ind w:firstLine="720"/>
        <w:jc w:val="both"/>
      </w:pPr>
      <w:r>
        <w:t>Scrieți un program în limbajul Pascal/C/</w:t>
      </w:r>
      <w:proofErr w:type="spellStart"/>
      <w:r>
        <w:t>C</w:t>
      </w:r>
      <w:proofErr w:type="spellEnd"/>
      <w:r>
        <w:t>++, care citește datele din fișier și care:</w:t>
      </w:r>
    </w:p>
    <w:p w:rsidR="00910045" w:rsidRDefault="00910045" w:rsidP="00910045">
      <w:pPr>
        <w:numPr>
          <w:ilvl w:val="0"/>
          <w:numId w:val="38"/>
        </w:numPr>
        <w:jc w:val="both"/>
      </w:pPr>
      <w:r>
        <w:t xml:space="preserve">să afişeze pe ecran matricea </w:t>
      </w:r>
      <w:r>
        <w:rPr>
          <w:b/>
        </w:rPr>
        <w:t>A</w:t>
      </w:r>
      <w:r>
        <w:t>, câte o linie a matricei pe câte o linie a ecranului, elementele fiecărei linii fiind separate prin câte un spaţiu;</w:t>
      </w:r>
    </w:p>
    <w:p w:rsidR="00910045" w:rsidRDefault="00910045" w:rsidP="00910045">
      <w:pPr>
        <w:numPr>
          <w:ilvl w:val="0"/>
          <w:numId w:val="38"/>
        </w:numPr>
        <w:tabs>
          <w:tab w:val="left" w:pos="284"/>
        </w:tabs>
        <w:jc w:val="both"/>
      </w:pPr>
      <w:r>
        <w:t>să afișeze pe următoarea linie,  ultima cifră a produsului elementelor nenule aflate pe chenarul matricei;</w:t>
      </w:r>
    </w:p>
    <w:p w:rsidR="00910045" w:rsidRDefault="00910045" w:rsidP="00910045">
      <w:pPr>
        <w:numPr>
          <w:ilvl w:val="0"/>
          <w:numId w:val="38"/>
        </w:numPr>
        <w:jc w:val="both"/>
      </w:pPr>
      <w:r>
        <w:t xml:space="preserve">să scrie în fişierul </w:t>
      </w:r>
      <w:proofErr w:type="spellStart"/>
      <w:r>
        <w:rPr>
          <w:b/>
        </w:rPr>
        <w:t>atestat.out</w:t>
      </w:r>
      <w:proofErr w:type="spellEnd"/>
      <w:r>
        <w:t xml:space="preserve"> separate prin câte un spaţiu, toate </w:t>
      </w:r>
      <w:r>
        <w:rPr>
          <w:i/>
        </w:rPr>
        <w:t xml:space="preserve">numerele care au prima cifră egală cu ultima. </w:t>
      </w:r>
      <w:r>
        <w:t xml:space="preserve">Dacă nu există astfel de numere, se va scrie pe prima linie a fişierului mesajul </w:t>
      </w:r>
      <w:r>
        <w:rPr>
          <w:b/>
        </w:rPr>
        <w:t>NU EXISTA</w:t>
      </w:r>
    </w:p>
    <w:p w:rsidR="00910045" w:rsidRDefault="00910045" w:rsidP="00910045">
      <w:pPr>
        <w:jc w:val="both"/>
      </w:pPr>
      <w:r>
        <w:rPr>
          <w:b/>
        </w:rPr>
        <w:t>Notă:</w:t>
      </w:r>
      <w:r>
        <w:t xml:space="preserve"> Programul va conţine cel puţin un subprogram definit de utilizator. </w:t>
      </w:r>
    </w:p>
    <w:p w:rsidR="00910045" w:rsidRDefault="00910045" w:rsidP="00910045">
      <w:pPr>
        <w:jc w:val="both"/>
        <w:rPr>
          <w:color w:val="0070C0"/>
        </w:rPr>
      </w:pPr>
      <w:r>
        <w:rPr>
          <w:b/>
        </w:rPr>
        <w:t>Exemplu:</w:t>
      </w:r>
      <w:r>
        <w:rPr>
          <w:color w:val="0070C0"/>
        </w:rPr>
        <w:t xml:space="preserve"> </w:t>
      </w:r>
    </w:p>
    <w:tbl>
      <w:tblPr>
        <w:tblW w:w="9648" w:type="dxa"/>
        <w:tblInd w:w="-108" w:type="dxa"/>
        <w:tblLayout w:type="fixed"/>
        <w:tblLook w:val="0400" w:firstRow="0" w:lastRow="0" w:firstColumn="0" w:lastColumn="0" w:noHBand="0" w:noVBand="1"/>
      </w:tblPr>
      <w:tblGrid>
        <w:gridCol w:w="589"/>
        <w:gridCol w:w="297"/>
        <w:gridCol w:w="588"/>
        <w:gridCol w:w="297"/>
        <w:gridCol w:w="588"/>
        <w:gridCol w:w="3012"/>
        <w:gridCol w:w="563"/>
        <w:gridCol w:w="297"/>
        <w:gridCol w:w="588"/>
        <w:gridCol w:w="297"/>
        <w:gridCol w:w="674"/>
        <w:gridCol w:w="1858"/>
      </w:tblGrid>
      <w:tr w:rsidR="00910045" w:rsidTr="00A755BC">
        <w:tc>
          <w:tcPr>
            <w:tcW w:w="5371" w:type="dxa"/>
            <w:gridSpan w:val="6"/>
            <w:tcBorders>
              <w:bottom w:val="single" w:sz="4" w:space="0" w:color="000000"/>
            </w:tcBorders>
          </w:tcPr>
          <w:p w:rsidR="00910045" w:rsidRDefault="00910045" w:rsidP="00A755BC">
            <w:pPr>
              <w:jc w:val="both"/>
              <w:rPr>
                <w:b/>
              </w:rPr>
            </w:pPr>
            <w:r>
              <w:rPr>
                <w:b/>
              </w:rPr>
              <w:t>Date de intrare:</w:t>
            </w:r>
          </w:p>
        </w:tc>
        <w:tc>
          <w:tcPr>
            <w:tcW w:w="4277" w:type="dxa"/>
            <w:gridSpan w:val="6"/>
            <w:tcBorders>
              <w:bottom w:val="single" w:sz="4" w:space="0" w:color="000000"/>
            </w:tcBorders>
          </w:tcPr>
          <w:p w:rsidR="00910045" w:rsidRDefault="00910045" w:rsidP="00A755BC">
            <w:pPr>
              <w:jc w:val="both"/>
              <w:rPr>
                <w:b/>
              </w:rPr>
            </w:pPr>
            <w:r>
              <w:rPr>
                <w:b/>
              </w:rPr>
              <w:t>Date de ieşire:</w:t>
            </w:r>
          </w:p>
        </w:tc>
      </w:tr>
      <w:tr w:rsidR="00910045" w:rsidTr="00A755BC">
        <w:tc>
          <w:tcPr>
            <w:tcW w:w="5371" w:type="dxa"/>
            <w:gridSpan w:val="6"/>
            <w:tcBorders>
              <w:top w:val="single" w:sz="4" w:space="0" w:color="000000"/>
              <w:bottom w:val="single" w:sz="4" w:space="0" w:color="000000"/>
              <w:right w:val="single" w:sz="4" w:space="0" w:color="000000"/>
            </w:tcBorders>
          </w:tcPr>
          <w:p w:rsidR="00910045" w:rsidRDefault="00910045" w:rsidP="00A755BC">
            <w:pPr>
              <w:jc w:val="both"/>
            </w:pPr>
            <w:proofErr w:type="spellStart"/>
            <w:r>
              <w:t>atestat.in</w:t>
            </w:r>
            <w:proofErr w:type="spellEnd"/>
          </w:p>
        </w:tc>
        <w:tc>
          <w:tcPr>
            <w:tcW w:w="4277" w:type="dxa"/>
            <w:gridSpan w:val="6"/>
            <w:tcBorders>
              <w:top w:val="single" w:sz="4" w:space="0" w:color="000000"/>
              <w:left w:val="single" w:sz="4" w:space="0" w:color="000000"/>
              <w:bottom w:val="single" w:sz="4" w:space="0" w:color="000000"/>
            </w:tcBorders>
          </w:tcPr>
          <w:p w:rsidR="00910045" w:rsidRDefault="00910045" w:rsidP="00A755BC">
            <w:pPr>
              <w:jc w:val="both"/>
            </w:pPr>
          </w:p>
        </w:tc>
      </w:tr>
      <w:tr w:rsidR="00910045" w:rsidTr="00A755BC">
        <w:tc>
          <w:tcPr>
            <w:tcW w:w="589" w:type="dxa"/>
            <w:tcBorders>
              <w:top w:val="single" w:sz="4" w:space="0" w:color="000000"/>
            </w:tcBorders>
          </w:tcPr>
          <w:p w:rsidR="00910045" w:rsidRDefault="00910045" w:rsidP="00A755BC">
            <w:pPr>
              <w:jc w:val="right"/>
            </w:pPr>
            <w:r>
              <w:t>3</w:t>
            </w: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p>
        </w:tc>
        <w:tc>
          <w:tcPr>
            <w:tcW w:w="3012" w:type="dxa"/>
            <w:tcBorders>
              <w:top w:val="single" w:sz="4" w:space="0" w:color="000000"/>
              <w:right w:val="single" w:sz="4" w:space="0" w:color="000000"/>
            </w:tcBorders>
          </w:tcPr>
          <w:p w:rsidR="00910045" w:rsidRDefault="00910045" w:rsidP="00A755BC">
            <w:pPr>
              <w:jc w:val="right"/>
            </w:pPr>
            <w:r>
              <w:t>a)</w:t>
            </w:r>
          </w:p>
        </w:tc>
        <w:tc>
          <w:tcPr>
            <w:tcW w:w="563" w:type="dxa"/>
            <w:tcBorders>
              <w:top w:val="single" w:sz="4" w:space="0" w:color="000000"/>
              <w:left w:val="single" w:sz="4" w:space="0" w:color="000000"/>
            </w:tcBorders>
          </w:tcPr>
          <w:p w:rsidR="00910045" w:rsidRDefault="00910045" w:rsidP="00A755BC">
            <w:pPr>
              <w:jc w:val="right"/>
            </w:pPr>
            <w:r>
              <w:t>1</w:t>
            </w: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r>
              <w:t>311</w:t>
            </w:r>
          </w:p>
        </w:tc>
        <w:tc>
          <w:tcPr>
            <w:tcW w:w="297" w:type="dxa"/>
            <w:tcBorders>
              <w:top w:val="single" w:sz="4" w:space="0" w:color="000000"/>
            </w:tcBorders>
          </w:tcPr>
          <w:p w:rsidR="00910045" w:rsidRDefault="00910045" w:rsidP="00A755BC">
            <w:pPr>
              <w:jc w:val="right"/>
            </w:pPr>
          </w:p>
        </w:tc>
        <w:tc>
          <w:tcPr>
            <w:tcW w:w="674" w:type="dxa"/>
            <w:tcBorders>
              <w:top w:val="single" w:sz="4" w:space="0" w:color="000000"/>
            </w:tcBorders>
          </w:tcPr>
          <w:p w:rsidR="00910045" w:rsidRDefault="00910045" w:rsidP="00A755BC">
            <w:pPr>
              <w:jc w:val="right"/>
            </w:pPr>
            <w:r>
              <w:t>234</w:t>
            </w:r>
          </w:p>
        </w:tc>
        <w:tc>
          <w:tcPr>
            <w:tcW w:w="1858" w:type="dxa"/>
            <w:tcBorders>
              <w:top w:val="single" w:sz="4" w:space="0" w:color="000000"/>
            </w:tcBorders>
          </w:tcPr>
          <w:p w:rsidR="00910045" w:rsidRDefault="00910045" w:rsidP="00A755BC"/>
        </w:tc>
      </w:tr>
      <w:tr w:rsidR="00910045" w:rsidTr="00A755BC">
        <w:tc>
          <w:tcPr>
            <w:tcW w:w="589" w:type="dxa"/>
          </w:tcPr>
          <w:p w:rsidR="00910045" w:rsidRDefault="00910045" w:rsidP="00A755BC">
            <w:pPr>
              <w:jc w:val="right"/>
            </w:pPr>
            <w:r>
              <w:t>1</w:t>
            </w:r>
          </w:p>
        </w:tc>
        <w:tc>
          <w:tcPr>
            <w:tcW w:w="297" w:type="dxa"/>
          </w:tcPr>
          <w:p w:rsidR="00910045" w:rsidRDefault="00910045" w:rsidP="00A755BC">
            <w:pPr>
              <w:jc w:val="right"/>
            </w:pPr>
          </w:p>
        </w:tc>
        <w:tc>
          <w:tcPr>
            <w:tcW w:w="588" w:type="dxa"/>
          </w:tcPr>
          <w:p w:rsidR="00910045" w:rsidRDefault="00910045" w:rsidP="00A755BC">
            <w:pPr>
              <w:jc w:val="right"/>
            </w:pPr>
            <w:r>
              <w:t>311</w:t>
            </w:r>
          </w:p>
        </w:tc>
        <w:tc>
          <w:tcPr>
            <w:tcW w:w="297" w:type="dxa"/>
          </w:tcPr>
          <w:p w:rsidR="00910045" w:rsidRDefault="00910045" w:rsidP="00A755BC">
            <w:pPr>
              <w:jc w:val="right"/>
            </w:pPr>
          </w:p>
        </w:tc>
        <w:tc>
          <w:tcPr>
            <w:tcW w:w="588" w:type="dxa"/>
          </w:tcPr>
          <w:p w:rsidR="00910045" w:rsidRDefault="00910045" w:rsidP="00A755BC">
            <w:pPr>
              <w:jc w:val="right"/>
            </w:pPr>
            <w:r>
              <w:t>234</w:t>
            </w:r>
          </w:p>
        </w:tc>
        <w:tc>
          <w:tcPr>
            <w:tcW w:w="3012" w:type="dxa"/>
            <w:tcBorders>
              <w:right w:val="single" w:sz="4" w:space="0" w:color="000000"/>
            </w:tcBorders>
          </w:tcPr>
          <w:p w:rsidR="00910045" w:rsidRDefault="00910045" w:rsidP="00A755BC">
            <w:pPr>
              <w:jc w:val="right"/>
            </w:pPr>
          </w:p>
        </w:tc>
        <w:tc>
          <w:tcPr>
            <w:tcW w:w="563" w:type="dxa"/>
            <w:tcBorders>
              <w:left w:val="single" w:sz="4" w:space="0" w:color="000000"/>
            </w:tcBorders>
          </w:tcPr>
          <w:p w:rsidR="00910045" w:rsidRDefault="00910045" w:rsidP="00A755BC">
            <w:pPr>
              <w:jc w:val="right"/>
            </w:pPr>
            <w:r>
              <w:t>13</w:t>
            </w:r>
          </w:p>
        </w:tc>
        <w:tc>
          <w:tcPr>
            <w:tcW w:w="297" w:type="dxa"/>
          </w:tcPr>
          <w:p w:rsidR="00910045" w:rsidRDefault="00910045" w:rsidP="00A755BC">
            <w:pPr>
              <w:jc w:val="right"/>
            </w:pPr>
          </w:p>
        </w:tc>
        <w:tc>
          <w:tcPr>
            <w:tcW w:w="588" w:type="dxa"/>
          </w:tcPr>
          <w:p w:rsidR="00910045" w:rsidRDefault="00910045" w:rsidP="00A755BC">
            <w:pPr>
              <w:jc w:val="right"/>
            </w:pPr>
            <w:r>
              <w:t>9</w:t>
            </w:r>
          </w:p>
        </w:tc>
        <w:tc>
          <w:tcPr>
            <w:tcW w:w="297" w:type="dxa"/>
          </w:tcPr>
          <w:p w:rsidR="00910045" w:rsidRDefault="00910045" w:rsidP="00A755BC">
            <w:pPr>
              <w:jc w:val="right"/>
            </w:pPr>
          </w:p>
        </w:tc>
        <w:tc>
          <w:tcPr>
            <w:tcW w:w="674" w:type="dxa"/>
          </w:tcPr>
          <w:p w:rsidR="00910045" w:rsidRDefault="00910045" w:rsidP="00A755BC">
            <w:pPr>
              <w:jc w:val="right"/>
            </w:pPr>
            <w:r>
              <w:t>67</w:t>
            </w:r>
          </w:p>
        </w:tc>
        <w:tc>
          <w:tcPr>
            <w:tcW w:w="1858" w:type="dxa"/>
          </w:tcPr>
          <w:p w:rsidR="00910045" w:rsidRDefault="00910045" w:rsidP="00A755BC"/>
        </w:tc>
      </w:tr>
      <w:tr w:rsidR="00910045" w:rsidTr="00A755BC">
        <w:tc>
          <w:tcPr>
            <w:tcW w:w="589" w:type="dxa"/>
          </w:tcPr>
          <w:p w:rsidR="00910045" w:rsidRDefault="00910045" w:rsidP="00A755BC">
            <w:pPr>
              <w:jc w:val="right"/>
            </w:pPr>
            <w:r>
              <w:t>13</w:t>
            </w:r>
          </w:p>
        </w:tc>
        <w:tc>
          <w:tcPr>
            <w:tcW w:w="297" w:type="dxa"/>
          </w:tcPr>
          <w:p w:rsidR="00910045" w:rsidRDefault="00910045" w:rsidP="00A755BC">
            <w:pPr>
              <w:jc w:val="right"/>
            </w:pPr>
          </w:p>
        </w:tc>
        <w:tc>
          <w:tcPr>
            <w:tcW w:w="588" w:type="dxa"/>
          </w:tcPr>
          <w:p w:rsidR="00910045" w:rsidRDefault="00910045" w:rsidP="00A755BC">
            <w:pPr>
              <w:jc w:val="right"/>
            </w:pPr>
            <w:r>
              <w:t>9</w:t>
            </w:r>
          </w:p>
        </w:tc>
        <w:tc>
          <w:tcPr>
            <w:tcW w:w="297" w:type="dxa"/>
          </w:tcPr>
          <w:p w:rsidR="00910045" w:rsidRDefault="00910045" w:rsidP="00A755BC">
            <w:pPr>
              <w:jc w:val="right"/>
            </w:pPr>
          </w:p>
        </w:tc>
        <w:tc>
          <w:tcPr>
            <w:tcW w:w="588" w:type="dxa"/>
          </w:tcPr>
          <w:p w:rsidR="00910045" w:rsidRDefault="00910045" w:rsidP="00A755BC">
            <w:pPr>
              <w:jc w:val="right"/>
            </w:pPr>
            <w:r>
              <w:t>67</w:t>
            </w:r>
          </w:p>
        </w:tc>
        <w:tc>
          <w:tcPr>
            <w:tcW w:w="3012" w:type="dxa"/>
            <w:tcBorders>
              <w:right w:val="single" w:sz="4" w:space="0" w:color="000000"/>
            </w:tcBorders>
          </w:tcPr>
          <w:p w:rsidR="00910045" w:rsidRDefault="00910045" w:rsidP="00A755BC">
            <w:pPr>
              <w:jc w:val="right"/>
            </w:pPr>
          </w:p>
        </w:tc>
        <w:tc>
          <w:tcPr>
            <w:tcW w:w="563" w:type="dxa"/>
            <w:tcBorders>
              <w:left w:val="single" w:sz="4" w:space="0" w:color="000000"/>
            </w:tcBorders>
          </w:tcPr>
          <w:p w:rsidR="00910045" w:rsidRDefault="00910045" w:rsidP="00A755BC">
            <w:pPr>
              <w:jc w:val="right"/>
            </w:pPr>
            <w:r>
              <w:t>0</w:t>
            </w:r>
          </w:p>
        </w:tc>
        <w:tc>
          <w:tcPr>
            <w:tcW w:w="297" w:type="dxa"/>
          </w:tcPr>
          <w:p w:rsidR="00910045" w:rsidRDefault="00910045" w:rsidP="00A755BC">
            <w:pPr>
              <w:jc w:val="right"/>
            </w:pPr>
          </w:p>
        </w:tc>
        <w:tc>
          <w:tcPr>
            <w:tcW w:w="588" w:type="dxa"/>
          </w:tcPr>
          <w:p w:rsidR="00910045" w:rsidRDefault="00910045" w:rsidP="00A755BC">
            <w:pPr>
              <w:jc w:val="right"/>
            </w:pPr>
            <w:r>
              <w:t>929</w:t>
            </w:r>
          </w:p>
        </w:tc>
        <w:tc>
          <w:tcPr>
            <w:tcW w:w="297" w:type="dxa"/>
          </w:tcPr>
          <w:p w:rsidR="00910045" w:rsidRDefault="00910045" w:rsidP="00A755BC">
            <w:pPr>
              <w:jc w:val="right"/>
            </w:pPr>
          </w:p>
        </w:tc>
        <w:tc>
          <w:tcPr>
            <w:tcW w:w="674" w:type="dxa"/>
          </w:tcPr>
          <w:p w:rsidR="00910045" w:rsidRDefault="00910045" w:rsidP="00A755BC">
            <w:pPr>
              <w:jc w:val="right"/>
            </w:pPr>
            <w:r>
              <w:t>44</w:t>
            </w:r>
          </w:p>
        </w:tc>
        <w:tc>
          <w:tcPr>
            <w:tcW w:w="1858" w:type="dxa"/>
          </w:tcPr>
          <w:p w:rsidR="00910045" w:rsidRDefault="00910045" w:rsidP="00A755BC"/>
        </w:tc>
      </w:tr>
      <w:tr w:rsidR="00910045" w:rsidTr="00A755BC">
        <w:tc>
          <w:tcPr>
            <w:tcW w:w="589" w:type="dxa"/>
          </w:tcPr>
          <w:p w:rsidR="00910045" w:rsidRDefault="00910045" w:rsidP="00A755BC">
            <w:pPr>
              <w:jc w:val="right"/>
            </w:pPr>
            <w:r>
              <w:t>0</w:t>
            </w:r>
          </w:p>
        </w:tc>
        <w:tc>
          <w:tcPr>
            <w:tcW w:w="297" w:type="dxa"/>
          </w:tcPr>
          <w:p w:rsidR="00910045" w:rsidRDefault="00910045" w:rsidP="00A755BC">
            <w:pPr>
              <w:jc w:val="right"/>
            </w:pPr>
          </w:p>
        </w:tc>
        <w:tc>
          <w:tcPr>
            <w:tcW w:w="588" w:type="dxa"/>
          </w:tcPr>
          <w:p w:rsidR="00910045" w:rsidRDefault="00910045" w:rsidP="00A755BC">
            <w:pPr>
              <w:jc w:val="right"/>
            </w:pPr>
            <w:r>
              <w:t>929</w:t>
            </w:r>
          </w:p>
        </w:tc>
        <w:tc>
          <w:tcPr>
            <w:tcW w:w="297" w:type="dxa"/>
          </w:tcPr>
          <w:p w:rsidR="00910045" w:rsidRDefault="00910045" w:rsidP="00A755BC">
            <w:pPr>
              <w:jc w:val="right"/>
            </w:pPr>
          </w:p>
        </w:tc>
        <w:tc>
          <w:tcPr>
            <w:tcW w:w="588" w:type="dxa"/>
          </w:tcPr>
          <w:p w:rsidR="00910045" w:rsidRDefault="00910045" w:rsidP="00A755BC">
            <w:pPr>
              <w:jc w:val="right"/>
            </w:pPr>
            <w:r>
              <w:t>44</w:t>
            </w:r>
          </w:p>
        </w:tc>
        <w:tc>
          <w:tcPr>
            <w:tcW w:w="3012" w:type="dxa"/>
            <w:tcBorders>
              <w:right w:val="single" w:sz="4" w:space="0" w:color="000000"/>
            </w:tcBorders>
          </w:tcPr>
          <w:p w:rsidR="00910045" w:rsidRDefault="00910045" w:rsidP="00A755BC">
            <w:pPr>
              <w:jc w:val="right"/>
            </w:pPr>
          </w:p>
        </w:tc>
        <w:tc>
          <w:tcPr>
            <w:tcW w:w="563" w:type="dxa"/>
            <w:tcBorders>
              <w:left w:val="single" w:sz="4" w:space="0" w:color="000000"/>
            </w:tcBorders>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674" w:type="dxa"/>
          </w:tcPr>
          <w:p w:rsidR="00910045" w:rsidRDefault="00910045" w:rsidP="00A755BC">
            <w:pPr>
              <w:jc w:val="right"/>
            </w:pPr>
          </w:p>
        </w:tc>
        <w:tc>
          <w:tcPr>
            <w:tcW w:w="1858" w:type="dxa"/>
          </w:tcPr>
          <w:p w:rsidR="00910045" w:rsidRDefault="00910045" w:rsidP="00A755BC"/>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3012" w:type="dxa"/>
            <w:tcBorders>
              <w:right w:val="single" w:sz="4" w:space="0" w:color="000000"/>
            </w:tcBorders>
          </w:tcPr>
          <w:p w:rsidR="00910045" w:rsidRDefault="00910045" w:rsidP="00A755BC">
            <w:pPr>
              <w:jc w:val="right"/>
            </w:pPr>
            <w:r>
              <w:t>b)</w:t>
            </w:r>
          </w:p>
        </w:tc>
        <w:tc>
          <w:tcPr>
            <w:tcW w:w="563" w:type="dxa"/>
            <w:tcBorders>
              <w:left w:val="single" w:sz="4" w:space="0" w:color="000000"/>
            </w:tcBorders>
          </w:tcPr>
          <w:p w:rsidR="00910045" w:rsidRDefault="00910045" w:rsidP="00A755BC">
            <w:pPr>
              <w:jc w:val="right"/>
            </w:pPr>
            <w:r>
              <w:t>4</w:t>
            </w: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674" w:type="dxa"/>
          </w:tcPr>
          <w:p w:rsidR="00910045" w:rsidRDefault="00910045" w:rsidP="00A755BC">
            <w:pPr>
              <w:jc w:val="right"/>
            </w:pPr>
          </w:p>
        </w:tc>
        <w:tc>
          <w:tcPr>
            <w:tcW w:w="1858" w:type="dxa"/>
          </w:tcPr>
          <w:p w:rsidR="00910045" w:rsidRDefault="00910045" w:rsidP="00A755BC"/>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3012" w:type="dxa"/>
            <w:tcBorders>
              <w:right w:val="single" w:sz="4" w:space="0" w:color="000000"/>
            </w:tcBorders>
          </w:tcPr>
          <w:p w:rsidR="00910045" w:rsidRDefault="00910045" w:rsidP="00A755BC">
            <w:pPr>
              <w:jc w:val="right"/>
            </w:pPr>
            <w:r>
              <w:t>c)</w:t>
            </w:r>
          </w:p>
        </w:tc>
        <w:tc>
          <w:tcPr>
            <w:tcW w:w="4277" w:type="dxa"/>
            <w:gridSpan w:val="6"/>
            <w:tcBorders>
              <w:left w:val="single" w:sz="4" w:space="0" w:color="000000"/>
            </w:tcBorders>
          </w:tcPr>
          <w:p w:rsidR="00910045" w:rsidRDefault="00910045" w:rsidP="00A755BC">
            <w:r>
              <w:t xml:space="preserve">Fişierul </w:t>
            </w:r>
            <w:proofErr w:type="spellStart"/>
            <w:r>
              <w:t>atestat.out</w:t>
            </w:r>
            <w:proofErr w:type="spellEnd"/>
            <w:r>
              <w:t xml:space="preserve"> conţine:</w:t>
            </w:r>
          </w:p>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3012" w:type="dxa"/>
            <w:tcBorders>
              <w:right w:val="single" w:sz="4" w:space="0" w:color="000000"/>
            </w:tcBorders>
          </w:tcPr>
          <w:p w:rsidR="00910045" w:rsidRDefault="00910045" w:rsidP="00A755BC">
            <w:pPr>
              <w:jc w:val="right"/>
            </w:pPr>
          </w:p>
        </w:tc>
        <w:tc>
          <w:tcPr>
            <w:tcW w:w="4277" w:type="dxa"/>
            <w:gridSpan w:val="6"/>
            <w:tcBorders>
              <w:left w:val="single" w:sz="4" w:space="0" w:color="000000"/>
            </w:tcBorders>
          </w:tcPr>
          <w:p w:rsidR="00910045" w:rsidRDefault="00910045" w:rsidP="00A755BC">
            <w:r>
              <w:t>1  9  0  929  44</w:t>
            </w:r>
          </w:p>
        </w:tc>
      </w:tr>
    </w:tbl>
    <w:p w:rsidR="00F13424" w:rsidRPr="00F13B1F" w:rsidRDefault="00F13424" w:rsidP="007B110F">
      <w:pPr>
        <w:rPr>
          <w:b/>
          <w:bCs/>
          <w:i/>
          <w:iCs/>
          <w:sz w:val="22"/>
          <w:szCs w:val="22"/>
        </w:rPr>
      </w:pPr>
    </w:p>
    <w:p w:rsidR="00CB2061" w:rsidRPr="00F13B1F" w:rsidRDefault="00CB2061" w:rsidP="00F13424">
      <w:pPr>
        <w:pBdr>
          <w:top w:val="single" w:sz="12" w:space="1" w:color="auto"/>
        </w:pBdr>
        <w:autoSpaceDE w:val="0"/>
        <w:autoSpaceDN w:val="0"/>
        <w:adjustRightInd w:val="0"/>
        <w:jc w:val="both"/>
        <w:rPr>
          <w:b/>
          <w:bCs/>
          <w:i/>
          <w:iCs/>
          <w:sz w:val="22"/>
          <w:szCs w:val="22"/>
        </w:rPr>
      </w:pPr>
      <w:r w:rsidRPr="00F13B1F">
        <w:rPr>
          <w:b/>
          <w:bCs/>
          <w:i/>
          <w:iCs/>
          <w:sz w:val="22"/>
          <w:szCs w:val="22"/>
        </w:rPr>
        <w:t>Subiectul 16</w:t>
      </w:r>
    </w:p>
    <w:p w:rsidR="00FE30F3" w:rsidRPr="00F13B1F" w:rsidRDefault="00FE30F3" w:rsidP="007B110F">
      <w:pPr>
        <w:rPr>
          <w:b/>
          <w:bCs/>
          <w:i/>
          <w:iCs/>
          <w:sz w:val="22"/>
          <w:szCs w:val="22"/>
        </w:rPr>
      </w:pPr>
    </w:p>
    <w:p w:rsidR="00910045" w:rsidRDefault="00910045" w:rsidP="00910045">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ale unei matrice pătratice </w:t>
      </w:r>
      <w:r>
        <w:rPr>
          <w:b/>
        </w:rPr>
        <w:t>A</w:t>
      </w:r>
      <w:r>
        <w:t xml:space="preserve">. Pe fiecare din următoarele </w:t>
      </w:r>
      <w:r>
        <w:rPr>
          <w:b/>
        </w:rPr>
        <w:t>n</w:t>
      </w:r>
      <w:r>
        <w:t xml:space="preserve"> linii, sunt scrise câte </w:t>
      </w:r>
      <w:r>
        <w:rPr>
          <w:b/>
        </w:rPr>
        <w:t>n</w:t>
      </w:r>
      <w:r>
        <w:t xml:space="preserve"> numere naturale, formate din cel mult </w:t>
      </w:r>
      <w:r>
        <w:rPr>
          <w:b/>
        </w:rPr>
        <w:t>4</w:t>
      </w:r>
      <w:r>
        <w:t xml:space="preserve"> cifre fiecare, separate prin câte un spaţiu, reprezentând valorile elementelor matricei </w:t>
      </w:r>
      <w:r>
        <w:rPr>
          <w:b/>
        </w:rPr>
        <w:t>A</w:t>
      </w:r>
      <w:r>
        <w:t>. (numerotarea liniilor şi coloanelor matricei începe de la 1)</w:t>
      </w:r>
    </w:p>
    <w:p w:rsidR="00910045" w:rsidRDefault="00910045" w:rsidP="00910045">
      <w:pPr>
        <w:ind w:firstLine="720"/>
        <w:jc w:val="both"/>
      </w:pPr>
      <w:r>
        <w:t>Scrieți un program în limbajul Pascal/C/</w:t>
      </w:r>
      <w:proofErr w:type="spellStart"/>
      <w:r>
        <w:t>C</w:t>
      </w:r>
      <w:proofErr w:type="spellEnd"/>
      <w:r>
        <w:t>++, care citește datele din fișier și care:</w:t>
      </w:r>
    </w:p>
    <w:p w:rsidR="00910045" w:rsidRDefault="00910045" w:rsidP="00910045">
      <w:pPr>
        <w:numPr>
          <w:ilvl w:val="0"/>
          <w:numId w:val="39"/>
        </w:numPr>
        <w:jc w:val="both"/>
      </w:pPr>
      <w:r>
        <w:t xml:space="preserve">să afişeze pe ecran matricea </w:t>
      </w:r>
      <w:r>
        <w:rPr>
          <w:b/>
        </w:rPr>
        <w:t>A</w:t>
      </w:r>
      <w:r>
        <w:t>, câte o linie a matricei pe câte o linie a ecranului, elementele fiecărei linii fiind separate prin câte un spaţiu;</w:t>
      </w:r>
    </w:p>
    <w:p w:rsidR="00910045" w:rsidRDefault="00910045" w:rsidP="00910045">
      <w:pPr>
        <w:numPr>
          <w:ilvl w:val="0"/>
          <w:numId w:val="39"/>
        </w:numPr>
        <w:tabs>
          <w:tab w:val="left" w:pos="284"/>
        </w:tabs>
        <w:jc w:val="both"/>
      </w:pPr>
      <w:r>
        <w:t>să afișeze pe următoarea linie, suma elementelor situate deasupra diagonalei principale și  suma elementelor situate sub diagonala principală,  separate prin câte un spațiu;</w:t>
      </w:r>
    </w:p>
    <w:p w:rsidR="00910045" w:rsidRDefault="00910045" w:rsidP="00910045">
      <w:pPr>
        <w:numPr>
          <w:ilvl w:val="0"/>
          <w:numId w:val="39"/>
        </w:numPr>
        <w:jc w:val="both"/>
      </w:pPr>
      <w:r>
        <w:t xml:space="preserve">să scrie în fişierul </w:t>
      </w:r>
      <w:proofErr w:type="spellStart"/>
      <w:r>
        <w:rPr>
          <w:b/>
        </w:rPr>
        <w:t>atestat.out</w:t>
      </w:r>
      <w:proofErr w:type="spellEnd"/>
      <w:r>
        <w:t xml:space="preserve"> separate prin câte un spaţiu, toate numerele care au cifrele în ordine crescătoare (de la stânga la dreapta). Dacă nu există astfel de numere, se va scrie pe prima linie a fişierului mesajul </w:t>
      </w:r>
      <w:r>
        <w:rPr>
          <w:b/>
        </w:rPr>
        <w:t>NU EXISTA</w:t>
      </w:r>
    </w:p>
    <w:p w:rsidR="00910045" w:rsidRDefault="00910045" w:rsidP="00910045">
      <w:pPr>
        <w:jc w:val="both"/>
      </w:pPr>
      <w:r>
        <w:rPr>
          <w:b/>
        </w:rPr>
        <w:t>Notă:</w:t>
      </w:r>
      <w:r>
        <w:t xml:space="preserve"> Programul va conţine cel puţin un subprogram definit de utilizator. </w:t>
      </w:r>
    </w:p>
    <w:p w:rsidR="00910045" w:rsidRDefault="00910045" w:rsidP="00910045">
      <w:pPr>
        <w:jc w:val="both"/>
      </w:pPr>
      <w:r>
        <w:rPr>
          <w:b/>
        </w:rPr>
        <w:t>Exemplu:</w:t>
      </w:r>
      <w:r>
        <w:t xml:space="preserve"> </w:t>
      </w:r>
    </w:p>
    <w:tbl>
      <w:tblPr>
        <w:tblW w:w="9648" w:type="dxa"/>
        <w:tblInd w:w="-108" w:type="dxa"/>
        <w:tblLayout w:type="fixed"/>
        <w:tblLook w:val="0400" w:firstRow="0" w:lastRow="0" w:firstColumn="0" w:lastColumn="0" w:noHBand="0" w:noVBand="1"/>
      </w:tblPr>
      <w:tblGrid>
        <w:gridCol w:w="589"/>
        <w:gridCol w:w="297"/>
        <w:gridCol w:w="588"/>
        <w:gridCol w:w="297"/>
        <w:gridCol w:w="588"/>
        <w:gridCol w:w="2969"/>
        <w:gridCol w:w="606"/>
        <w:gridCol w:w="297"/>
        <w:gridCol w:w="588"/>
        <w:gridCol w:w="297"/>
        <w:gridCol w:w="674"/>
        <w:gridCol w:w="1858"/>
      </w:tblGrid>
      <w:tr w:rsidR="00910045" w:rsidTr="00A755BC">
        <w:tc>
          <w:tcPr>
            <w:tcW w:w="5328" w:type="dxa"/>
            <w:gridSpan w:val="6"/>
            <w:tcBorders>
              <w:bottom w:val="single" w:sz="4" w:space="0" w:color="000000"/>
            </w:tcBorders>
          </w:tcPr>
          <w:p w:rsidR="00910045" w:rsidRDefault="00910045" w:rsidP="00A755BC">
            <w:pPr>
              <w:jc w:val="both"/>
              <w:rPr>
                <w:b/>
              </w:rPr>
            </w:pPr>
            <w:r>
              <w:rPr>
                <w:b/>
              </w:rPr>
              <w:t>Date de intrare:</w:t>
            </w:r>
          </w:p>
        </w:tc>
        <w:tc>
          <w:tcPr>
            <w:tcW w:w="4320" w:type="dxa"/>
            <w:gridSpan w:val="6"/>
            <w:tcBorders>
              <w:bottom w:val="single" w:sz="4" w:space="0" w:color="000000"/>
            </w:tcBorders>
          </w:tcPr>
          <w:p w:rsidR="00910045" w:rsidRDefault="00910045" w:rsidP="00A755BC">
            <w:pPr>
              <w:jc w:val="both"/>
              <w:rPr>
                <w:b/>
              </w:rPr>
            </w:pPr>
            <w:r>
              <w:rPr>
                <w:b/>
              </w:rPr>
              <w:t>Date de ieşire:</w:t>
            </w:r>
          </w:p>
        </w:tc>
      </w:tr>
      <w:tr w:rsidR="00910045" w:rsidTr="00A755BC">
        <w:tc>
          <w:tcPr>
            <w:tcW w:w="5328" w:type="dxa"/>
            <w:gridSpan w:val="6"/>
            <w:tcBorders>
              <w:top w:val="single" w:sz="4" w:space="0" w:color="000000"/>
              <w:bottom w:val="single" w:sz="4" w:space="0" w:color="000000"/>
              <w:right w:val="single" w:sz="4" w:space="0" w:color="000000"/>
            </w:tcBorders>
          </w:tcPr>
          <w:p w:rsidR="00910045" w:rsidRDefault="00910045" w:rsidP="00A755BC">
            <w:pPr>
              <w:jc w:val="both"/>
            </w:pPr>
            <w:proofErr w:type="spellStart"/>
            <w:r>
              <w:t>atestat.in</w:t>
            </w:r>
            <w:proofErr w:type="spellEnd"/>
          </w:p>
        </w:tc>
        <w:tc>
          <w:tcPr>
            <w:tcW w:w="4320" w:type="dxa"/>
            <w:gridSpan w:val="6"/>
            <w:tcBorders>
              <w:top w:val="single" w:sz="4" w:space="0" w:color="000000"/>
              <w:left w:val="single" w:sz="4" w:space="0" w:color="000000"/>
              <w:bottom w:val="single" w:sz="4" w:space="0" w:color="000000"/>
            </w:tcBorders>
          </w:tcPr>
          <w:p w:rsidR="00910045" w:rsidRDefault="00910045" w:rsidP="00A755BC">
            <w:pPr>
              <w:jc w:val="both"/>
            </w:pPr>
          </w:p>
        </w:tc>
      </w:tr>
      <w:tr w:rsidR="00910045" w:rsidTr="00A755BC">
        <w:tc>
          <w:tcPr>
            <w:tcW w:w="589" w:type="dxa"/>
            <w:tcBorders>
              <w:top w:val="single" w:sz="4" w:space="0" w:color="000000"/>
            </w:tcBorders>
          </w:tcPr>
          <w:p w:rsidR="00910045" w:rsidRDefault="00910045" w:rsidP="00A755BC">
            <w:pPr>
              <w:jc w:val="right"/>
            </w:pPr>
            <w:r>
              <w:t>3</w:t>
            </w: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p>
        </w:tc>
        <w:tc>
          <w:tcPr>
            <w:tcW w:w="2969" w:type="dxa"/>
            <w:tcBorders>
              <w:top w:val="single" w:sz="4" w:space="0" w:color="000000"/>
              <w:right w:val="single" w:sz="4" w:space="0" w:color="000000"/>
            </w:tcBorders>
          </w:tcPr>
          <w:p w:rsidR="00910045" w:rsidRDefault="00910045" w:rsidP="00A755BC">
            <w:pPr>
              <w:jc w:val="right"/>
            </w:pPr>
            <w:r>
              <w:t>a)</w:t>
            </w:r>
          </w:p>
        </w:tc>
        <w:tc>
          <w:tcPr>
            <w:tcW w:w="606" w:type="dxa"/>
            <w:tcBorders>
              <w:top w:val="single" w:sz="4" w:space="0" w:color="000000"/>
              <w:left w:val="single" w:sz="4" w:space="0" w:color="000000"/>
            </w:tcBorders>
          </w:tcPr>
          <w:p w:rsidR="00910045" w:rsidRDefault="00910045" w:rsidP="00A755BC">
            <w:pPr>
              <w:jc w:val="right"/>
            </w:pPr>
            <w:r>
              <w:t>15</w:t>
            </w:r>
          </w:p>
        </w:tc>
        <w:tc>
          <w:tcPr>
            <w:tcW w:w="297" w:type="dxa"/>
            <w:tcBorders>
              <w:top w:val="single" w:sz="4" w:space="0" w:color="000000"/>
            </w:tcBorders>
          </w:tcPr>
          <w:p w:rsidR="00910045" w:rsidRDefault="00910045" w:rsidP="00A755BC">
            <w:pPr>
              <w:jc w:val="right"/>
            </w:pPr>
          </w:p>
        </w:tc>
        <w:tc>
          <w:tcPr>
            <w:tcW w:w="588" w:type="dxa"/>
            <w:tcBorders>
              <w:top w:val="single" w:sz="4" w:space="0" w:color="000000"/>
            </w:tcBorders>
          </w:tcPr>
          <w:p w:rsidR="00910045" w:rsidRDefault="00910045" w:rsidP="00A755BC">
            <w:pPr>
              <w:jc w:val="right"/>
            </w:pPr>
            <w:r>
              <w:t>266</w:t>
            </w:r>
          </w:p>
        </w:tc>
        <w:tc>
          <w:tcPr>
            <w:tcW w:w="297" w:type="dxa"/>
            <w:tcBorders>
              <w:top w:val="single" w:sz="4" w:space="0" w:color="000000"/>
            </w:tcBorders>
          </w:tcPr>
          <w:p w:rsidR="00910045" w:rsidRDefault="00910045" w:rsidP="00A755BC">
            <w:pPr>
              <w:jc w:val="right"/>
            </w:pPr>
          </w:p>
        </w:tc>
        <w:tc>
          <w:tcPr>
            <w:tcW w:w="674" w:type="dxa"/>
            <w:tcBorders>
              <w:top w:val="single" w:sz="4" w:space="0" w:color="000000"/>
            </w:tcBorders>
          </w:tcPr>
          <w:p w:rsidR="00910045" w:rsidRDefault="00910045" w:rsidP="00A755BC">
            <w:pPr>
              <w:jc w:val="right"/>
            </w:pPr>
            <w:r>
              <w:t>9</w:t>
            </w:r>
          </w:p>
        </w:tc>
        <w:tc>
          <w:tcPr>
            <w:tcW w:w="1858" w:type="dxa"/>
            <w:tcBorders>
              <w:top w:val="single" w:sz="4" w:space="0" w:color="000000"/>
            </w:tcBorders>
          </w:tcPr>
          <w:p w:rsidR="00910045" w:rsidRDefault="00910045" w:rsidP="00A755BC"/>
        </w:tc>
      </w:tr>
      <w:tr w:rsidR="00910045" w:rsidTr="00A755BC">
        <w:tc>
          <w:tcPr>
            <w:tcW w:w="589" w:type="dxa"/>
          </w:tcPr>
          <w:p w:rsidR="00910045" w:rsidRDefault="00910045" w:rsidP="00A755BC">
            <w:pPr>
              <w:jc w:val="right"/>
            </w:pPr>
            <w:r>
              <w:t>15</w:t>
            </w:r>
          </w:p>
        </w:tc>
        <w:tc>
          <w:tcPr>
            <w:tcW w:w="297" w:type="dxa"/>
          </w:tcPr>
          <w:p w:rsidR="00910045" w:rsidRDefault="00910045" w:rsidP="00A755BC">
            <w:pPr>
              <w:jc w:val="right"/>
            </w:pPr>
          </w:p>
        </w:tc>
        <w:tc>
          <w:tcPr>
            <w:tcW w:w="588" w:type="dxa"/>
          </w:tcPr>
          <w:p w:rsidR="00910045" w:rsidRDefault="00910045" w:rsidP="00A755BC">
            <w:pPr>
              <w:jc w:val="right"/>
            </w:pPr>
            <w:r>
              <w:t>266</w:t>
            </w:r>
          </w:p>
        </w:tc>
        <w:tc>
          <w:tcPr>
            <w:tcW w:w="297" w:type="dxa"/>
          </w:tcPr>
          <w:p w:rsidR="00910045" w:rsidRDefault="00910045" w:rsidP="00A755BC">
            <w:pPr>
              <w:jc w:val="right"/>
            </w:pPr>
          </w:p>
        </w:tc>
        <w:tc>
          <w:tcPr>
            <w:tcW w:w="588" w:type="dxa"/>
          </w:tcPr>
          <w:p w:rsidR="00910045" w:rsidRDefault="00910045" w:rsidP="00A755BC">
            <w:pPr>
              <w:jc w:val="right"/>
            </w:pPr>
            <w:r>
              <w:t>9</w:t>
            </w:r>
          </w:p>
        </w:tc>
        <w:tc>
          <w:tcPr>
            <w:tcW w:w="2969" w:type="dxa"/>
            <w:tcBorders>
              <w:right w:val="single" w:sz="4" w:space="0" w:color="000000"/>
            </w:tcBorders>
          </w:tcPr>
          <w:p w:rsidR="00910045" w:rsidRDefault="00910045" w:rsidP="00A755BC">
            <w:pPr>
              <w:jc w:val="right"/>
            </w:pPr>
          </w:p>
        </w:tc>
        <w:tc>
          <w:tcPr>
            <w:tcW w:w="606" w:type="dxa"/>
            <w:tcBorders>
              <w:left w:val="single" w:sz="4" w:space="0" w:color="000000"/>
            </w:tcBorders>
          </w:tcPr>
          <w:p w:rsidR="00910045" w:rsidRDefault="00910045" w:rsidP="00A755BC">
            <w:pPr>
              <w:jc w:val="right"/>
            </w:pPr>
            <w:r>
              <w:t>4</w:t>
            </w:r>
          </w:p>
        </w:tc>
        <w:tc>
          <w:tcPr>
            <w:tcW w:w="297" w:type="dxa"/>
          </w:tcPr>
          <w:p w:rsidR="00910045" w:rsidRDefault="00910045" w:rsidP="00A755BC">
            <w:pPr>
              <w:jc w:val="right"/>
            </w:pPr>
          </w:p>
        </w:tc>
        <w:tc>
          <w:tcPr>
            <w:tcW w:w="588" w:type="dxa"/>
          </w:tcPr>
          <w:p w:rsidR="00910045" w:rsidRDefault="00910045" w:rsidP="00A755BC">
            <w:pPr>
              <w:jc w:val="right"/>
            </w:pPr>
            <w:r>
              <w:t>23</w:t>
            </w:r>
          </w:p>
        </w:tc>
        <w:tc>
          <w:tcPr>
            <w:tcW w:w="297" w:type="dxa"/>
          </w:tcPr>
          <w:p w:rsidR="00910045" w:rsidRDefault="00910045" w:rsidP="00A755BC">
            <w:pPr>
              <w:jc w:val="right"/>
            </w:pPr>
          </w:p>
        </w:tc>
        <w:tc>
          <w:tcPr>
            <w:tcW w:w="674" w:type="dxa"/>
          </w:tcPr>
          <w:p w:rsidR="00910045" w:rsidRDefault="00910045" w:rsidP="00A755BC">
            <w:pPr>
              <w:jc w:val="right"/>
            </w:pPr>
            <w:r>
              <w:t>56</w:t>
            </w:r>
          </w:p>
        </w:tc>
        <w:tc>
          <w:tcPr>
            <w:tcW w:w="1858" w:type="dxa"/>
          </w:tcPr>
          <w:p w:rsidR="00910045" w:rsidRDefault="00910045" w:rsidP="00A755BC"/>
        </w:tc>
      </w:tr>
      <w:tr w:rsidR="00910045" w:rsidTr="00A755BC">
        <w:tc>
          <w:tcPr>
            <w:tcW w:w="589" w:type="dxa"/>
          </w:tcPr>
          <w:p w:rsidR="00910045" w:rsidRDefault="00910045" w:rsidP="00A755BC">
            <w:pPr>
              <w:jc w:val="right"/>
            </w:pPr>
            <w:r>
              <w:t>4</w:t>
            </w:r>
          </w:p>
        </w:tc>
        <w:tc>
          <w:tcPr>
            <w:tcW w:w="297" w:type="dxa"/>
          </w:tcPr>
          <w:p w:rsidR="00910045" w:rsidRDefault="00910045" w:rsidP="00A755BC">
            <w:pPr>
              <w:jc w:val="right"/>
            </w:pPr>
          </w:p>
        </w:tc>
        <w:tc>
          <w:tcPr>
            <w:tcW w:w="588" w:type="dxa"/>
          </w:tcPr>
          <w:p w:rsidR="00910045" w:rsidRDefault="00910045" w:rsidP="00A755BC">
            <w:pPr>
              <w:jc w:val="right"/>
            </w:pPr>
            <w:r>
              <w:t>23</w:t>
            </w:r>
          </w:p>
        </w:tc>
        <w:tc>
          <w:tcPr>
            <w:tcW w:w="297" w:type="dxa"/>
          </w:tcPr>
          <w:p w:rsidR="00910045" w:rsidRDefault="00910045" w:rsidP="00A755BC">
            <w:pPr>
              <w:jc w:val="right"/>
            </w:pPr>
          </w:p>
        </w:tc>
        <w:tc>
          <w:tcPr>
            <w:tcW w:w="588" w:type="dxa"/>
          </w:tcPr>
          <w:p w:rsidR="00910045" w:rsidRDefault="00910045" w:rsidP="00A755BC">
            <w:pPr>
              <w:jc w:val="right"/>
            </w:pPr>
            <w:r>
              <w:t>56</w:t>
            </w:r>
          </w:p>
        </w:tc>
        <w:tc>
          <w:tcPr>
            <w:tcW w:w="2969" w:type="dxa"/>
            <w:tcBorders>
              <w:right w:val="single" w:sz="4" w:space="0" w:color="000000"/>
            </w:tcBorders>
          </w:tcPr>
          <w:p w:rsidR="00910045" w:rsidRDefault="00910045" w:rsidP="00A755BC">
            <w:pPr>
              <w:jc w:val="right"/>
            </w:pPr>
          </w:p>
        </w:tc>
        <w:tc>
          <w:tcPr>
            <w:tcW w:w="606" w:type="dxa"/>
            <w:tcBorders>
              <w:left w:val="single" w:sz="4" w:space="0" w:color="000000"/>
            </w:tcBorders>
          </w:tcPr>
          <w:p w:rsidR="00910045" w:rsidRDefault="00910045" w:rsidP="00A755BC">
            <w:pPr>
              <w:jc w:val="right"/>
            </w:pPr>
            <w:r>
              <w:t>19</w:t>
            </w:r>
          </w:p>
        </w:tc>
        <w:tc>
          <w:tcPr>
            <w:tcW w:w="297" w:type="dxa"/>
          </w:tcPr>
          <w:p w:rsidR="00910045" w:rsidRDefault="00910045" w:rsidP="00A755BC">
            <w:pPr>
              <w:jc w:val="right"/>
            </w:pPr>
          </w:p>
        </w:tc>
        <w:tc>
          <w:tcPr>
            <w:tcW w:w="588" w:type="dxa"/>
          </w:tcPr>
          <w:p w:rsidR="00910045" w:rsidRDefault="00910045" w:rsidP="00A755BC">
            <w:pPr>
              <w:jc w:val="right"/>
            </w:pPr>
            <w:r>
              <w:t>87</w:t>
            </w:r>
          </w:p>
        </w:tc>
        <w:tc>
          <w:tcPr>
            <w:tcW w:w="297" w:type="dxa"/>
          </w:tcPr>
          <w:p w:rsidR="00910045" w:rsidRDefault="00910045" w:rsidP="00A755BC">
            <w:pPr>
              <w:jc w:val="right"/>
            </w:pPr>
          </w:p>
        </w:tc>
        <w:tc>
          <w:tcPr>
            <w:tcW w:w="674" w:type="dxa"/>
          </w:tcPr>
          <w:p w:rsidR="00910045" w:rsidRDefault="00910045" w:rsidP="00A755BC">
            <w:pPr>
              <w:jc w:val="right"/>
            </w:pPr>
            <w:r>
              <w:t>131</w:t>
            </w:r>
          </w:p>
        </w:tc>
        <w:tc>
          <w:tcPr>
            <w:tcW w:w="1858" w:type="dxa"/>
          </w:tcPr>
          <w:p w:rsidR="00910045" w:rsidRDefault="00910045" w:rsidP="00A755BC"/>
        </w:tc>
      </w:tr>
      <w:tr w:rsidR="00910045" w:rsidTr="00A755BC">
        <w:tc>
          <w:tcPr>
            <w:tcW w:w="589" w:type="dxa"/>
          </w:tcPr>
          <w:p w:rsidR="00910045" w:rsidRDefault="00910045" w:rsidP="00A755BC">
            <w:pPr>
              <w:jc w:val="right"/>
            </w:pPr>
            <w:r>
              <w:t>19</w:t>
            </w:r>
          </w:p>
        </w:tc>
        <w:tc>
          <w:tcPr>
            <w:tcW w:w="297" w:type="dxa"/>
          </w:tcPr>
          <w:p w:rsidR="00910045" w:rsidRDefault="00910045" w:rsidP="00A755BC">
            <w:pPr>
              <w:jc w:val="right"/>
            </w:pPr>
          </w:p>
        </w:tc>
        <w:tc>
          <w:tcPr>
            <w:tcW w:w="588" w:type="dxa"/>
          </w:tcPr>
          <w:p w:rsidR="00910045" w:rsidRDefault="00910045" w:rsidP="00A755BC">
            <w:pPr>
              <w:jc w:val="right"/>
            </w:pPr>
            <w:r>
              <w:t>87</w:t>
            </w:r>
          </w:p>
        </w:tc>
        <w:tc>
          <w:tcPr>
            <w:tcW w:w="297" w:type="dxa"/>
          </w:tcPr>
          <w:p w:rsidR="00910045" w:rsidRDefault="00910045" w:rsidP="00A755BC">
            <w:pPr>
              <w:jc w:val="right"/>
            </w:pPr>
          </w:p>
        </w:tc>
        <w:tc>
          <w:tcPr>
            <w:tcW w:w="588" w:type="dxa"/>
          </w:tcPr>
          <w:p w:rsidR="00910045" w:rsidRDefault="00910045" w:rsidP="00A755BC">
            <w:pPr>
              <w:jc w:val="right"/>
            </w:pPr>
            <w:r>
              <w:t>131</w:t>
            </w:r>
          </w:p>
        </w:tc>
        <w:tc>
          <w:tcPr>
            <w:tcW w:w="2969" w:type="dxa"/>
            <w:tcBorders>
              <w:right w:val="single" w:sz="4" w:space="0" w:color="000000"/>
            </w:tcBorders>
          </w:tcPr>
          <w:p w:rsidR="00910045" w:rsidRDefault="00910045" w:rsidP="00A755BC">
            <w:pPr>
              <w:jc w:val="right"/>
            </w:pPr>
          </w:p>
        </w:tc>
        <w:tc>
          <w:tcPr>
            <w:tcW w:w="606" w:type="dxa"/>
            <w:tcBorders>
              <w:left w:val="single" w:sz="4" w:space="0" w:color="000000"/>
            </w:tcBorders>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674" w:type="dxa"/>
          </w:tcPr>
          <w:p w:rsidR="00910045" w:rsidRDefault="00910045" w:rsidP="00A755BC">
            <w:pPr>
              <w:jc w:val="right"/>
            </w:pPr>
          </w:p>
        </w:tc>
        <w:tc>
          <w:tcPr>
            <w:tcW w:w="1858" w:type="dxa"/>
          </w:tcPr>
          <w:p w:rsidR="00910045" w:rsidRDefault="00910045" w:rsidP="00A755BC"/>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69" w:type="dxa"/>
            <w:tcBorders>
              <w:right w:val="single" w:sz="4" w:space="0" w:color="000000"/>
            </w:tcBorders>
          </w:tcPr>
          <w:p w:rsidR="00910045" w:rsidRDefault="00910045" w:rsidP="00A755BC">
            <w:pPr>
              <w:jc w:val="right"/>
            </w:pPr>
            <w:r>
              <w:t>b)</w:t>
            </w:r>
          </w:p>
        </w:tc>
        <w:tc>
          <w:tcPr>
            <w:tcW w:w="606" w:type="dxa"/>
            <w:tcBorders>
              <w:left w:val="single" w:sz="4" w:space="0" w:color="000000"/>
            </w:tcBorders>
          </w:tcPr>
          <w:p w:rsidR="00910045" w:rsidRDefault="00910045" w:rsidP="00A755BC">
            <w:pPr>
              <w:jc w:val="right"/>
            </w:pPr>
            <w:r>
              <w:t>331</w:t>
            </w:r>
          </w:p>
        </w:tc>
        <w:tc>
          <w:tcPr>
            <w:tcW w:w="297" w:type="dxa"/>
          </w:tcPr>
          <w:p w:rsidR="00910045" w:rsidRDefault="00910045" w:rsidP="00A755BC">
            <w:pPr>
              <w:jc w:val="right"/>
            </w:pPr>
          </w:p>
        </w:tc>
        <w:tc>
          <w:tcPr>
            <w:tcW w:w="588" w:type="dxa"/>
          </w:tcPr>
          <w:p w:rsidR="00910045" w:rsidRDefault="00910045" w:rsidP="00A755BC">
            <w:pPr>
              <w:jc w:val="right"/>
            </w:pPr>
            <w:r>
              <w:t>110</w:t>
            </w:r>
          </w:p>
        </w:tc>
        <w:tc>
          <w:tcPr>
            <w:tcW w:w="297" w:type="dxa"/>
          </w:tcPr>
          <w:p w:rsidR="00910045" w:rsidRDefault="00910045" w:rsidP="00A755BC">
            <w:pPr>
              <w:jc w:val="right"/>
            </w:pPr>
          </w:p>
        </w:tc>
        <w:tc>
          <w:tcPr>
            <w:tcW w:w="674" w:type="dxa"/>
          </w:tcPr>
          <w:p w:rsidR="00910045" w:rsidRDefault="00910045" w:rsidP="00A755BC">
            <w:pPr>
              <w:jc w:val="right"/>
            </w:pPr>
          </w:p>
        </w:tc>
        <w:tc>
          <w:tcPr>
            <w:tcW w:w="1858" w:type="dxa"/>
          </w:tcPr>
          <w:p w:rsidR="00910045" w:rsidRDefault="00910045" w:rsidP="00A755BC"/>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69" w:type="dxa"/>
            <w:tcBorders>
              <w:right w:val="single" w:sz="4" w:space="0" w:color="000000"/>
            </w:tcBorders>
          </w:tcPr>
          <w:p w:rsidR="00910045" w:rsidRDefault="00910045" w:rsidP="00A755BC">
            <w:pPr>
              <w:jc w:val="right"/>
            </w:pPr>
            <w:r>
              <w:t>c)</w:t>
            </w:r>
          </w:p>
        </w:tc>
        <w:tc>
          <w:tcPr>
            <w:tcW w:w="4320" w:type="dxa"/>
            <w:gridSpan w:val="6"/>
            <w:tcBorders>
              <w:left w:val="single" w:sz="4" w:space="0" w:color="000000"/>
            </w:tcBorders>
          </w:tcPr>
          <w:p w:rsidR="00910045" w:rsidRDefault="00910045" w:rsidP="00A755BC">
            <w:r>
              <w:t xml:space="preserve">Fişierul </w:t>
            </w:r>
            <w:proofErr w:type="spellStart"/>
            <w:r>
              <w:t>atestat.out</w:t>
            </w:r>
            <w:proofErr w:type="spellEnd"/>
            <w:r>
              <w:t xml:space="preserve"> conţine:</w:t>
            </w:r>
          </w:p>
        </w:tc>
      </w:tr>
      <w:tr w:rsidR="00910045" w:rsidTr="00A755BC">
        <w:tc>
          <w:tcPr>
            <w:tcW w:w="589"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7" w:type="dxa"/>
          </w:tcPr>
          <w:p w:rsidR="00910045" w:rsidRDefault="00910045" w:rsidP="00A755BC">
            <w:pPr>
              <w:jc w:val="right"/>
            </w:pPr>
          </w:p>
        </w:tc>
        <w:tc>
          <w:tcPr>
            <w:tcW w:w="588" w:type="dxa"/>
          </w:tcPr>
          <w:p w:rsidR="00910045" w:rsidRDefault="00910045" w:rsidP="00A755BC">
            <w:pPr>
              <w:jc w:val="right"/>
            </w:pPr>
          </w:p>
        </w:tc>
        <w:tc>
          <w:tcPr>
            <w:tcW w:w="2969" w:type="dxa"/>
            <w:tcBorders>
              <w:right w:val="single" w:sz="4" w:space="0" w:color="000000"/>
            </w:tcBorders>
          </w:tcPr>
          <w:p w:rsidR="00910045" w:rsidRDefault="00910045" w:rsidP="00A755BC">
            <w:pPr>
              <w:jc w:val="right"/>
            </w:pPr>
          </w:p>
        </w:tc>
        <w:tc>
          <w:tcPr>
            <w:tcW w:w="606" w:type="dxa"/>
            <w:tcBorders>
              <w:left w:val="single" w:sz="4" w:space="0" w:color="000000"/>
            </w:tcBorders>
          </w:tcPr>
          <w:p w:rsidR="00910045" w:rsidRDefault="00910045" w:rsidP="00A755BC">
            <w:pPr>
              <w:jc w:val="right"/>
            </w:pPr>
            <w:r>
              <w:t>15</w:t>
            </w:r>
          </w:p>
        </w:tc>
        <w:tc>
          <w:tcPr>
            <w:tcW w:w="297" w:type="dxa"/>
          </w:tcPr>
          <w:p w:rsidR="00910045" w:rsidRDefault="00910045" w:rsidP="00A755BC">
            <w:pPr>
              <w:jc w:val="right"/>
            </w:pPr>
          </w:p>
        </w:tc>
        <w:tc>
          <w:tcPr>
            <w:tcW w:w="588" w:type="dxa"/>
          </w:tcPr>
          <w:p w:rsidR="00910045" w:rsidRDefault="00910045" w:rsidP="00A755BC">
            <w:pPr>
              <w:jc w:val="right"/>
            </w:pPr>
            <w:r>
              <w:t>266</w:t>
            </w:r>
          </w:p>
        </w:tc>
        <w:tc>
          <w:tcPr>
            <w:tcW w:w="297" w:type="dxa"/>
          </w:tcPr>
          <w:p w:rsidR="00910045" w:rsidRDefault="00910045" w:rsidP="00A755BC">
            <w:pPr>
              <w:jc w:val="right"/>
            </w:pPr>
          </w:p>
        </w:tc>
        <w:tc>
          <w:tcPr>
            <w:tcW w:w="674" w:type="dxa"/>
          </w:tcPr>
          <w:p w:rsidR="00910045" w:rsidRDefault="00910045" w:rsidP="00A755BC">
            <w:r>
              <w:t>9</w:t>
            </w:r>
          </w:p>
        </w:tc>
        <w:tc>
          <w:tcPr>
            <w:tcW w:w="1858" w:type="dxa"/>
          </w:tcPr>
          <w:p w:rsidR="00910045" w:rsidRDefault="00910045" w:rsidP="00A755BC">
            <w:r>
              <w:t xml:space="preserve">4    23   56   19 </w:t>
            </w:r>
          </w:p>
        </w:tc>
      </w:tr>
    </w:tbl>
    <w:p w:rsidR="00832E23" w:rsidRPr="00F13B1F" w:rsidRDefault="00832E23" w:rsidP="007B110F">
      <w:pPr>
        <w:rPr>
          <w:b/>
          <w:bCs/>
          <w:i/>
          <w:iCs/>
          <w:sz w:val="22"/>
          <w:szCs w:val="22"/>
        </w:rPr>
      </w:pPr>
    </w:p>
    <w:p w:rsidR="00594DED" w:rsidRPr="00F13B1F" w:rsidRDefault="00435E49" w:rsidP="00F13B1F">
      <w:pPr>
        <w:pBdr>
          <w:top w:val="single" w:sz="12" w:space="1" w:color="auto"/>
        </w:pBdr>
        <w:autoSpaceDE w:val="0"/>
        <w:autoSpaceDN w:val="0"/>
        <w:adjustRightInd w:val="0"/>
        <w:jc w:val="both"/>
        <w:rPr>
          <w:b/>
          <w:bCs/>
          <w:i/>
          <w:iCs/>
          <w:sz w:val="22"/>
          <w:szCs w:val="22"/>
        </w:rPr>
      </w:pPr>
      <w:r>
        <w:rPr>
          <w:b/>
          <w:bCs/>
          <w:i/>
          <w:iCs/>
          <w:sz w:val="22"/>
          <w:szCs w:val="22"/>
        </w:rPr>
        <w:br w:type="page"/>
      </w:r>
      <w:r w:rsidR="00594DED" w:rsidRPr="00F13B1F">
        <w:rPr>
          <w:b/>
          <w:bCs/>
          <w:i/>
          <w:iCs/>
          <w:sz w:val="22"/>
          <w:szCs w:val="22"/>
        </w:rPr>
        <w:lastRenderedPageBreak/>
        <w:t>Subiect</w:t>
      </w:r>
      <w:r w:rsidR="00342BD2" w:rsidRPr="00F13B1F">
        <w:rPr>
          <w:b/>
          <w:bCs/>
          <w:i/>
          <w:iCs/>
          <w:sz w:val="22"/>
          <w:szCs w:val="22"/>
        </w:rPr>
        <w:t>ul</w:t>
      </w:r>
      <w:r w:rsidR="00CA3221" w:rsidRPr="00F13B1F">
        <w:rPr>
          <w:b/>
          <w:bCs/>
          <w:i/>
          <w:iCs/>
          <w:sz w:val="22"/>
          <w:szCs w:val="22"/>
        </w:rPr>
        <w:t xml:space="preserve"> </w:t>
      </w:r>
      <w:r w:rsidR="00342BD2" w:rsidRPr="00F13B1F">
        <w:rPr>
          <w:b/>
          <w:bCs/>
          <w:i/>
          <w:iCs/>
          <w:sz w:val="22"/>
          <w:szCs w:val="22"/>
        </w:rPr>
        <w:t>17</w:t>
      </w:r>
    </w:p>
    <w:p w:rsidR="00594DED" w:rsidRPr="00F13B1F" w:rsidRDefault="00594DED" w:rsidP="00594DED">
      <w:pPr>
        <w:pStyle w:val="NormalWeb"/>
        <w:shd w:val="clear" w:color="auto" w:fill="FFFFFF"/>
        <w:spacing w:before="0" w:beforeAutospacing="0" w:after="0" w:afterAutospacing="0" w:line="249" w:lineRule="atLeast"/>
        <w:rPr>
          <w:sz w:val="22"/>
          <w:szCs w:val="22"/>
          <w:lang w:val="ro-RO"/>
        </w:rPr>
      </w:pPr>
    </w:p>
    <w:p w:rsidR="00FB6ACB" w:rsidRDefault="00FB6ACB" w:rsidP="00FB6ACB">
      <w:pPr>
        <w:ind w:firstLine="720"/>
        <w:jc w:val="both"/>
      </w:pPr>
      <w:r>
        <w:t xml:space="preserve">Fişierul </w:t>
      </w:r>
      <w:proofErr w:type="spellStart"/>
      <w:r>
        <w:rPr>
          <w:b/>
        </w:rPr>
        <w:t>atestat.in</w:t>
      </w:r>
      <w:proofErr w:type="spellEnd"/>
      <w:r>
        <w:t xml:space="preserve"> conţine pe prima linie numărul </w:t>
      </w:r>
      <w:r>
        <w:rPr>
          <w:b/>
        </w:rPr>
        <w:t>n,</w:t>
      </w:r>
      <w:r>
        <w:t xml:space="preserve"> natural nenul (</w:t>
      </w:r>
      <w:r>
        <w:rPr>
          <w:b/>
        </w:rPr>
        <w:t>2&lt;n&lt;20</w:t>
      </w:r>
      <w:r>
        <w:t xml:space="preserve">), ce reprezintă numărul de linii şi de coloane ale unei matrice, iar pe următoarele </w:t>
      </w:r>
      <w:r>
        <w:rPr>
          <w:b/>
        </w:rPr>
        <w:t>n</w:t>
      </w:r>
      <w:r>
        <w:t xml:space="preserve"> linii câte </w:t>
      </w:r>
      <w:r>
        <w:rPr>
          <w:b/>
        </w:rPr>
        <w:t>n</w:t>
      </w:r>
      <w:r>
        <w:t xml:space="preserve"> numere naturale separate prin câte un spaţiu,  formate din cel mult </w:t>
      </w:r>
      <w:r>
        <w:rPr>
          <w:b/>
        </w:rPr>
        <w:t>4</w:t>
      </w:r>
      <w:r>
        <w:t xml:space="preserve"> cifre fiecare, reprezentând elementele matricei. (numerotarea liniilor şi coloanelor începe de la 1)</w:t>
      </w:r>
    </w:p>
    <w:p w:rsidR="00FB6ACB" w:rsidRDefault="00FB6ACB" w:rsidP="00FB6ACB">
      <w:pPr>
        <w:pBdr>
          <w:top w:val="nil"/>
          <w:left w:val="nil"/>
          <w:bottom w:val="nil"/>
          <w:right w:val="nil"/>
          <w:between w:val="nil"/>
        </w:pBdr>
        <w:ind w:left="1080"/>
        <w:jc w:val="both"/>
        <w:rPr>
          <w:color w:val="000000"/>
        </w:rPr>
      </w:pPr>
      <w:r>
        <w:rPr>
          <w:color w:val="000000"/>
        </w:rPr>
        <w:t>Scrieți un program în limbajul Pascal/C/</w:t>
      </w:r>
      <w:proofErr w:type="spellStart"/>
      <w:r>
        <w:rPr>
          <w:color w:val="000000"/>
        </w:rPr>
        <w:t>C</w:t>
      </w:r>
      <w:proofErr w:type="spellEnd"/>
      <w:r>
        <w:rPr>
          <w:color w:val="000000"/>
        </w:rPr>
        <w:t>++, care citește datele din fișier și care:</w:t>
      </w:r>
    </w:p>
    <w:p w:rsidR="00FB6ACB" w:rsidRDefault="00FB6ACB" w:rsidP="00FB6ACB">
      <w:pPr>
        <w:numPr>
          <w:ilvl w:val="0"/>
          <w:numId w:val="40"/>
        </w:numPr>
        <w:jc w:val="both"/>
      </w:pPr>
      <w:r>
        <w:t xml:space="preserve">să afişeze pe ecran matricea </w:t>
      </w:r>
      <w:r>
        <w:rPr>
          <w:b/>
        </w:rPr>
        <w:t>A</w:t>
      </w:r>
      <w:r>
        <w:t>, câte o linie a matricei pe câte o linie a ecranului, elementele fiecărei linii fiind separate prin câte un spaţiu;</w:t>
      </w:r>
    </w:p>
    <w:p w:rsidR="00FB6ACB" w:rsidRDefault="00FB6ACB" w:rsidP="00FB6ACB">
      <w:pPr>
        <w:numPr>
          <w:ilvl w:val="0"/>
          <w:numId w:val="40"/>
        </w:numPr>
        <w:tabs>
          <w:tab w:val="left" w:pos="284"/>
        </w:tabs>
        <w:jc w:val="both"/>
      </w:pPr>
      <w:r>
        <w:t>să afișeze pe următoarea linie, suma elementelor situate deasupra diagonalei secundare și suma elementelor situate sub diagonala secundară,  separate prin câte un spațiu;</w:t>
      </w:r>
    </w:p>
    <w:p w:rsidR="00FB6ACB" w:rsidRDefault="00FB6ACB" w:rsidP="00FB6ACB">
      <w:pPr>
        <w:numPr>
          <w:ilvl w:val="0"/>
          <w:numId w:val="40"/>
        </w:numPr>
        <w:jc w:val="both"/>
      </w:pPr>
      <w:r>
        <w:t xml:space="preserve">să scrie în fişierul </w:t>
      </w:r>
      <w:proofErr w:type="spellStart"/>
      <w:r>
        <w:rPr>
          <w:b/>
        </w:rPr>
        <w:t>atestat.out</w:t>
      </w:r>
      <w:proofErr w:type="spellEnd"/>
      <w:r>
        <w:t xml:space="preserve"> separate prin câte un spaţiu, toate numerele care au cifrele în ordine descrescătoare (de la stânga la dreapta). Dacă nu exist ă astfel de numere, se va scrie pe prima linie a fişierului mesajul </w:t>
      </w:r>
      <w:r>
        <w:rPr>
          <w:b/>
        </w:rPr>
        <w:t>NU EXISTA</w:t>
      </w:r>
    </w:p>
    <w:p w:rsidR="00FB6ACB" w:rsidRDefault="00FB6ACB" w:rsidP="00FB6ACB">
      <w:pPr>
        <w:jc w:val="both"/>
      </w:pPr>
      <w:r>
        <w:rPr>
          <w:b/>
        </w:rPr>
        <w:t>Notă:</w:t>
      </w:r>
      <w:r>
        <w:t xml:space="preserve"> Programul va conţine cel puţin un subprogram definit de utilizator. </w:t>
      </w:r>
    </w:p>
    <w:p w:rsidR="00FB6ACB" w:rsidRDefault="00FB6ACB" w:rsidP="00FB6ACB">
      <w:pPr>
        <w:jc w:val="both"/>
      </w:pPr>
      <w:r>
        <w:rPr>
          <w:b/>
        </w:rPr>
        <w:t>Exemplu:</w:t>
      </w:r>
      <w:r>
        <w:t xml:space="preserve"> </w:t>
      </w:r>
    </w:p>
    <w:tbl>
      <w:tblPr>
        <w:tblW w:w="9648" w:type="dxa"/>
        <w:tblInd w:w="-108" w:type="dxa"/>
        <w:tblLayout w:type="fixed"/>
        <w:tblLook w:val="0400" w:firstRow="0" w:lastRow="0" w:firstColumn="0" w:lastColumn="0" w:noHBand="0" w:noVBand="1"/>
      </w:tblPr>
      <w:tblGrid>
        <w:gridCol w:w="763"/>
        <w:gridCol w:w="283"/>
        <w:gridCol w:w="764"/>
        <w:gridCol w:w="284"/>
        <w:gridCol w:w="764"/>
        <w:gridCol w:w="2419"/>
        <w:gridCol w:w="764"/>
        <w:gridCol w:w="284"/>
        <w:gridCol w:w="764"/>
        <w:gridCol w:w="284"/>
        <w:gridCol w:w="764"/>
        <w:gridCol w:w="1511"/>
      </w:tblGrid>
      <w:tr w:rsidR="00FB6ACB" w:rsidTr="00A755BC">
        <w:tc>
          <w:tcPr>
            <w:tcW w:w="5277" w:type="dxa"/>
            <w:gridSpan w:val="6"/>
            <w:tcBorders>
              <w:bottom w:val="single" w:sz="4" w:space="0" w:color="000000"/>
            </w:tcBorders>
          </w:tcPr>
          <w:p w:rsidR="00FB6ACB" w:rsidRDefault="00FB6ACB" w:rsidP="00A755BC">
            <w:pPr>
              <w:jc w:val="both"/>
              <w:rPr>
                <w:b/>
              </w:rPr>
            </w:pPr>
            <w:r>
              <w:rPr>
                <w:b/>
              </w:rPr>
              <w:t>Date de intrare:</w:t>
            </w:r>
          </w:p>
        </w:tc>
        <w:tc>
          <w:tcPr>
            <w:tcW w:w="4371" w:type="dxa"/>
            <w:gridSpan w:val="6"/>
            <w:tcBorders>
              <w:bottom w:val="single" w:sz="4" w:space="0" w:color="000000"/>
            </w:tcBorders>
          </w:tcPr>
          <w:p w:rsidR="00FB6ACB" w:rsidRDefault="00FB6ACB" w:rsidP="00A755BC">
            <w:pPr>
              <w:jc w:val="both"/>
              <w:rPr>
                <w:b/>
              </w:rPr>
            </w:pPr>
            <w:r>
              <w:rPr>
                <w:b/>
              </w:rPr>
              <w:t>Date de ieşire:</w:t>
            </w:r>
          </w:p>
        </w:tc>
      </w:tr>
      <w:tr w:rsidR="00FB6ACB" w:rsidTr="00A755BC">
        <w:tc>
          <w:tcPr>
            <w:tcW w:w="5277" w:type="dxa"/>
            <w:gridSpan w:val="6"/>
            <w:tcBorders>
              <w:top w:val="single" w:sz="4" w:space="0" w:color="000000"/>
              <w:bottom w:val="single" w:sz="4" w:space="0" w:color="000000"/>
              <w:right w:val="single" w:sz="4" w:space="0" w:color="000000"/>
            </w:tcBorders>
          </w:tcPr>
          <w:p w:rsidR="00FB6ACB" w:rsidRDefault="00FB6ACB" w:rsidP="00A755BC">
            <w:pPr>
              <w:jc w:val="both"/>
            </w:pPr>
            <w:proofErr w:type="spellStart"/>
            <w:r>
              <w:t>atestat.in</w:t>
            </w:r>
            <w:proofErr w:type="spellEnd"/>
          </w:p>
        </w:tc>
        <w:tc>
          <w:tcPr>
            <w:tcW w:w="4371" w:type="dxa"/>
            <w:gridSpan w:val="6"/>
            <w:tcBorders>
              <w:top w:val="single" w:sz="4" w:space="0" w:color="000000"/>
              <w:left w:val="single" w:sz="4" w:space="0" w:color="000000"/>
              <w:bottom w:val="single" w:sz="4" w:space="0" w:color="000000"/>
            </w:tcBorders>
          </w:tcPr>
          <w:p w:rsidR="00FB6ACB" w:rsidRDefault="00FB6ACB" w:rsidP="00A755BC">
            <w:pPr>
              <w:jc w:val="both"/>
            </w:pPr>
          </w:p>
        </w:tc>
      </w:tr>
      <w:tr w:rsidR="00FB6ACB" w:rsidTr="00A755BC">
        <w:tc>
          <w:tcPr>
            <w:tcW w:w="763" w:type="dxa"/>
            <w:tcBorders>
              <w:top w:val="single" w:sz="4" w:space="0" w:color="000000"/>
            </w:tcBorders>
          </w:tcPr>
          <w:p w:rsidR="00FB6ACB" w:rsidRDefault="00FB6ACB" w:rsidP="00A755BC">
            <w:r>
              <w:t xml:space="preserve">   3</w:t>
            </w:r>
          </w:p>
        </w:tc>
        <w:tc>
          <w:tcPr>
            <w:tcW w:w="283" w:type="dxa"/>
            <w:tcBorders>
              <w:top w:val="single" w:sz="4" w:space="0" w:color="000000"/>
            </w:tcBorders>
          </w:tcPr>
          <w:p w:rsidR="00FB6ACB" w:rsidRDefault="00FB6ACB" w:rsidP="00A755BC"/>
        </w:tc>
        <w:tc>
          <w:tcPr>
            <w:tcW w:w="764" w:type="dxa"/>
            <w:tcBorders>
              <w:top w:val="single" w:sz="4" w:space="0" w:color="000000"/>
            </w:tcBorders>
          </w:tcPr>
          <w:p w:rsidR="00FB6ACB" w:rsidRDefault="00FB6ACB" w:rsidP="00A755BC"/>
        </w:tc>
        <w:tc>
          <w:tcPr>
            <w:tcW w:w="284" w:type="dxa"/>
            <w:tcBorders>
              <w:top w:val="single" w:sz="4" w:space="0" w:color="000000"/>
            </w:tcBorders>
          </w:tcPr>
          <w:p w:rsidR="00FB6ACB" w:rsidRDefault="00FB6ACB" w:rsidP="00A755BC"/>
        </w:tc>
        <w:tc>
          <w:tcPr>
            <w:tcW w:w="764" w:type="dxa"/>
            <w:tcBorders>
              <w:top w:val="single" w:sz="4" w:space="0" w:color="000000"/>
            </w:tcBorders>
          </w:tcPr>
          <w:p w:rsidR="00FB6ACB" w:rsidRDefault="00FB6ACB" w:rsidP="00A755BC"/>
        </w:tc>
        <w:tc>
          <w:tcPr>
            <w:tcW w:w="2419" w:type="dxa"/>
            <w:tcBorders>
              <w:top w:val="single" w:sz="4" w:space="0" w:color="000000"/>
              <w:right w:val="single" w:sz="4" w:space="0" w:color="000000"/>
            </w:tcBorders>
          </w:tcPr>
          <w:p w:rsidR="00FB6ACB" w:rsidRDefault="00FB6ACB" w:rsidP="00A755BC">
            <w:pPr>
              <w:jc w:val="right"/>
            </w:pPr>
            <w:r>
              <w:t>a)</w:t>
            </w:r>
          </w:p>
        </w:tc>
        <w:tc>
          <w:tcPr>
            <w:tcW w:w="764" w:type="dxa"/>
            <w:tcBorders>
              <w:top w:val="single" w:sz="4" w:space="0" w:color="000000"/>
              <w:left w:val="single" w:sz="4" w:space="0" w:color="000000"/>
            </w:tcBorders>
          </w:tcPr>
          <w:p w:rsidR="00FB6ACB" w:rsidRDefault="00FB6ACB" w:rsidP="00A755BC">
            <w:pPr>
              <w:jc w:val="right"/>
            </w:pPr>
            <w:r>
              <w:t>129</w:t>
            </w:r>
          </w:p>
        </w:tc>
        <w:tc>
          <w:tcPr>
            <w:tcW w:w="284" w:type="dxa"/>
            <w:tcBorders>
              <w:top w:val="single" w:sz="4" w:space="0" w:color="000000"/>
            </w:tcBorders>
          </w:tcPr>
          <w:p w:rsidR="00FB6ACB" w:rsidRDefault="00FB6ACB" w:rsidP="00A755BC">
            <w:pPr>
              <w:jc w:val="right"/>
            </w:pPr>
          </w:p>
        </w:tc>
        <w:tc>
          <w:tcPr>
            <w:tcW w:w="764" w:type="dxa"/>
            <w:tcBorders>
              <w:top w:val="single" w:sz="4" w:space="0" w:color="000000"/>
            </w:tcBorders>
          </w:tcPr>
          <w:p w:rsidR="00FB6ACB" w:rsidRDefault="00FB6ACB" w:rsidP="00A755BC">
            <w:pPr>
              <w:jc w:val="right"/>
            </w:pPr>
            <w:r>
              <w:t>124</w:t>
            </w:r>
          </w:p>
        </w:tc>
        <w:tc>
          <w:tcPr>
            <w:tcW w:w="284" w:type="dxa"/>
            <w:tcBorders>
              <w:top w:val="single" w:sz="4" w:space="0" w:color="000000"/>
            </w:tcBorders>
          </w:tcPr>
          <w:p w:rsidR="00FB6ACB" w:rsidRDefault="00FB6ACB" w:rsidP="00A755BC">
            <w:pPr>
              <w:jc w:val="right"/>
            </w:pPr>
          </w:p>
        </w:tc>
        <w:tc>
          <w:tcPr>
            <w:tcW w:w="764" w:type="dxa"/>
            <w:tcBorders>
              <w:top w:val="single" w:sz="4" w:space="0" w:color="000000"/>
            </w:tcBorders>
          </w:tcPr>
          <w:p w:rsidR="00FB6ACB" w:rsidRDefault="00FB6ACB" w:rsidP="00A755BC">
            <w:pPr>
              <w:jc w:val="right"/>
            </w:pPr>
            <w:r>
              <w:t>946</w:t>
            </w:r>
          </w:p>
        </w:tc>
        <w:tc>
          <w:tcPr>
            <w:tcW w:w="1511" w:type="dxa"/>
            <w:tcBorders>
              <w:top w:val="single" w:sz="4" w:space="0" w:color="000000"/>
            </w:tcBorders>
          </w:tcPr>
          <w:p w:rsidR="00FB6ACB" w:rsidRDefault="00FB6ACB" w:rsidP="00A755BC"/>
        </w:tc>
      </w:tr>
      <w:tr w:rsidR="00FB6ACB" w:rsidTr="00A755BC">
        <w:tc>
          <w:tcPr>
            <w:tcW w:w="763" w:type="dxa"/>
          </w:tcPr>
          <w:p w:rsidR="00FB6ACB" w:rsidRDefault="00FB6ACB" w:rsidP="00A755BC">
            <w:pPr>
              <w:jc w:val="center"/>
            </w:pPr>
            <w:r>
              <w:t>129</w:t>
            </w:r>
          </w:p>
        </w:tc>
        <w:tc>
          <w:tcPr>
            <w:tcW w:w="283" w:type="dxa"/>
          </w:tcPr>
          <w:p w:rsidR="00FB6ACB" w:rsidRDefault="00FB6ACB" w:rsidP="00A755BC">
            <w:pPr>
              <w:jc w:val="right"/>
            </w:pPr>
          </w:p>
        </w:tc>
        <w:tc>
          <w:tcPr>
            <w:tcW w:w="764" w:type="dxa"/>
          </w:tcPr>
          <w:p w:rsidR="00FB6ACB" w:rsidRDefault="00FB6ACB" w:rsidP="00A755BC">
            <w:pPr>
              <w:jc w:val="center"/>
            </w:pPr>
            <w:r>
              <w:t>124</w:t>
            </w:r>
          </w:p>
        </w:tc>
        <w:tc>
          <w:tcPr>
            <w:tcW w:w="284" w:type="dxa"/>
          </w:tcPr>
          <w:p w:rsidR="00FB6ACB" w:rsidRDefault="00FB6ACB" w:rsidP="00A755BC">
            <w:pPr>
              <w:jc w:val="right"/>
            </w:pPr>
          </w:p>
        </w:tc>
        <w:tc>
          <w:tcPr>
            <w:tcW w:w="764" w:type="dxa"/>
          </w:tcPr>
          <w:p w:rsidR="00FB6ACB" w:rsidRDefault="00FB6ACB" w:rsidP="00A755BC">
            <w:pPr>
              <w:jc w:val="right"/>
            </w:pPr>
            <w:r>
              <w:t>946</w:t>
            </w:r>
          </w:p>
        </w:tc>
        <w:tc>
          <w:tcPr>
            <w:tcW w:w="2419" w:type="dxa"/>
            <w:tcBorders>
              <w:right w:val="single" w:sz="4" w:space="0" w:color="000000"/>
            </w:tcBorders>
          </w:tcPr>
          <w:p w:rsidR="00FB6ACB" w:rsidRDefault="00FB6ACB" w:rsidP="00A755BC">
            <w:pPr>
              <w:jc w:val="right"/>
            </w:pPr>
          </w:p>
        </w:tc>
        <w:tc>
          <w:tcPr>
            <w:tcW w:w="764" w:type="dxa"/>
            <w:tcBorders>
              <w:left w:val="single" w:sz="4" w:space="0" w:color="000000"/>
            </w:tcBorders>
          </w:tcPr>
          <w:p w:rsidR="00FB6ACB" w:rsidRDefault="00FB6ACB" w:rsidP="00A755BC">
            <w:pPr>
              <w:jc w:val="right"/>
            </w:pPr>
            <w:r>
              <w:t>31</w:t>
            </w:r>
          </w:p>
        </w:tc>
        <w:tc>
          <w:tcPr>
            <w:tcW w:w="284" w:type="dxa"/>
          </w:tcPr>
          <w:p w:rsidR="00FB6ACB" w:rsidRDefault="00FB6ACB" w:rsidP="00A755BC">
            <w:pPr>
              <w:jc w:val="right"/>
            </w:pPr>
          </w:p>
        </w:tc>
        <w:tc>
          <w:tcPr>
            <w:tcW w:w="764" w:type="dxa"/>
          </w:tcPr>
          <w:p w:rsidR="00FB6ACB" w:rsidRDefault="00FB6ACB" w:rsidP="00A755BC">
            <w:pPr>
              <w:jc w:val="right"/>
            </w:pPr>
            <w:r>
              <w:t>232</w:t>
            </w:r>
          </w:p>
        </w:tc>
        <w:tc>
          <w:tcPr>
            <w:tcW w:w="284" w:type="dxa"/>
          </w:tcPr>
          <w:p w:rsidR="00FB6ACB" w:rsidRDefault="00FB6ACB" w:rsidP="00A755BC">
            <w:pPr>
              <w:jc w:val="right"/>
            </w:pPr>
          </w:p>
        </w:tc>
        <w:tc>
          <w:tcPr>
            <w:tcW w:w="764" w:type="dxa"/>
          </w:tcPr>
          <w:p w:rsidR="00FB6ACB" w:rsidRDefault="00FB6ACB" w:rsidP="00A755BC">
            <w:pPr>
              <w:jc w:val="right"/>
            </w:pPr>
            <w:r>
              <w:t>56</w:t>
            </w:r>
          </w:p>
        </w:tc>
        <w:tc>
          <w:tcPr>
            <w:tcW w:w="1511" w:type="dxa"/>
          </w:tcPr>
          <w:p w:rsidR="00FB6ACB" w:rsidRDefault="00FB6ACB" w:rsidP="00A755BC"/>
        </w:tc>
      </w:tr>
      <w:tr w:rsidR="00FB6ACB" w:rsidTr="00A755BC">
        <w:tc>
          <w:tcPr>
            <w:tcW w:w="763" w:type="dxa"/>
          </w:tcPr>
          <w:p w:rsidR="00FB6ACB" w:rsidRDefault="00FB6ACB" w:rsidP="00A755BC">
            <w:pPr>
              <w:jc w:val="center"/>
            </w:pPr>
            <w:r>
              <w:t>31</w:t>
            </w:r>
          </w:p>
        </w:tc>
        <w:tc>
          <w:tcPr>
            <w:tcW w:w="283" w:type="dxa"/>
          </w:tcPr>
          <w:p w:rsidR="00FB6ACB" w:rsidRDefault="00FB6ACB" w:rsidP="00A755BC">
            <w:pPr>
              <w:jc w:val="right"/>
            </w:pPr>
          </w:p>
        </w:tc>
        <w:tc>
          <w:tcPr>
            <w:tcW w:w="764" w:type="dxa"/>
          </w:tcPr>
          <w:p w:rsidR="00FB6ACB" w:rsidRDefault="00FB6ACB" w:rsidP="00A755BC">
            <w:pPr>
              <w:jc w:val="center"/>
            </w:pPr>
            <w:r>
              <w:t>232</w:t>
            </w:r>
          </w:p>
        </w:tc>
        <w:tc>
          <w:tcPr>
            <w:tcW w:w="284" w:type="dxa"/>
          </w:tcPr>
          <w:p w:rsidR="00FB6ACB" w:rsidRDefault="00FB6ACB" w:rsidP="00A755BC">
            <w:pPr>
              <w:jc w:val="right"/>
            </w:pPr>
          </w:p>
        </w:tc>
        <w:tc>
          <w:tcPr>
            <w:tcW w:w="764" w:type="dxa"/>
          </w:tcPr>
          <w:p w:rsidR="00FB6ACB" w:rsidRDefault="00FB6ACB" w:rsidP="00A755BC">
            <w:pPr>
              <w:jc w:val="center"/>
            </w:pPr>
            <w:r>
              <w:t>56</w:t>
            </w:r>
          </w:p>
        </w:tc>
        <w:tc>
          <w:tcPr>
            <w:tcW w:w="2419" w:type="dxa"/>
            <w:tcBorders>
              <w:right w:val="single" w:sz="4" w:space="0" w:color="000000"/>
            </w:tcBorders>
          </w:tcPr>
          <w:p w:rsidR="00FB6ACB" w:rsidRDefault="00FB6ACB" w:rsidP="00A755BC">
            <w:pPr>
              <w:jc w:val="right"/>
            </w:pPr>
          </w:p>
        </w:tc>
        <w:tc>
          <w:tcPr>
            <w:tcW w:w="764" w:type="dxa"/>
            <w:tcBorders>
              <w:left w:val="single" w:sz="4" w:space="0" w:color="000000"/>
            </w:tcBorders>
          </w:tcPr>
          <w:p w:rsidR="00FB6ACB" w:rsidRDefault="00FB6ACB" w:rsidP="00A755BC">
            <w:pPr>
              <w:jc w:val="right"/>
            </w:pPr>
            <w:r>
              <w:t>99</w:t>
            </w:r>
          </w:p>
        </w:tc>
        <w:tc>
          <w:tcPr>
            <w:tcW w:w="284" w:type="dxa"/>
          </w:tcPr>
          <w:p w:rsidR="00FB6ACB" w:rsidRDefault="00FB6ACB" w:rsidP="00A755BC">
            <w:pPr>
              <w:jc w:val="right"/>
            </w:pPr>
          </w:p>
        </w:tc>
        <w:tc>
          <w:tcPr>
            <w:tcW w:w="764" w:type="dxa"/>
          </w:tcPr>
          <w:p w:rsidR="00FB6ACB" w:rsidRDefault="00FB6ACB" w:rsidP="00A755BC">
            <w:pPr>
              <w:jc w:val="right"/>
            </w:pPr>
            <w:r>
              <w:t>85</w:t>
            </w:r>
          </w:p>
        </w:tc>
        <w:tc>
          <w:tcPr>
            <w:tcW w:w="284" w:type="dxa"/>
          </w:tcPr>
          <w:p w:rsidR="00FB6ACB" w:rsidRDefault="00FB6ACB" w:rsidP="00A755BC">
            <w:pPr>
              <w:jc w:val="right"/>
            </w:pPr>
          </w:p>
        </w:tc>
        <w:tc>
          <w:tcPr>
            <w:tcW w:w="764" w:type="dxa"/>
          </w:tcPr>
          <w:p w:rsidR="00FB6ACB" w:rsidRDefault="00FB6ACB" w:rsidP="00A755BC">
            <w:pPr>
              <w:jc w:val="right"/>
            </w:pPr>
            <w:r>
              <w:t>82</w:t>
            </w:r>
          </w:p>
        </w:tc>
        <w:tc>
          <w:tcPr>
            <w:tcW w:w="1511" w:type="dxa"/>
          </w:tcPr>
          <w:p w:rsidR="00FB6ACB" w:rsidRDefault="00FB6ACB" w:rsidP="00A755BC"/>
        </w:tc>
      </w:tr>
      <w:tr w:rsidR="00FB6ACB" w:rsidTr="00A755BC">
        <w:tc>
          <w:tcPr>
            <w:tcW w:w="763" w:type="dxa"/>
          </w:tcPr>
          <w:p w:rsidR="00FB6ACB" w:rsidRDefault="00FB6ACB" w:rsidP="00A755BC">
            <w:pPr>
              <w:jc w:val="center"/>
            </w:pPr>
            <w:r>
              <w:t>99</w:t>
            </w:r>
          </w:p>
        </w:tc>
        <w:tc>
          <w:tcPr>
            <w:tcW w:w="283" w:type="dxa"/>
          </w:tcPr>
          <w:p w:rsidR="00FB6ACB" w:rsidRDefault="00FB6ACB" w:rsidP="00A755BC">
            <w:pPr>
              <w:jc w:val="right"/>
            </w:pPr>
          </w:p>
        </w:tc>
        <w:tc>
          <w:tcPr>
            <w:tcW w:w="764" w:type="dxa"/>
          </w:tcPr>
          <w:p w:rsidR="00FB6ACB" w:rsidRDefault="00FB6ACB" w:rsidP="00A755BC">
            <w:r>
              <w:t xml:space="preserve">  85</w:t>
            </w:r>
          </w:p>
        </w:tc>
        <w:tc>
          <w:tcPr>
            <w:tcW w:w="284" w:type="dxa"/>
          </w:tcPr>
          <w:p w:rsidR="00FB6ACB" w:rsidRDefault="00FB6ACB" w:rsidP="00A755BC">
            <w:pPr>
              <w:jc w:val="right"/>
            </w:pPr>
          </w:p>
        </w:tc>
        <w:tc>
          <w:tcPr>
            <w:tcW w:w="764" w:type="dxa"/>
          </w:tcPr>
          <w:p w:rsidR="00FB6ACB" w:rsidRDefault="00FB6ACB" w:rsidP="00A755BC">
            <w:pPr>
              <w:jc w:val="center"/>
            </w:pPr>
            <w:r>
              <w:t>82</w:t>
            </w:r>
          </w:p>
        </w:tc>
        <w:tc>
          <w:tcPr>
            <w:tcW w:w="2419" w:type="dxa"/>
            <w:tcBorders>
              <w:right w:val="single" w:sz="4" w:space="0" w:color="000000"/>
            </w:tcBorders>
          </w:tcPr>
          <w:p w:rsidR="00FB6ACB" w:rsidRDefault="00FB6ACB" w:rsidP="00A755BC">
            <w:pPr>
              <w:jc w:val="right"/>
            </w:pPr>
          </w:p>
        </w:tc>
        <w:tc>
          <w:tcPr>
            <w:tcW w:w="764" w:type="dxa"/>
            <w:tcBorders>
              <w:left w:val="single" w:sz="4" w:space="0" w:color="000000"/>
            </w:tcBorders>
          </w:tcPr>
          <w:p w:rsidR="00FB6ACB" w:rsidRDefault="00FB6ACB" w:rsidP="00A755BC">
            <w:pPr>
              <w:jc w:val="right"/>
            </w:pPr>
          </w:p>
        </w:tc>
        <w:tc>
          <w:tcPr>
            <w:tcW w:w="284" w:type="dxa"/>
          </w:tcPr>
          <w:p w:rsidR="00FB6ACB" w:rsidRDefault="00FB6ACB" w:rsidP="00A755BC">
            <w:pPr>
              <w:jc w:val="right"/>
            </w:pPr>
          </w:p>
        </w:tc>
        <w:tc>
          <w:tcPr>
            <w:tcW w:w="764" w:type="dxa"/>
          </w:tcPr>
          <w:p w:rsidR="00FB6ACB" w:rsidRDefault="00FB6ACB" w:rsidP="00A755BC">
            <w:pPr>
              <w:jc w:val="right"/>
            </w:pPr>
          </w:p>
        </w:tc>
        <w:tc>
          <w:tcPr>
            <w:tcW w:w="284" w:type="dxa"/>
          </w:tcPr>
          <w:p w:rsidR="00FB6ACB" w:rsidRDefault="00FB6ACB" w:rsidP="00A755BC">
            <w:pPr>
              <w:jc w:val="right"/>
            </w:pPr>
          </w:p>
        </w:tc>
        <w:tc>
          <w:tcPr>
            <w:tcW w:w="764" w:type="dxa"/>
          </w:tcPr>
          <w:p w:rsidR="00FB6ACB" w:rsidRDefault="00FB6ACB" w:rsidP="00A755BC">
            <w:pPr>
              <w:jc w:val="right"/>
            </w:pPr>
          </w:p>
        </w:tc>
        <w:tc>
          <w:tcPr>
            <w:tcW w:w="1511" w:type="dxa"/>
          </w:tcPr>
          <w:p w:rsidR="00FB6ACB" w:rsidRDefault="00FB6ACB" w:rsidP="00A755BC"/>
        </w:tc>
      </w:tr>
      <w:tr w:rsidR="00FB6ACB" w:rsidTr="00A755BC">
        <w:tc>
          <w:tcPr>
            <w:tcW w:w="763" w:type="dxa"/>
          </w:tcPr>
          <w:p w:rsidR="00FB6ACB" w:rsidRDefault="00FB6ACB" w:rsidP="00A755BC">
            <w:pPr>
              <w:jc w:val="right"/>
            </w:pPr>
          </w:p>
        </w:tc>
        <w:tc>
          <w:tcPr>
            <w:tcW w:w="283" w:type="dxa"/>
          </w:tcPr>
          <w:p w:rsidR="00FB6ACB" w:rsidRDefault="00FB6ACB" w:rsidP="00A755BC">
            <w:pPr>
              <w:jc w:val="right"/>
            </w:pPr>
          </w:p>
        </w:tc>
        <w:tc>
          <w:tcPr>
            <w:tcW w:w="764" w:type="dxa"/>
          </w:tcPr>
          <w:p w:rsidR="00FB6ACB" w:rsidRDefault="00FB6ACB" w:rsidP="00A755BC">
            <w:pPr>
              <w:jc w:val="right"/>
            </w:pPr>
          </w:p>
        </w:tc>
        <w:tc>
          <w:tcPr>
            <w:tcW w:w="284" w:type="dxa"/>
          </w:tcPr>
          <w:p w:rsidR="00FB6ACB" w:rsidRDefault="00FB6ACB" w:rsidP="00A755BC">
            <w:pPr>
              <w:jc w:val="right"/>
            </w:pPr>
          </w:p>
        </w:tc>
        <w:tc>
          <w:tcPr>
            <w:tcW w:w="764" w:type="dxa"/>
          </w:tcPr>
          <w:p w:rsidR="00FB6ACB" w:rsidRDefault="00FB6ACB" w:rsidP="00A755BC">
            <w:pPr>
              <w:jc w:val="right"/>
            </w:pPr>
          </w:p>
        </w:tc>
        <w:tc>
          <w:tcPr>
            <w:tcW w:w="2419" w:type="dxa"/>
            <w:tcBorders>
              <w:right w:val="single" w:sz="4" w:space="0" w:color="000000"/>
            </w:tcBorders>
          </w:tcPr>
          <w:p w:rsidR="00FB6ACB" w:rsidRDefault="00FB6ACB" w:rsidP="00A755BC">
            <w:pPr>
              <w:jc w:val="right"/>
            </w:pPr>
            <w:r>
              <w:t>b)</w:t>
            </w:r>
          </w:p>
        </w:tc>
        <w:tc>
          <w:tcPr>
            <w:tcW w:w="4371" w:type="dxa"/>
            <w:gridSpan w:val="6"/>
            <w:tcBorders>
              <w:left w:val="single" w:sz="4" w:space="0" w:color="000000"/>
            </w:tcBorders>
          </w:tcPr>
          <w:p w:rsidR="00FB6ACB" w:rsidRDefault="00FB6ACB" w:rsidP="00A755BC">
            <w:r>
              <w:t>284  223</w:t>
            </w:r>
          </w:p>
        </w:tc>
      </w:tr>
      <w:tr w:rsidR="00FB6ACB" w:rsidTr="00A755BC">
        <w:tc>
          <w:tcPr>
            <w:tcW w:w="5277" w:type="dxa"/>
            <w:gridSpan w:val="6"/>
            <w:tcBorders>
              <w:right w:val="single" w:sz="4" w:space="0" w:color="000000"/>
            </w:tcBorders>
          </w:tcPr>
          <w:p w:rsidR="00FB6ACB" w:rsidRDefault="00FB6ACB" w:rsidP="00A755BC"/>
        </w:tc>
        <w:tc>
          <w:tcPr>
            <w:tcW w:w="4371" w:type="dxa"/>
            <w:gridSpan w:val="6"/>
            <w:tcBorders>
              <w:left w:val="single" w:sz="4" w:space="0" w:color="000000"/>
            </w:tcBorders>
          </w:tcPr>
          <w:p w:rsidR="00FB6ACB" w:rsidRDefault="00FB6ACB" w:rsidP="00A755BC">
            <w:r>
              <w:t xml:space="preserve">Fişierul </w:t>
            </w:r>
            <w:proofErr w:type="spellStart"/>
            <w:r>
              <w:t>atestat.out</w:t>
            </w:r>
            <w:proofErr w:type="spellEnd"/>
            <w:r>
              <w:t xml:space="preserve"> conţine:</w:t>
            </w:r>
          </w:p>
        </w:tc>
      </w:tr>
      <w:tr w:rsidR="00FB6ACB" w:rsidTr="00A755BC">
        <w:tc>
          <w:tcPr>
            <w:tcW w:w="763" w:type="dxa"/>
          </w:tcPr>
          <w:p w:rsidR="00FB6ACB" w:rsidRDefault="00FB6ACB" w:rsidP="00A755BC">
            <w:pPr>
              <w:jc w:val="right"/>
            </w:pPr>
          </w:p>
        </w:tc>
        <w:tc>
          <w:tcPr>
            <w:tcW w:w="283" w:type="dxa"/>
          </w:tcPr>
          <w:p w:rsidR="00FB6ACB" w:rsidRDefault="00FB6ACB" w:rsidP="00A755BC">
            <w:pPr>
              <w:jc w:val="right"/>
            </w:pPr>
          </w:p>
        </w:tc>
        <w:tc>
          <w:tcPr>
            <w:tcW w:w="764" w:type="dxa"/>
          </w:tcPr>
          <w:p w:rsidR="00FB6ACB" w:rsidRDefault="00FB6ACB" w:rsidP="00A755BC">
            <w:pPr>
              <w:jc w:val="right"/>
            </w:pPr>
          </w:p>
        </w:tc>
        <w:tc>
          <w:tcPr>
            <w:tcW w:w="284" w:type="dxa"/>
          </w:tcPr>
          <w:p w:rsidR="00FB6ACB" w:rsidRDefault="00FB6ACB" w:rsidP="00A755BC">
            <w:pPr>
              <w:jc w:val="right"/>
            </w:pPr>
          </w:p>
        </w:tc>
        <w:tc>
          <w:tcPr>
            <w:tcW w:w="764" w:type="dxa"/>
          </w:tcPr>
          <w:p w:rsidR="00FB6ACB" w:rsidRDefault="00FB6ACB" w:rsidP="00A755BC">
            <w:pPr>
              <w:jc w:val="right"/>
            </w:pPr>
          </w:p>
        </w:tc>
        <w:tc>
          <w:tcPr>
            <w:tcW w:w="2419" w:type="dxa"/>
            <w:tcBorders>
              <w:right w:val="single" w:sz="4" w:space="0" w:color="000000"/>
            </w:tcBorders>
          </w:tcPr>
          <w:p w:rsidR="00FB6ACB" w:rsidRDefault="00FB6ACB" w:rsidP="00A755BC">
            <w:pPr>
              <w:jc w:val="right"/>
            </w:pPr>
            <w:r>
              <w:t>c)</w:t>
            </w:r>
          </w:p>
        </w:tc>
        <w:tc>
          <w:tcPr>
            <w:tcW w:w="4371" w:type="dxa"/>
            <w:gridSpan w:val="6"/>
            <w:tcBorders>
              <w:left w:val="single" w:sz="4" w:space="0" w:color="000000"/>
            </w:tcBorders>
          </w:tcPr>
          <w:p w:rsidR="00FB6ACB" w:rsidRDefault="00FB6ACB" w:rsidP="00A755BC">
            <w:r>
              <w:t>31 99 85  82</w:t>
            </w:r>
          </w:p>
        </w:tc>
      </w:tr>
    </w:tbl>
    <w:p w:rsidR="0047655B" w:rsidRPr="00A03E6B" w:rsidRDefault="0047655B" w:rsidP="0047655B">
      <w:pPr>
        <w:pStyle w:val="NormalWeb"/>
        <w:shd w:val="clear" w:color="auto" w:fill="FFFFFF"/>
        <w:spacing w:before="0" w:beforeAutospacing="0" w:after="0" w:afterAutospacing="0" w:line="249" w:lineRule="atLeast"/>
        <w:jc w:val="both"/>
        <w:rPr>
          <w:b/>
          <w:sz w:val="22"/>
          <w:szCs w:val="22"/>
          <w:lang w:val="ro-RO"/>
        </w:rPr>
      </w:pPr>
    </w:p>
    <w:p w:rsidR="00594DED" w:rsidRPr="00F13B1F" w:rsidRDefault="00594DED" w:rsidP="00594DED">
      <w:pPr>
        <w:jc w:val="both"/>
        <w:rPr>
          <w:b/>
          <w:bCs/>
          <w:i/>
          <w:iCs/>
          <w:sz w:val="22"/>
          <w:szCs w:val="22"/>
        </w:rPr>
      </w:pPr>
    </w:p>
    <w:p w:rsidR="00736ADF" w:rsidRPr="00F13B1F" w:rsidRDefault="00736ADF" w:rsidP="00594DED">
      <w:pPr>
        <w:jc w:val="both"/>
        <w:rPr>
          <w:b/>
          <w:bCs/>
          <w:i/>
          <w:iCs/>
          <w:sz w:val="22"/>
          <w:szCs w:val="22"/>
        </w:rPr>
      </w:pPr>
    </w:p>
    <w:p w:rsidR="009B441E" w:rsidRPr="00F13B1F" w:rsidRDefault="009B441E" w:rsidP="00594DED">
      <w:pPr>
        <w:jc w:val="both"/>
        <w:rPr>
          <w:b/>
          <w:bCs/>
          <w:i/>
          <w:iCs/>
          <w:sz w:val="22"/>
          <w:szCs w:val="22"/>
        </w:rPr>
      </w:pPr>
    </w:p>
    <w:p w:rsidR="00594DED" w:rsidRPr="00F13B1F" w:rsidRDefault="00594DED" w:rsidP="00A03E6B">
      <w:pPr>
        <w:pBdr>
          <w:top w:val="single" w:sz="12" w:space="1" w:color="auto"/>
        </w:pBdr>
        <w:autoSpaceDE w:val="0"/>
        <w:autoSpaceDN w:val="0"/>
        <w:adjustRightInd w:val="0"/>
        <w:jc w:val="both"/>
        <w:rPr>
          <w:b/>
          <w:bCs/>
          <w:i/>
          <w:iCs/>
          <w:sz w:val="22"/>
          <w:szCs w:val="22"/>
        </w:rPr>
      </w:pPr>
      <w:r w:rsidRPr="00F13B1F">
        <w:rPr>
          <w:b/>
          <w:bCs/>
          <w:i/>
          <w:iCs/>
          <w:sz w:val="22"/>
          <w:szCs w:val="22"/>
        </w:rPr>
        <w:t>Subiectul 18</w:t>
      </w:r>
    </w:p>
    <w:p w:rsidR="00594DED" w:rsidRPr="00F13B1F" w:rsidRDefault="00594DED" w:rsidP="00594DED">
      <w:pPr>
        <w:autoSpaceDE w:val="0"/>
        <w:autoSpaceDN w:val="0"/>
        <w:adjustRightInd w:val="0"/>
        <w:ind w:left="360"/>
        <w:rPr>
          <w:b/>
          <w:bCs/>
          <w:sz w:val="22"/>
          <w:szCs w:val="22"/>
        </w:rPr>
      </w:pPr>
    </w:p>
    <w:p w:rsidR="00FB6ACB" w:rsidRDefault="00FB6ACB" w:rsidP="00FB6ACB">
      <w:pPr>
        <w:ind w:firstLine="720"/>
        <w:jc w:val="both"/>
      </w:pPr>
      <w:r>
        <w:t xml:space="preserve">Fişierul </w:t>
      </w:r>
      <w:proofErr w:type="spellStart"/>
      <w:r>
        <w:rPr>
          <w:b/>
        </w:rPr>
        <w:t>atestat.in</w:t>
      </w:r>
      <w:proofErr w:type="spellEnd"/>
      <w:r>
        <w:t xml:space="preserve"> conţine o singură linie pe care se află scris un text format din cel mult </w:t>
      </w:r>
      <w:r>
        <w:rPr>
          <w:b/>
        </w:rPr>
        <w:t>200</w:t>
      </w:r>
      <w:r>
        <w:t xml:space="preserve"> de caractere care conţine cuvinte separate de un spaţiu. Fiecare cuvânt este format din litere mari sau mici ale alfabetului limbii engleze, sau din cifre. Primul şi ultimul caracter ale textului sunt diferite de caracterul spaţiu.</w:t>
      </w:r>
    </w:p>
    <w:p w:rsidR="00FB6ACB" w:rsidRDefault="00FB6ACB" w:rsidP="00FB6ACB">
      <w:pPr>
        <w:ind w:firstLine="720"/>
        <w:jc w:val="both"/>
      </w:pPr>
      <w:r>
        <w:t>Scrieți un program în limbajul Pascal/C/</w:t>
      </w:r>
      <w:proofErr w:type="spellStart"/>
      <w:r>
        <w:t>C</w:t>
      </w:r>
      <w:proofErr w:type="spellEnd"/>
      <w:r>
        <w:t>++, care citește datele din fișier și care:</w:t>
      </w:r>
    </w:p>
    <w:p w:rsidR="00FB6ACB" w:rsidRDefault="00FB6ACB" w:rsidP="00FB6ACB">
      <w:pPr>
        <w:numPr>
          <w:ilvl w:val="0"/>
          <w:numId w:val="41"/>
        </w:numPr>
        <w:jc w:val="both"/>
      </w:pPr>
      <w:r>
        <w:t>să afişeze textul dat scris cu litere mari;</w:t>
      </w:r>
    </w:p>
    <w:p w:rsidR="00FB6ACB" w:rsidRDefault="00FB6ACB" w:rsidP="00FB6ACB">
      <w:pPr>
        <w:numPr>
          <w:ilvl w:val="0"/>
          <w:numId w:val="41"/>
        </w:numPr>
        <w:jc w:val="both"/>
      </w:pPr>
      <w:r>
        <w:t>să afişeze pe următoarea linie a ecranului, textul obținut după ștergerea caracterelor numerice;</w:t>
      </w:r>
    </w:p>
    <w:p w:rsidR="00FB6ACB" w:rsidRDefault="00FB6ACB" w:rsidP="00FB6ACB">
      <w:pPr>
        <w:numPr>
          <w:ilvl w:val="0"/>
          <w:numId w:val="41"/>
        </w:numPr>
        <w:jc w:val="both"/>
      </w:pPr>
      <w:r>
        <w:t xml:space="preserve">să scrie în fişierul </w:t>
      </w:r>
      <w:proofErr w:type="spellStart"/>
      <w:r>
        <w:rPr>
          <w:b/>
        </w:rPr>
        <w:t>atestat.out</w:t>
      </w:r>
      <w:proofErr w:type="spellEnd"/>
      <w:r>
        <w:t xml:space="preserve"> textul în care fiecare cuvânt de lungime impară este înlocuit de oglinditul său. Dacă  nu există cuvinte de lungime impară, să se tipărească mesajul </w:t>
      </w:r>
      <w:r>
        <w:rPr>
          <w:b/>
        </w:rPr>
        <w:t>NU EXISTĂ.</w:t>
      </w:r>
    </w:p>
    <w:p w:rsidR="00FB6ACB" w:rsidRDefault="00FB6ACB" w:rsidP="00FB6ACB">
      <w:pPr>
        <w:jc w:val="both"/>
      </w:pPr>
      <w:r>
        <w:rPr>
          <w:b/>
        </w:rPr>
        <w:t>Notă:</w:t>
      </w:r>
      <w:r>
        <w:t xml:space="preserve"> Programul va conţine cel puţin un subprogram definit de utilizator.  </w:t>
      </w:r>
    </w:p>
    <w:p w:rsidR="00FB6ACB" w:rsidRDefault="00FB6ACB" w:rsidP="00FB6ACB">
      <w:pPr>
        <w:jc w:val="both"/>
      </w:pPr>
      <w:r>
        <w:rPr>
          <w:b/>
        </w:rPr>
        <w:t>Exemplu</w:t>
      </w:r>
      <w:r>
        <w:t xml:space="preserve">: </w:t>
      </w:r>
    </w:p>
    <w:tbl>
      <w:tblPr>
        <w:tblW w:w="9756" w:type="dxa"/>
        <w:tblInd w:w="-108" w:type="dxa"/>
        <w:tblLayout w:type="fixed"/>
        <w:tblLook w:val="0000" w:firstRow="0" w:lastRow="0" w:firstColumn="0" w:lastColumn="0" w:noHBand="0" w:noVBand="0"/>
      </w:tblPr>
      <w:tblGrid>
        <w:gridCol w:w="2088"/>
        <w:gridCol w:w="7668"/>
      </w:tblGrid>
      <w:tr w:rsidR="00FB6ACB" w:rsidTr="00A755BC">
        <w:tc>
          <w:tcPr>
            <w:tcW w:w="2088" w:type="dxa"/>
            <w:tcBorders>
              <w:bottom w:val="single" w:sz="4" w:space="0" w:color="000000"/>
              <w:right w:val="single" w:sz="4" w:space="0" w:color="000000"/>
            </w:tcBorders>
          </w:tcPr>
          <w:p w:rsidR="00FB6ACB" w:rsidRDefault="00FB6ACB" w:rsidP="00A755BC">
            <w:pPr>
              <w:jc w:val="both"/>
              <w:rPr>
                <w:b/>
              </w:rPr>
            </w:pPr>
            <w:r>
              <w:rPr>
                <w:b/>
              </w:rPr>
              <w:t>Date de intrare:</w:t>
            </w:r>
          </w:p>
          <w:p w:rsidR="00FB6ACB" w:rsidRDefault="00FB6ACB" w:rsidP="00A755BC">
            <w:pPr>
              <w:jc w:val="both"/>
            </w:pPr>
            <w:proofErr w:type="spellStart"/>
            <w:r>
              <w:t>atestat.in</w:t>
            </w:r>
            <w:proofErr w:type="spellEnd"/>
          </w:p>
        </w:tc>
        <w:tc>
          <w:tcPr>
            <w:tcW w:w="7668" w:type="dxa"/>
            <w:tcBorders>
              <w:left w:val="single" w:sz="4" w:space="0" w:color="000000"/>
              <w:bottom w:val="single" w:sz="4" w:space="0" w:color="000000"/>
            </w:tcBorders>
          </w:tcPr>
          <w:p w:rsidR="00FB6ACB" w:rsidRDefault="00FB6ACB" w:rsidP="00A755BC">
            <w:pPr>
              <w:jc w:val="both"/>
            </w:pPr>
          </w:p>
          <w:p w:rsidR="00FB6ACB" w:rsidRDefault="00FB6ACB" w:rsidP="00A755BC">
            <w:pPr>
              <w:jc w:val="both"/>
            </w:pPr>
            <w:r>
              <w:t>Crei45erul 5678 calcu89latorului e2ste microprocesorul</w:t>
            </w:r>
          </w:p>
        </w:tc>
      </w:tr>
      <w:tr w:rsidR="00FB6ACB" w:rsidTr="00A755BC">
        <w:trPr>
          <w:cantSplit/>
        </w:trPr>
        <w:tc>
          <w:tcPr>
            <w:tcW w:w="2088" w:type="dxa"/>
            <w:vMerge w:val="restart"/>
            <w:tcBorders>
              <w:top w:val="single" w:sz="4" w:space="0" w:color="000000"/>
              <w:right w:val="single" w:sz="4" w:space="0" w:color="000000"/>
            </w:tcBorders>
          </w:tcPr>
          <w:p w:rsidR="00FB6ACB" w:rsidRDefault="00FB6ACB" w:rsidP="00A755BC">
            <w:pPr>
              <w:jc w:val="both"/>
              <w:rPr>
                <w:b/>
              </w:rPr>
            </w:pPr>
            <w:r>
              <w:rPr>
                <w:b/>
              </w:rPr>
              <w:t>Date de ieşire:</w:t>
            </w:r>
          </w:p>
          <w:p w:rsidR="00FB6ACB" w:rsidRDefault="00FB6ACB" w:rsidP="00A755BC">
            <w:pPr>
              <w:jc w:val="both"/>
            </w:pPr>
            <w:r>
              <w:t>- pe ecran</w:t>
            </w:r>
          </w:p>
          <w:p w:rsidR="00FB6ACB" w:rsidRDefault="00FB6ACB" w:rsidP="00A755BC">
            <w:pPr>
              <w:jc w:val="both"/>
            </w:pPr>
            <w:r>
              <w:t xml:space="preserve">- </w:t>
            </w:r>
            <w:proofErr w:type="spellStart"/>
            <w:r>
              <w:t>atestat.out</w:t>
            </w:r>
            <w:proofErr w:type="spellEnd"/>
          </w:p>
        </w:tc>
        <w:tc>
          <w:tcPr>
            <w:tcW w:w="7668" w:type="dxa"/>
            <w:tcBorders>
              <w:top w:val="single" w:sz="4" w:space="0" w:color="000000"/>
              <w:left w:val="single" w:sz="4" w:space="0" w:color="000000"/>
            </w:tcBorders>
          </w:tcPr>
          <w:p w:rsidR="00FB6ACB" w:rsidRDefault="00FB6ACB" w:rsidP="00A755BC">
            <w:pPr>
              <w:pBdr>
                <w:top w:val="nil"/>
                <w:left w:val="nil"/>
                <w:bottom w:val="nil"/>
                <w:right w:val="nil"/>
                <w:between w:val="nil"/>
              </w:pBdr>
            </w:pPr>
            <w:r>
              <w:t>a). CREI45ERUL 5678 CALCU89LATORULUI E2STE MICROPROCESORUL</w:t>
            </w:r>
          </w:p>
          <w:p w:rsidR="00FB6ACB" w:rsidRDefault="00FB6ACB" w:rsidP="00A755BC">
            <w:pPr>
              <w:pBdr>
                <w:top w:val="nil"/>
                <w:left w:val="nil"/>
                <w:bottom w:val="nil"/>
                <w:right w:val="nil"/>
                <w:between w:val="nil"/>
              </w:pBdr>
            </w:pPr>
            <w:r>
              <w:t>b). Creierul calculatorului este microprocesorul</w:t>
            </w:r>
          </w:p>
        </w:tc>
      </w:tr>
      <w:tr w:rsidR="00FB6ACB" w:rsidTr="00A755BC">
        <w:trPr>
          <w:cantSplit/>
        </w:trPr>
        <w:tc>
          <w:tcPr>
            <w:tcW w:w="2088" w:type="dxa"/>
            <w:vMerge/>
            <w:tcBorders>
              <w:top w:val="single" w:sz="4" w:space="0" w:color="000000"/>
              <w:right w:val="single" w:sz="4" w:space="0" w:color="000000"/>
            </w:tcBorders>
          </w:tcPr>
          <w:p w:rsidR="00FB6ACB" w:rsidRDefault="00FB6ACB" w:rsidP="00A755BC">
            <w:pPr>
              <w:widowControl w:val="0"/>
              <w:pBdr>
                <w:top w:val="nil"/>
                <w:left w:val="nil"/>
                <w:bottom w:val="nil"/>
                <w:right w:val="nil"/>
                <w:between w:val="nil"/>
              </w:pBdr>
              <w:spacing w:line="276" w:lineRule="auto"/>
            </w:pPr>
          </w:p>
        </w:tc>
        <w:tc>
          <w:tcPr>
            <w:tcW w:w="7668" w:type="dxa"/>
          </w:tcPr>
          <w:p w:rsidR="00FB6ACB" w:rsidRDefault="00FB6ACB" w:rsidP="00A755BC">
            <w:pPr>
              <w:jc w:val="both"/>
            </w:pPr>
            <w:r>
              <w:t xml:space="preserve">c). Crei45erul 5678 calcu89latorului ets2e </w:t>
            </w:r>
            <w:proofErr w:type="spellStart"/>
            <w:r>
              <w:t>lurosecorporcim</w:t>
            </w:r>
            <w:proofErr w:type="spellEnd"/>
          </w:p>
        </w:tc>
      </w:tr>
    </w:tbl>
    <w:p w:rsidR="00594DED" w:rsidRPr="00F13B1F" w:rsidRDefault="00594DED" w:rsidP="00594DED">
      <w:pPr>
        <w:autoSpaceDE w:val="0"/>
        <w:autoSpaceDN w:val="0"/>
        <w:adjustRightInd w:val="0"/>
        <w:jc w:val="both"/>
        <w:rPr>
          <w:sz w:val="22"/>
          <w:szCs w:val="22"/>
        </w:rPr>
      </w:pPr>
    </w:p>
    <w:p w:rsidR="00594DED" w:rsidRPr="00F13B1F" w:rsidRDefault="00594DED" w:rsidP="00594DED">
      <w:pPr>
        <w:autoSpaceDE w:val="0"/>
        <w:autoSpaceDN w:val="0"/>
        <w:adjustRightInd w:val="0"/>
        <w:ind w:left="360"/>
        <w:rPr>
          <w:b/>
          <w:bCs/>
          <w:sz w:val="22"/>
          <w:szCs w:val="22"/>
        </w:rPr>
      </w:pPr>
    </w:p>
    <w:p w:rsidR="00594DED" w:rsidRPr="00F13B1F" w:rsidRDefault="00D27F32" w:rsidP="00D27F32">
      <w:pPr>
        <w:pBdr>
          <w:top w:val="single" w:sz="12" w:space="1" w:color="auto"/>
        </w:pBdr>
        <w:autoSpaceDE w:val="0"/>
        <w:autoSpaceDN w:val="0"/>
        <w:adjustRightInd w:val="0"/>
        <w:jc w:val="both"/>
        <w:rPr>
          <w:b/>
          <w:bCs/>
          <w:i/>
          <w:iCs/>
          <w:sz w:val="22"/>
          <w:szCs w:val="22"/>
        </w:rPr>
      </w:pPr>
      <w:r>
        <w:rPr>
          <w:b/>
          <w:bCs/>
          <w:i/>
          <w:iCs/>
          <w:sz w:val="22"/>
          <w:szCs w:val="22"/>
        </w:rPr>
        <w:br w:type="page"/>
      </w:r>
      <w:r w:rsidR="00594DED" w:rsidRPr="00F13B1F">
        <w:rPr>
          <w:b/>
          <w:bCs/>
          <w:i/>
          <w:iCs/>
          <w:sz w:val="22"/>
          <w:szCs w:val="22"/>
        </w:rPr>
        <w:lastRenderedPageBreak/>
        <w:t>Subiectul 19</w:t>
      </w:r>
    </w:p>
    <w:p w:rsidR="00C9136D" w:rsidRPr="00F13B1F" w:rsidRDefault="00C9136D" w:rsidP="00594DED">
      <w:pPr>
        <w:jc w:val="both"/>
        <w:rPr>
          <w:b/>
          <w:bCs/>
          <w:i/>
          <w:iCs/>
          <w:sz w:val="22"/>
          <w:szCs w:val="22"/>
        </w:rPr>
      </w:pPr>
    </w:p>
    <w:p w:rsidR="00FB6ACB" w:rsidRDefault="00FB6ACB" w:rsidP="00FB6ACB">
      <w:pPr>
        <w:ind w:firstLine="720"/>
        <w:jc w:val="both"/>
      </w:pPr>
      <w:r>
        <w:t xml:space="preserve">Fişierul </w:t>
      </w:r>
      <w:proofErr w:type="spellStart"/>
      <w:r>
        <w:rPr>
          <w:b/>
        </w:rPr>
        <w:t>atestat.in</w:t>
      </w:r>
      <w:proofErr w:type="spellEnd"/>
      <w:r>
        <w:t xml:space="preserve"> conţine o singură linie pe care se află scris un text format din cel mult </w:t>
      </w:r>
      <w:r>
        <w:rPr>
          <w:b/>
        </w:rPr>
        <w:t>200</w:t>
      </w:r>
      <w:r>
        <w:t xml:space="preserve"> de caractere care conţine cuvinte separate de un spaţiu. Fiecare cuvânt este format din litere mari sau mici ale alfabetului limbii engleze, sau din cifre. Primul şi ultimul caracter ale textului sunt diferite de caracterul spaţiu.</w:t>
      </w:r>
    </w:p>
    <w:p w:rsidR="00FB6ACB" w:rsidRDefault="00FB6ACB" w:rsidP="00FB6ACB">
      <w:pPr>
        <w:ind w:firstLine="720"/>
        <w:jc w:val="both"/>
      </w:pPr>
      <w:r>
        <w:t>Scrieți un program în limbajul Pascal/C/</w:t>
      </w:r>
      <w:proofErr w:type="spellStart"/>
      <w:r>
        <w:t>C</w:t>
      </w:r>
      <w:proofErr w:type="spellEnd"/>
      <w:r>
        <w:t>++, care citește datele din fișier și care:</w:t>
      </w:r>
    </w:p>
    <w:p w:rsidR="00FB6ACB" w:rsidRDefault="00FB6ACB" w:rsidP="00FB6ACB">
      <w:pPr>
        <w:numPr>
          <w:ilvl w:val="0"/>
          <w:numId w:val="42"/>
        </w:numPr>
        <w:jc w:val="both"/>
      </w:pPr>
      <w:r>
        <w:t>să afişeze textul pe o singură linie a ecranului, numai cu litere mici;</w:t>
      </w:r>
    </w:p>
    <w:p w:rsidR="00FB6ACB" w:rsidRDefault="00FB6ACB" w:rsidP="00FB6ACB">
      <w:pPr>
        <w:numPr>
          <w:ilvl w:val="0"/>
          <w:numId w:val="42"/>
        </w:numPr>
        <w:jc w:val="both"/>
      </w:pPr>
      <w:r>
        <w:t>să afişeze pe următoarea linie a ecranului, textul obținut prin dublarea vocalelor textului;</w:t>
      </w:r>
    </w:p>
    <w:p w:rsidR="00FB6ACB" w:rsidRDefault="00FB6ACB" w:rsidP="00FB6ACB">
      <w:pPr>
        <w:numPr>
          <w:ilvl w:val="0"/>
          <w:numId w:val="42"/>
        </w:numPr>
        <w:jc w:val="both"/>
      </w:pPr>
      <w:r>
        <w:t xml:space="preserve">să scrie în fişierul </w:t>
      </w:r>
      <w:proofErr w:type="spellStart"/>
      <w:r>
        <w:rPr>
          <w:b/>
        </w:rPr>
        <w:t>atestat.out</w:t>
      </w:r>
      <w:proofErr w:type="spellEnd"/>
      <w:r>
        <w:t xml:space="preserve"> textul în care fiecare cuvânt care începe cu o vocală este înlocuit de oglinditul său. Dacă  nu există cuvinte care încep cu vocală, să se tipărească mesajul </w:t>
      </w:r>
      <w:r>
        <w:rPr>
          <w:b/>
        </w:rPr>
        <w:t>NU EXISTA.</w:t>
      </w:r>
    </w:p>
    <w:p w:rsidR="00FB6ACB" w:rsidRDefault="00FB6ACB" w:rsidP="00FB6ACB">
      <w:pPr>
        <w:jc w:val="both"/>
      </w:pPr>
      <w:r>
        <w:rPr>
          <w:b/>
        </w:rPr>
        <w:t>Notă:</w:t>
      </w:r>
      <w:r>
        <w:t xml:space="preserve"> Programul va conţine cel puţin un subprogram definit de utilizator.  </w:t>
      </w:r>
    </w:p>
    <w:p w:rsidR="00FB6ACB" w:rsidRDefault="00FB6ACB" w:rsidP="00FB6ACB">
      <w:r>
        <w:rPr>
          <w:b/>
        </w:rPr>
        <w:t>Exemplu:</w:t>
      </w:r>
    </w:p>
    <w:tbl>
      <w:tblPr>
        <w:tblW w:w="9288" w:type="dxa"/>
        <w:tblInd w:w="-108" w:type="dxa"/>
        <w:tblLayout w:type="fixed"/>
        <w:tblLook w:val="0000" w:firstRow="0" w:lastRow="0" w:firstColumn="0" w:lastColumn="0" w:noHBand="0" w:noVBand="0"/>
      </w:tblPr>
      <w:tblGrid>
        <w:gridCol w:w="2660"/>
        <w:gridCol w:w="6628"/>
      </w:tblGrid>
      <w:tr w:rsidR="00FB6ACB" w:rsidTr="00A755BC">
        <w:trPr>
          <w:trHeight w:val="194"/>
        </w:trPr>
        <w:tc>
          <w:tcPr>
            <w:tcW w:w="2660" w:type="dxa"/>
            <w:tcBorders>
              <w:bottom w:val="single" w:sz="4" w:space="0" w:color="000000"/>
              <w:right w:val="single" w:sz="4" w:space="0" w:color="000000"/>
            </w:tcBorders>
          </w:tcPr>
          <w:p w:rsidR="00FB6ACB" w:rsidRDefault="00FB6ACB" w:rsidP="00A755BC">
            <w:pPr>
              <w:jc w:val="both"/>
              <w:rPr>
                <w:b/>
              </w:rPr>
            </w:pPr>
            <w:r>
              <w:rPr>
                <w:b/>
              </w:rPr>
              <w:t>Date de intrare:</w:t>
            </w:r>
          </w:p>
          <w:p w:rsidR="00FB6ACB" w:rsidRDefault="00FB6ACB" w:rsidP="00A755BC">
            <w:proofErr w:type="spellStart"/>
            <w:r>
              <w:t>atestat.in</w:t>
            </w:r>
            <w:proofErr w:type="spellEnd"/>
          </w:p>
        </w:tc>
        <w:tc>
          <w:tcPr>
            <w:tcW w:w="6628" w:type="dxa"/>
            <w:tcBorders>
              <w:left w:val="single" w:sz="4" w:space="0" w:color="000000"/>
              <w:bottom w:val="single" w:sz="4" w:space="0" w:color="000000"/>
            </w:tcBorders>
          </w:tcPr>
          <w:p w:rsidR="00FB6ACB" w:rsidRDefault="00FB6ACB" w:rsidP="00A755BC"/>
          <w:p w:rsidR="00FB6ACB" w:rsidRDefault="00FB6ACB" w:rsidP="00A755BC">
            <w:r>
              <w:t>Se Face sus aerisirea unui COJOC</w:t>
            </w:r>
          </w:p>
        </w:tc>
      </w:tr>
      <w:tr w:rsidR="00FB6ACB" w:rsidTr="00A755BC">
        <w:tc>
          <w:tcPr>
            <w:tcW w:w="2660" w:type="dxa"/>
            <w:tcBorders>
              <w:top w:val="single" w:sz="4" w:space="0" w:color="000000"/>
              <w:right w:val="single" w:sz="4" w:space="0" w:color="000000"/>
            </w:tcBorders>
          </w:tcPr>
          <w:p w:rsidR="00FB6ACB" w:rsidRDefault="00FB6ACB" w:rsidP="00A755BC">
            <w:pPr>
              <w:jc w:val="both"/>
              <w:rPr>
                <w:b/>
              </w:rPr>
            </w:pPr>
            <w:r>
              <w:rPr>
                <w:b/>
              </w:rPr>
              <w:t>Date de ieşire:</w:t>
            </w:r>
          </w:p>
          <w:p w:rsidR="00FB6ACB" w:rsidRDefault="00FB6ACB" w:rsidP="00A755BC">
            <w:pPr>
              <w:jc w:val="both"/>
            </w:pPr>
            <w:r>
              <w:t>- pe ecran</w:t>
            </w:r>
          </w:p>
          <w:p w:rsidR="00FB6ACB" w:rsidRDefault="00FB6ACB" w:rsidP="00A755BC">
            <w:pPr>
              <w:jc w:val="both"/>
            </w:pPr>
            <w:r>
              <w:t xml:space="preserve">- </w:t>
            </w:r>
            <w:proofErr w:type="spellStart"/>
            <w:r>
              <w:t>atestat.out</w:t>
            </w:r>
            <w:proofErr w:type="spellEnd"/>
          </w:p>
        </w:tc>
        <w:tc>
          <w:tcPr>
            <w:tcW w:w="6628" w:type="dxa"/>
            <w:tcBorders>
              <w:top w:val="single" w:sz="4" w:space="0" w:color="000000"/>
              <w:left w:val="single" w:sz="4" w:space="0" w:color="000000"/>
            </w:tcBorders>
          </w:tcPr>
          <w:p w:rsidR="00FB6ACB" w:rsidRDefault="00FB6ACB" w:rsidP="00A755BC">
            <w:pPr>
              <w:pBdr>
                <w:top w:val="nil"/>
                <w:left w:val="nil"/>
                <w:bottom w:val="nil"/>
                <w:right w:val="nil"/>
                <w:between w:val="nil"/>
              </w:pBdr>
            </w:pPr>
            <w:r>
              <w:t>a) se face sus aerisirea unui cojoc</w:t>
            </w:r>
          </w:p>
          <w:p w:rsidR="00FB6ACB" w:rsidRDefault="00FB6ACB" w:rsidP="00A755BC">
            <w:r>
              <w:t xml:space="preserve">b) </w:t>
            </w:r>
            <w:proofErr w:type="spellStart"/>
            <w:r>
              <w:t>See</w:t>
            </w:r>
            <w:proofErr w:type="spellEnd"/>
            <w:r>
              <w:t xml:space="preserve"> </w:t>
            </w:r>
            <w:proofErr w:type="spellStart"/>
            <w:r>
              <w:t>Faacee</w:t>
            </w:r>
            <w:proofErr w:type="spellEnd"/>
            <w:r>
              <w:t xml:space="preserve"> </w:t>
            </w:r>
            <w:proofErr w:type="spellStart"/>
            <w:r>
              <w:t>suus</w:t>
            </w:r>
            <w:proofErr w:type="spellEnd"/>
            <w:r>
              <w:t xml:space="preserve"> </w:t>
            </w:r>
            <w:proofErr w:type="spellStart"/>
            <w:r>
              <w:t>aaeeriisiireeaa</w:t>
            </w:r>
            <w:proofErr w:type="spellEnd"/>
            <w:r>
              <w:t xml:space="preserve"> </w:t>
            </w:r>
            <w:proofErr w:type="spellStart"/>
            <w:r>
              <w:t>uunuuii</w:t>
            </w:r>
            <w:proofErr w:type="spellEnd"/>
            <w:r>
              <w:t xml:space="preserve"> COOJOOC</w:t>
            </w:r>
          </w:p>
          <w:p w:rsidR="00FB6ACB" w:rsidRDefault="00FB6ACB" w:rsidP="00A755BC">
            <w:pPr>
              <w:pBdr>
                <w:top w:val="nil"/>
                <w:left w:val="nil"/>
                <w:bottom w:val="nil"/>
                <w:right w:val="nil"/>
                <w:between w:val="nil"/>
              </w:pBdr>
            </w:pPr>
            <w:r>
              <w:t xml:space="preserve">Fişierul </w:t>
            </w:r>
            <w:proofErr w:type="spellStart"/>
            <w:r>
              <w:t>atestat.out</w:t>
            </w:r>
            <w:proofErr w:type="spellEnd"/>
            <w:r>
              <w:t xml:space="preserve"> conţine:</w:t>
            </w:r>
          </w:p>
          <w:p w:rsidR="00FB6ACB" w:rsidRDefault="00FB6ACB" w:rsidP="00A755BC">
            <w:r>
              <w:t xml:space="preserve">c) Se Face sus aerisirea </w:t>
            </w:r>
            <w:proofErr w:type="spellStart"/>
            <w:r>
              <w:t>iunu</w:t>
            </w:r>
            <w:proofErr w:type="spellEnd"/>
            <w:r>
              <w:t xml:space="preserve"> COJOC</w:t>
            </w:r>
          </w:p>
        </w:tc>
      </w:tr>
    </w:tbl>
    <w:p w:rsidR="00832E23" w:rsidRPr="00F13B1F" w:rsidRDefault="00832E23" w:rsidP="00FD413B">
      <w:pPr>
        <w:rPr>
          <w:b/>
          <w:bCs/>
          <w:sz w:val="22"/>
          <w:szCs w:val="22"/>
        </w:rPr>
      </w:pPr>
    </w:p>
    <w:p w:rsidR="00594DED" w:rsidRPr="00F13B1F" w:rsidRDefault="00594DED" w:rsidP="00594DED">
      <w:pPr>
        <w:rPr>
          <w:b/>
          <w:bCs/>
          <w:sz w:val="22"/>
          <w:szCs w:val="22"/>
        </w:rPr>
      </w:pPr>
    </w:p>
    <w:p w:rsidR="009B441E" w:rsidRPr="00F13B1F" w:rsidRDefault="009B441E" w:rsidP="00594DED">
      <w:pPr>
        <w:rPr>
          <w:b/>
          <w:bCs/>
          <w:sz w:val="22"/>
          <w:szCs w:val="22"/>
        </w:rPr>
      </w:pPr>
    </w:p>
    <w:p w:rsidR="00594DED" w:rsidRPr="00A062D9" w:rsidRDefault="00594DED" w:rsidP="00A062D9">
      <w:pPr>
        <w:pBdr>
          <w:top w:val="single" w:sz="12" w:space="1" w:color="auto"/>
        </w:pBdr>
        <w:autoSpaceDE w:val="0"/>
        <w:autoSpaceDN w:val="0"/>
        <w:adjustRightInd w:val="0"/>
        <w:jc w:val="both"/>
        <w:rPr>
          <w:b/>
          <w:bCs/>
          <w:i/>
          <w:iCs/>
          <w:sz w:val="22"/>
          <w:szCs w:val="22"/>
        </w:rPr>
      </w:pPr>
      <w:r w:rsidRPr="00A062D9">
        <w:rPr>
          <w:b/>
          <w:bCs/>
          <w:i/>
          <w:iCs/>
          <w:sz w:val="22"/>
          <w:szCs w:val="22"/>
        </w:rPr>
        <w:t>Subiect</w:t>
      </w:r>
      <w:r w:rsidR="00BF1F8E" w:rsidRPr="00A062D9">
        <w:rPr>
          <w:b/>
          <w:bCs/>
          <w:i/>
          <w:iCs/>
          <w:sz w:val="22"/>
          <w:szCs w:val="22"/>
        </w:rPr>
        <w:t>ul</w:t>
      </w:r>
      <w:r w:rsidR="00CA3221" w:rsidRPr="00A062D9">
        <w:rPr>
          <w:b/>
          <w:bCs/>
          <w:i/>
          <w:iCs/>
          <w:sz w:val="22"/>
          <w:szCs w:val="22"/>
        </w:rPr>
        <w:t xml:space="preserve"> </w:t>
      </w:r>
      <w:r w:rsidR="00BF1F8E" w:rsidRPr="00A062D9">
        <w:rPr>
          <w:b/>
          <w:bCs/>
          <w:i/>
          <w:iCs/>
          <w:sz w:val="22"/>
          <w:szCs w:val="22"/>
        </w:rPr>
        <w:t>20</w:t>
      </w:r>
    </w:p>
    <w:p w:rsidR="005E34CA" w:rsidRPr="00F13B1F" w:rsidRDefault="005E34CA" w:rsidP="005E34CA">
      <w:pPr>
        <w:pStyle w:val="NormalWeb"/>
        <w:shd w:val="clear" w:color="auto" w:fill="FFFFFF"/>
        <w:spacing w:before="0" w:beforeAutospacing="0" w:after="0" w:afterAutospacing="0" w:line="249" w:lineRule="atLeast"/>
        <w:ind w:firstLine="357"/>
        <w:jc w:val="both"/>
        <w:rPr>
          <w:sz w:val="22"/>
          <w:szCs w:val="22"/>
          <w:lang w:val="ro-RO"/>
        </w:rPr>
      </w:pPr>
    </w:p>
    <w:p w:rsidR="00FB6ACB" w:rsidRDefault="00FB6ACB" w:rsidP="00FB6ACB">
      <w:pPr>
        <w:ind w:firstLine="720"/>
        <w:jc w:val="both"/>
      </w:pPr>
      <w:r>
        <w:t xml:space="preserve">Fişierul </w:t>
      </w:r>
      <w:proofErr w:type="spellStart"/>
      <w:r>
        <w:rPr>
          <w:b/>
        </w:rPr>
        <w:t>atestat.in</w:t>
      </w:r>
      <w:proofErr w:type="spellEnd"/>
      <w:r>
        <w:t xml:space="preserve"> conţine o singură linie pe care se află scris un text format din cel mult </w:t>
      </w:r>
      <w:r>
        <w:rPr>
          <w:b/>
        </w:rPr>
        <w:t>200</w:t>
      </w:r>
      <w:r>
        <w:t xml:space="preserve"> de caractere care conţine cuvinte separate de unul sau mai multe spații. Fiecare cuvânt este format din litere mari sau mici ale alfabetului limbii engleze, sau din cifre. Primul şi ultimul caracter ale textului sunt diferite de caracterul spaţiu.</w:t>
      </w:r>
    </w:p>
    <w:p w:rsidR="00FB6ACB" w:rsidRDefault="00FB6ACB" w:rsidP="00FB6ACB">
      <w:pPr>
        <w:ind w:firstLine="720"/>
        <w:jc w:val="both"/>
      </w:pPr>
      <w:r>
        <w:t>Scrieți un program în limbajul Pascal/C/</w:t>
      </w:r>
      <w:proofErr w:type="spellStart"/>
      <w:r>
        <w:t>C</w:t>
      </w:r>
      <w:proofErr w:type="spellEnd"/>
      <w:r>
        <w:t>++, care citește datele din fișier și care:</w:t>
      </w:r>
    </w:p>
    <w:p w:rsidR="00FB6ACB" w:rsidRDefault="00FB6ACB" w:rsidP="00FB6ACB">
      <w:pPr>
        <w:numPr>
          <w:ilvl w:val="0"/>
          <w:numId w:val="43"/>
        </w:numPr>
        <w:jc w:val="both"/>
      </w:pPr>
      <w:r>
        <w:t>să afişeze textul pe o singură linie a ecranului, fiecare cuvânt începând cu literă mare;</w:t>
      </w:r>
    </w:p>
    <w:p w:rsidR="00FB6ACB" w:rsidRDefault="00FB6ACB" w:rsidP="00FB6ACB">
      <w:pPr>
        <w:numPr>
          <w:ilvl w:val="0"/>
          <w:numId w:val="43"/>
        </w:numPr>
        <w:jc w:val="both"/>
      </w:pPr>
      <w:r>
        <w:t>să afişeze pe următoarea linie a ecranului, textul obținut prin ștergerea spațiilor inutile (între cuvinte să existe un singur spațiu);</w:t>
      </w:r>
    </w:p>
    <w:p w:rsidR="00FB6ACB" w:rsidRDefault="00FB6ACB" w:rsidP="00FB6ACB">
      <w:pPr>
        <w:numPr>
          <w:ilvl w:val="0"/>
          <w:numId w:val="43"/>
        </w:numPr>
        <w:jc w:val="both"/>
      </w:pPr>
      <w:r>
        <w:t xml:space="preserve">să scrie în fişierul </w:t>
      </w:r>
      <w:proofErr w:type="spellStart"/>
      <w:r>
        <w:rPr>
          <w:b/>
        </w:rPr>
        <w:t>atestat.out</w:t>
      </w:r>
      <w:proofErr w:type="spellEnd"/>
      <w:r>
        <w:t xml:space="preserve"> textul în care fiecare cuvânt de lungime pară să fie  înlocuit de un șir de “*” de aceeași lungime cu acesta. Dacă nu există cuvinte de lungime pară, să se tipărească mesajul </w:t>
      </w:r>
      <w:r>
        <w:rPr>
          <w:b/>
        </w:rPr>
        <w:t>NU EXISTA.</w:t>
      </w:r>
    </w:p>
    <w:p w:rsidR="00FB6ACB" w:rsidRDefault="00FB6ACB" w:rsidP="00FB6ACB">
      <w:pPr>
        <w:jc w:val="both"/>
      </w:pPr>
      <w:r>
        <w:rPr>
          <w:b/>
        </w:rPr>
        <w:t>Notă:</w:t>
      </w:r>
      <w:r>
        <w:t xml:space="preserve"> Programul va conţine cel puţin un subprogram definit de utilizator.</w:t>
      </w:r>
    </w:p>
    <w:p w:rsidR="00FB6ACB" w:rsidRDefault="00FB6ACB" w:rsidP="00FB6ACB">
      <w:pPr>
        <w:jc w:val="both"/>
      </w:pPr>
      <w:r>
        <w:rPr>
          <w:b/>
        </w:rPr>
        <w:t>Exemplu:</w:t>
      </w:r>
      <w:r>
        <w:t xml:space="preserve"> </w:t>
      </w:r>
    </w:p>
    <w:tbl>
      <w:tblPr>
        <w:tblW w:w="9288" w:type="dxa"/>
        <w:tblInd w:w="-108" w:type="dxa"/>
        <w:tblLayout w:type="fixed"/>
        <w:tblLook w:val="0000" w:firstRow="0" w:lastRow="0" w:firstColumn="0" w:lastColumn="0" w:noHBand="0" w:noVBand="0"/>
      </w:tblPr>
      <w:tblGrid>
        <w:gridCol w:w="4068"/>
        <w:gridCol w:w="5220"/>
      </w:tblGrid>
      <w:tr w:rsidR="00FB6ACB" w:rsidTr="00A755BC">
        <w:tc>
          <w:tcPr>
            <w:tcW w:w="4068" w:type="dxa"/>
            <w:tcBorders>
              <w:bottom w:val="single" w:sz="4" w:space="0" w:color="000000"/>
              <w:right w:val="single" w:sz="4" w:space="0" w:color="000000"/>
            </w:tcBorders>
          </w:tcPr>
          <w:p w:rsidR="00FB6ACB" w:rsidRDefault="00FB6ACB" w:rsidP="00A755BC">
            <w:pPr>
              <w:rPr>
                <w:b/>
              </w:rPr>
            </w:pPr>
            <w:r>
              <w:rPr>
                <w:b/>
              </w:rPr>
              <w:t>Date de intrare:</w:t>
            </w:r>
          </w:p>
          <w:p w:rsidR="00FB6ACB" w:rsidRDefault="00FB6ACB" w:rsidP="00A755BC">
            <w:proofErr w:type="spellStart"/>
            <w:r>
              <w:t>atestat.in</w:t>
            </w:r>
            <w:proofErr w:type="spellEnd"/>
          </w:p>
        </w:tc>
        <w:tc>
          <w:tcPr>
            <w:tcW w:w="5220" w:type="dxa"/>
            <w:tcBorders>
              <w:left w:val="single" w:sz="4" w:space="0" w:color="000000"/>
              <w:bottom w:val="single" w:sz="4" w:space="0" w:color="000000"/>
            </w:tcBorders>
          </w:tcPr>
          <w:p w:rsidR="00FB6ACB" w:rsidRDefault="00FB6ACB" w:rsidP="00A755BC"/>
          <w:p w:rsidR="00FB6ACB" w:rsidRDefault="00FB6ACB" w:rsidP="00A755BC">
            <w:r>
              <w:t xml:space="preserve">MARIA   ARE UN      MAR </w:t>
            </w:r>
            <w:proofErr w:type="spellStart"/>
            <w:r>
              <w:t>rosu</w:t>
            </w:r>
            <w:proofErr w:type="spellEnd"/>
          </w:p>
        </w:tc>
      </w:tr>
      <w:tr w:rsidR="00FB6ACB" w:rsidTr="00A755BC">
        <w:tc>
          <w:tcPr>
            <w:tcW w:w="4068" w:type="dxa"/>
            <w:tcBorders>
              <w:top w:val="single" w:sz="4" w:space="0" w:color="000000"/>
              <w:right w:val="single" w:sz="4" w:space="0" w:color="000000"/>
            </w:tcBorders>
          </w:tcPr>
          <w:p w:rsidR="00FB6ACB" w:rsidRDefault="00FB6ACB" w:rsidP="00A755BC">
            <w:pPr>
              <w:jc w:val="both"/>
              <w:rPr>
                <w:b/>
              </w:rPr>
            </w:pPr>
            <w:r>
              <w:rPr>
                <w:b/>
              </w:rPr>
              <w:t>Date de ieşire:</w:t>
            </w:r>
          </w:p>
          <w:p w:rsidR="00FB6ACB" w:rsidRDefault="00FB6ACB" w:rsidP="00A755BC">
            <w:pPr>
              <w:jc w:val="both"/>
            </w:pPr>
            <w:r>
              <w:t>- pe ecran</w:t>
            </w:r>
          </w:p>
          <w:p w:rsidR="00FB6ACB" w:rsidRDefault="00FB6ACB" w:rsidP="00A755BC">
            <w:r>
              <w:t xml:space="preserve">- </w:t>
            </w:r>
            <w:proofErr w:type="spellStart"/>
            <w:r>
              <w:t>atestat.out</w:t>
            </w:r>
            <w:proofErr w:type="spellEnd"/>
          </w:p>
        </w:tc>
        <w:tc>
          <w:tcPr>
            <w:tcW w:w="5220" w:type="dxa"/>
            <w:tcBorders>
              <w:top w:val="single" w:sz="4" w:space="0" w:color="000000"/>
              <w:left w:val="single" w:sz="4" w:space="0" w:color="000000"/>
            </w:tcBorders>
          </w:tcPr>
          <w:p w:rsidR="00FB6ACB" w:rsidRDefault="00FB6ACB" w:rsidP="00A755BC">
            <w:pPr>
              <w:pBdr>
                <w:top w:val="nil"/>
                <w:left w:val="nil"/>
                <w:bottom w:val="nil"/>
                <w:right w:val="nil"/>
                <w:between w:val="nil"/>
              </w:pBdr>
            </w:pPr>
            <w:r>
              <w:t xml:space="preserve">a) Maria   Are Un      Mar </w:t>
            </w:r>
            <w:proofErr w:type="spellStart"/>
            <w:r>
              <w:t>Rosu</w:t>
            </w:r>
            <w:proofErr w:type="spellEnd"/>
          </w:p>
          <w:p w:rsidR="00FB6ACB" w:rsidRDefault="00FB6ACB" w:rsidP="00A755BC">
            <w:pPr>
              <w:pBdr>
                <w:top w:val="nil"/>
                <w:left w:val="nil"/>
                <w:bottom w:val="nil"/>
                <w:right w:val="nil"/>
                <w:between w:val="nil"/>
              </w:pBdr>
            </w:pPr>
            <w:bookmarkStart w:id="4" w:name="_heading=h.30j0zll" w:colFirst="0" w:colLast="0"/>
            <w:bookmarkEnd w:id="4"/>
            <w:r>
              <w:t xml:space="preserve">b) MARIA ARE UN MAR </w:t>
            </w:r>
            <w:proofErr w:type="spellStart"/>
            <w:r>
              <w:t>rosu</w:t>
            </w:r>
            <w:proofErr w:type="spellEnd"/>
          </w:p>
          <w:p w:rsidR="00FB6ACB" w:rsidRDefault="00FB6ACB" w:rsidP="00A755BC">
            <w:pPr>
              <w:pBdr>
                <w:top w:val="nil"/>
                <w:left w:val="nil"/>
                <w:bottom w:val="nil"/>
                <w:right w:val="nil"/>
                <w:between w:val="nil"/>
              </w:pBdr>
            </w:pPr>
            <w:r>
              <w:t xml:space="preserve">Fişierul </w:t>
            </w:r>
            <w:proofErr w:type="spellStart"/>
            <w:r>
              <w:t>atestat.out</w:t>
            </w:r>
            <w:proofErr w:type="spellEnd"/>
            <w:r>
              <w:t xml:space="preserve"> conţine:</w:t>
            </w:r>
          </w:p>
          <w:p w:rsidR="00FB6ACB" w:rsidRDefault="00FB6ACB" w:rsidP="00A755BC">
            <w:pPr>
              <w:pBdr>
                <w:top w:val="nil"/>
                <w:left w:val="nil"/>
                <w:bottom w:val="nil"/>
                <w:right w:val="nil"/>
                <w:between w:val="nil"/>
              </w:pBdr>
            </w:pPr>
            <w:r>
              <w:t>c) MARIA ARE ** MAR ****</w:t>
            </w:r>
          </w:p>
        </w:tc>
      </w:tr>
    </w:tbl>
    <w:p w:rsidR="00B07F19" w:rsidRDefault="00B07F19" w:rsidP="00037EE1">
      <w:pPr>
        <w:rPr>
          <w:sz w:val="22"/>
          <w:szCs w:val="22"/>
        </w:rPr>
      </w:pPr>
    </w:p>
    <w:p w:rsidR="00FB6ACB" w:rsidRPr="00F13B1F" w:rsidRDefault="00FB6ACB" w:rsidP="00037EE1">
      <w:pPr>
        <w:rPr>
          <w:sz w:val="22"/>
          <w:szCs w:val="22"/>
        </w:rPr>
      </w:pPr>
    </w:p>
    <w:p w:rsidR="00FB6ACB" w:rsidRDefault="00B07F19" w:rsidP="00037EE1">
      <w:pPr>
        <w:rPr>
          <w:color w:val="002060"/>
          <w:sz w:val="22"/>
          <w:szCs w:val="22"/>
        </w:rPr>
      </w:pPr>
      <w:r w:rsidRPr="002A5D0F">
        <w:rPr>
          <w:color w:val="002060"/>
          <w:sz w:val="22"/>
          <w:szCs w:val="22"/>
        </w:rPr>
        <w:t xml:space="preserve">Probleme propuse de </w:t>
      </w:r>
      <w:r w:rsidR="00AD41E9">
        <w:rPr>
          <w:color w:val="002060"/>
          <w:sz w:val="22"/>
          <w:szCs w:val="22"/>
        </w:rPr>
        <w:t xml:space="preserve">către: </w:t>
      </w:r>
    </w:p>
    <w:p w:rsidR="00FB6ACB" w:rsidRDefault="00B07F19" w:rsidP="00037EE1">
      <w:pPr>
        <w:pStyle w:val="Listparagraf"/>
        <w:numPr>
          <w:ilvl w:val="3"/>
          <w:numId w:val="43"/>
        </w:numPr>
        <w:ind w:left="426"/>
        <w:rPr>
          <w:color w:val="002060"/>
          <w:sz w:val="22"/>
          <w:szCs w:val="22"/>
        </w:rPr>
      </w:pPr>
      <w:r w:rsidRPr="00FB6ACB">
        <w:rPr>
          <w:color w:val="002060"/>
          <w:sz w:val="22"/>
          <w:szCs w:val="22"/>
        </w:rPr>
        <w:t xml:space="preserve">prof. </w:t>
      </w:r>
      <w:r w:rsidR="00FB6ACB" w:rsidRPr="00FB6ACB">
        <w:rPr>
          <w:color w:val="002060"/>
          <w:sz w:val="22"/>
          <w:szCs w:val="22"/>
        </w:rPr>
        <w:t>dr. Anton Carmen Ana</w:t>
      </w:r>
      <w:r w:rsidR="00AD41E9" w:rsidRPr="00FB6ACB">
        <w:rPr>
          <w:color w:val="002060"/>
          <w:sz w:val="22"/>
          <w:szCs w:val="22"/>
        </w:rPr>
        <w:t xml:space="preserve"> –</w:t>
      </w:r>
      <w:r w:rsidR="00201222" w:rsidRPr="00FB6ACB">
        <w:rPr>
          <w:color w:val="002060"/>
          <w:sz w:val="22"/>
          <w:szCs w:val="22"/>
        </w:rPr>
        <w:t xml:space="preserve"> Cole</w:t>
      </w:r>
      <w:r w:rsidR="00297491" w:rsidRPr="00FB6ACB">
        <w:rPr>
          <w:color w:val="002060"/>
          <w:sz w:val="22"/>
          <w:szCs w:val="22"/>
        </w:rPr>
        <w:t>giul</w:t>
      </w:r>
      <w:r w:rsidR="00AD41E9" w:rsidRPr="00FB6ACB">
        <w:rPr>
          <w:color w:val="002060"/>
          <w:sz w:val="22"/>
          <w:szCs w:val="22"/>
        </w:rPr>
        <w:t xml:space="preserve"> </w:t>
      </w:r>
      <w:r w:rsidR="00297491" w:rsidRPr="00FB6ACB">
        <w:rPr>
          <w:color w:val="002060"/>
          <w:sz w:val="22"/>
          <w:szCs w:val="22"/>
        </w:rPr>
        <w:t>Naţional „Gheorghe Şincai”</w:t>
      </w:r>
      <w:r w:rsidR="00201222" w:rsidRPr="00FB6ACB">
        <w:rPr>
          <w:color w:val="002060"/>
          <w:sz w:val="22"/>
          <w:szCs w:val="22"/>
        </w:rPr>
        <w:t xml:space="preserve"> Baia Mare</w:t>
      </w:r>
    </w:p>
    <w:p w:rsidR="00B07F19" w:rsidRPr="00FB6ACB" w:rsidRDefault="00B07F19" w:rsidP="00037EE1">
      <w:pPr>
        <w:pStyle w:val="Listparagraf"/>
        <w:numPr>
          <w:ilvl w:val="3"/>
          <w:numId w:val="43"/>
        </w:numPr>
        <w:ind w:left="426"/>
        <w:rPr>
          <w:color w:val="002060"/>
          <w:sz w:val="22"/>
          <w:szCs w:val="22"/>
        </w:rPr>
      </w:pPr>
      <w:r w:rsidRPr="00FB6ACB">
        <w:rPr>
          <w:color w:val="002060"/>
          <w:sz w:val="22"/>
          <w:szCs w:val="22"/>
        </w:rPr>
        <w:t xml:space="preserve">prof. </w:t>
      </w:r>
      <w:proofErr w:type="spellStart"/>
      <w:r w:rsidRPr="00FB6ACB">
        <w:rPr>
          <w:color w:val="002060"/>
          <w:sz w:val="22"/>
          <w:szCs w:val="22"/>
        </w:rPr>
        <w:t>Belbe</w:t>
      </w:r>
      <w:proofErr w:type="spellEnd"/>
      <w:r w:rsidRPr="00FB6ACB">
        <w:rPr>
          <w:color w:val="002060"/>
          <w:sz w:val="22"/>
          <w:szCs w:val="22"/>
        </w:rPr>
        <w:t xml:space="preserve"> Maria</w:t>
      </w:r>
      <w:r w:rsidR="00FB6ACB">
        <w:rPr>
          <w:color w:val="002060"/>
          <w:sz w:val="22"/>
          <w:szCs w:val="22"/>
        </w:rPr>
        <w:t xml:space="preserve"> </w:t>
      </w:r>
      <w:r w:rsidR="00AD41E9" w:rsidRPr="00FB6ACB">
        <w:rPr>
          <w:color w:val="002060"/>
          <w:sz w:val="22"/>
          <w:szCs w:val="22"/>
        </w:rPr>
        <w:t>–</w:t>
      </w:r>
      <w:r w:rsidR="00201222" w:rsidRPr="00FB6ACB">
        <w:rPr>
          <w:color w:val="002060"/>
          <w:sz w:val="22"/>
          <w:szCs w:val="22"/>
        </w:rPr>
        <w:t xml:space="preserve"> Colegiul</w:t>
      </w:r>
      <w:r w:rsidR="00AD41E9" w:rsidRPr="00FB6ACB">
        <w:rPr>
          <w:color w:val="002060"/>
          <w:sz w:val="22"/>
          <w:szCs w:val="22"/>
        </w:rPr>
        <w:t xml:space="preserve"> </w:t>
      </w:r>
      <w:r w:rsidR="00201222" w:rsidRPr="00FB6ACB">
        <w:rPr>
          <w:color w:val="002060"/>
          <w:sz w:val="22"/>
          <w:szCs w:val="22"/>
        </w:rPr>
        <w:t>Naţion</w:t>
      </w:r>
      <w:r w:rsidR="00297491" w:rsidRPr="00FB6ACB">
        <w:rPr>
          <w:color w:val="002060"/>
          <w:sz w:val="22"/>
          <w:szCs w:val="22"/>
        </w:rPr>
        <w:t>al „Gheorghe Şincai”</w:t>
      </w:r>
      <w:r w:rsidR="006D6743" w:rsidRPr="00FB6ACB">
        <w:rPr>
          <w:color w:val="002060"/>
          <w:sz w:val="22"/>
          <w:szCs w:val="22"/>
        </w:rPr>
        <w:t xml:space="preserve"> Baia Mare</w:t>
      </w:r>
    </w:p>
    <w:sectPr w:rsidR="00B07F19" w:rsidRPr="00FB6ACB" w:rsidSect="00BE16CC">
      <w:headerReference w:type="default" r:id="rId8"/>
      <w:pgSz w:w="11906" w:h="16838" w:code="9"/>
      <w:pgMar w:top="851" w:right="1134" w:bottom="1134" w:left="1134" w:header="426" w:footer="4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CB" w:rsidRDefault="00583ACB" w:rsidP="00407030">
      <w:r>
        <w:separator/>
      </w:r>
    </w:p>
  </w:endnote>
  <w:endnote w:type="continuationSeparator" w:id="0">
    <w:p w:rsidR="00583ACB" w:rsidRDefault="00583ACB" w:rsidP="0040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CB" w:rsidRDefault="00583ACB" w:rsidP="00407030">
      <w:r>
        <w:separator/>
      </w:r>
    </w:p>
  </w:footnote>
  <w:footnote w:type="continuationSeparator" w:id="0">
    <w:p w:rsidR="00583ACB" w:rsidRDefault="00583ACB" w:rsidP="00407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6CC" w:rsidRPr="00BE16CC" w:rsidRDefault="00BE16CC" w:rsidP="009B441E">
    <w:pPr>
      <w:pStyle w:val="Antet"/>
      <w:jc w:val="center"/>
      <w:rPr>
        <w:b/>
        <w:bCs/>
        <w:i/>
        <w:iCs/>
        <w:sz w:val="18"/>
        <w:szCs w:val="18"/>
      </w:rPr>
    </w:pPr>
    <w:r w:rsidRPr="00BE16CC">
      <w:rPr>
        <w:i/>
        <w:iCs/>
        <w:sz w:val="18"/>
        <w:szCs w:val="18"/>
      </w:rPr>
      <w:t xml:space="preserve">Subiectele de programare pentru susţinerea examenului de atestare a competentelor profesionale în anul școlar </w:t>
    </w:r>
    <w:r w:rsidRPr="00BE16CC">
      <w:rPr>
        <w:b/>
        <w:bCs/>
        <w:i/>
        <w:iCs/>
        <w:sz w:val="18"/>
        <w:szCs w:val="18"/>
      </w:rPr>
      <w:t xml:space="preserve">2024-2025 </w:t>
    </w:r>
  </w:p>
  <w:p w:rsidR="00BE16CC" w:rsidRDefault="00BE16CC" w:rsidP="00407030">
    <w:pPr>
      <w:pStyle w:val="Antet"/>
      <w:jc w:val="center"/>
    </w:pPr>
    <w:r>
      <w:rPr>
        <w:i/>
        <w:iCs/>
        <w:sz w:val="20"/>
        <w:szCs w:val="20"/>
      </w:rPr>
      <w:t xml:space="preserve">Specializarea: </w:t>
    </w:r>
    <w:r w:rsidRPr="007276D7">
      <w:rPr>
        <w:i/>
        <w:iCs/>
        <w:sz w:val="20"/>
        <w:szCs w:val="20"/>
      </w:rPr>
      <w:t>Matem</w:t>
    </w:r>
    <w:r>
      <w:rPr>
        <w:i/>
        <w:iCs/>
        <w:sz w:val="20"/>
        <w:szCs w:val="20"/>
      </w:rPr>
      <w:t>a</w:t>
    </w:r>
    <w:r w:rsidRPr="007276D7">
      <w:rPr>
        <w:i/>
        <w:iCs/>
        <w:sz w:val="20"/>
        <w:szCs w:val="20"/>
      </w:rPr>
      <w:t>tic</w:t>
    </w:r>
    <w:r>
      <w:rPr>
        <w:i/>
        <w:iCs/>
        <w:sz w:val="20"/>
        <w:szCs w:val="20"/>
      </w:rPr>
      <w:t>ă-</w:t>
    </w:r>
    <w:r w:rsidRPr="007276D7">
      <w:rPr>
        <w:i/>
        <w:iCs/>
        <w:sz w:val="20"/>
        <w:szCs w:val="20"/>
      </w:rPr>
      <w:t>informatic</w:t>
    </w:r>
    <w:r>
      <w:rPr>
        <w:i/>
        <w:iCs/>
        <w:sz w:val="20"/>
        <w:szCs w:val="20"/>
      </w:rPr>
      <w:t>ă,</w:t>
    </w:r>
    <w:r w:rsidRPr="007276D7">
      <w:rPr>
        <w:i/>
        <w:iCs/>
        <w:sz w:val="20"/>
        <w:szCs w:val="20"/>
      </w:rPr>
      <w:t xml:space="preserve"> intensiv</w:t>
    </w:r>
    <w:r>
      <w:rPr>
        <w:i/>
        <w:iCs/>
        <w:sz w:val="20"/>
        <w:szCs w:val="20"/>
      </w:rPr>
      <w:t xml:space="preserve"> informatică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D8D"/>
    <w:multiLevelType w:val="multilevel"/>
    <w:tmpl w:val="663804D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8A024E3"/>
    <w:multiLevelType w:val="hybridMultilevel"/>
    <w:tmpl w:val="61FC64E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A8F3021"/>
    <w:multiLevelType w:val="multilevel"/>
    <w:tmpl w:val="3C76083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nsid w:val="0B697E26"/>
    <w:multiLevelType w:val="multilevel"/>
    <w:tmpl w:val="7610B936"/>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nsid w:val="13EB3FD9"/>
    <w:multiLevelType w:val="hybridMultilevel"/>
    <w:tmpl w:val="4E8CAA80"/>
    <w:lvl w:ilvl="0" w:tplc="68EA5E7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15F103EA"/>
    <w:multiLevelType w:val="multilevel"/>
    <w:tmpl w:val="BD5879A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nsid w:val="195A4889"/>
    <w:multiLevelType w:val="hybridMultilevel"/>
    <w:tmpl w:val="42ECC84E"/>
    <w:lvl w:ilvl="0" w:tplc="DAC09AF4">
      <w:start w:val="1"/>
      <w:numFmt w:val="lowerLetter"/>
      <w:lvlText w:val="%1)"/>
      <w:lvlJc w:val="left"/>
      <w:pPr>
        <w:tabs>
          <w:tab w:val="num" w:pos="720"/>
        </w:tabs>
        <w:ind w:left="720" w:hanging="360"/>
      </w:pPr>
      <w:rPr>
        <w:rFonts w:hint="default"/>
        <w:b w:val="0"/>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B3919EB"/>
    <w:multiLevelType w:val="hybridMultilevel"/>
    <w:tmpl w:val="39805F9A"/>
    <w:lvl w:ilvl="0" w:tplc="6E8EC42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F8D1935"/>
    <w:multiLevelType w:val="multilevel"/>
    <w:tmpl w:val="54DE5F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6124672"/>
    <w:multiLevelType w:val="hybridMultilevel"/>
    <w:tmpl w:val="4C1428B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2A535D54"/>
    <w:multiLevelType w:val="multilevel"/>
    <w:tmpl w:val="6CB26C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A900889"/>
    <w:multiLevelType w:val="multilevel"/>
    <w:tmpl w:val="43B4BDE8"/>
    <w:lvl w:ilvl="0">
      <w:start w:val="1"/>
      <w:numFmt w:val="lowerLetter"/>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2">
    <w:nsid w:val="306E36C7"/>
    <w:multiLevelType w:val="multilevel"/>
    <w:tmpl w:val="7DA831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1C7544E"/>
    <w:multiLevelType w:val="multilevel"/>
    <w:tmpl w:val="F0521E3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nsid w:val="38B7006B"/>
    <w:multiLevelType w:val="multilevel"/>
    <w:tmpl w:val="5C2C56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9BF1642"/>
    <w:multiLevelType w:val="hybridMultilevel"/>
    <w:tmpl w:val="9628EDA2"/>
    <w:lvl w:ilvl="0" w:tplc="ED902F50">
      <w:start w:val="5"/>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9C736CC"/>
    <w:multiLevelType w:val="hybridMultilevel"/>
    <w:tmpl w:val="C13ED898"/>
    <w:lvl w:ilvl="0" w:tplc="F8AA4242">
      <w:start w:val="1"/>
      <w:numFmt w:val="lowerLetter"/>
      <w:lvlText w:val="%1)"/>
      <w:lvlJc w:val="left"/>
      <w:pPr>
        <w:tabs>
          <w:tab w:val="num" w:pos="720"/>
        </w:tabs>
        <w:ind w:left="720" w:hanging="360"/>
      </w:pPr>
      <w:rPr>
        <w:rFonts w:hint="default"/>
        <w:b w:val="0"/>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D726D80"/>
    <w:multiLevelType w:val="multilevel"/>
    <w:tmpl w:val="4FC8FD9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nsid w:val="40681075"/>
    <w:multiLevelType w:val="hybridMultilevel"/>
    <w:tmpl w:val="C8480E26"/>
    <w:lvl w:ilvl="0" w:tplc="4CD61632">
      <w:start w:val="1"/>
      <w:numFmt w:val="lowerLetter"/>
      <w:lvlText w:val="%1)"/>
      <w:lvlJc w:val="left"/>
      <w:pPr>
        <w:tabs>
          <w:tab w:val="num" w:pos="720"/>
        </w:tabs>
        <w:ind w:left="720" w:hanging="360"/>
      </w:pPr>
      <w:rPr>
        <w:rFonts w:hint="default"/>
        <w:b w:val="0"/>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41701F4D"/>
    <w:multiLevelType w:val="hybridMultilevel"/>
    <w:tmpl w:val="A76EB43E"/>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nsid w:val="49A212DC"/>
    <w:multiLevelType w:val="hybridMultilevel"/>
    <w:tmpl w:val="8D6290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50C9798F"/>
    <w:multiLevelType w:val="multilevel"/>
    <w:tmpl w:val="615EE20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537E6163"/>
    <w:multiLevelType w:val="hybridMultilevel"/>
    <w:tmpl w:val="C47AF1DE"/>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nsid w:val="54730137"/>
    <w:multiLevelType w:val="hybridMultilevel"/>
    <w:tmpl w:val="4A1468F8"/>
    <w:lvl w:ilvl="0" w:tplc="75B6452A">
      <w:start w:val="1"/>
      <w:numFmt w:val="lowerLetter"/>
      <w:lvlText w:val="%1)"/>
      <w:lvlJc w:val="left"/>
      <w:pPr>
        <w:tabs>
          <w:tab w:val="num" w:pos="720"/>
        </w:tabs>
        <w:ind w:left="720" w:hanging="360"/>
      </w:pPr>
      <w:rPr>
        <w:rFonts w:hint="default"/>
        <w:b w:val="0"/>
        <w:bCs/>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nsid w:val="561E164B"/>
    <w:multiLevelType w:val="hybridMultilevel"/>
    <w:tmpl w:val="D8D86980"/>
    <w:lvl w:ilvl="0" w:tplc="B70E3D62">
      <w:start w:val="1"/>
      <w:numFmt w:val="lowerLetter"/>
      <w:lvlText w:val="%1)"/>
      <w:lvlJc w:val="left"/>
      <w:pPr>
        <w:tabs>
          <w:tab w:val="num" w:pos="720"/>
        </w:tabs>
        <w:ind w:left="720" w:hanging="360"/>
      </w:pPr>
      <w:rPr>
        <w:rFonts w:hint="default"/>
        <w:b w:val="0"/>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598E6286"/>
    <w:multiLevelType w:val="hybridMultilevel"/>
    <w:tmpl w:val="D5269FF8"/>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nsid w:val="5C8A54F6"/>
    <w:multiLevelType w:val="hybridMultilevel"/>
    <w:tmpl w:val="451CD36A"/>
    <w:lvl w:ilvl="0" w:tplc="3D94C240">
      <w:start w:val="1"/>
      <w:numFmt w:val="lowerLetter"/>
      <w:lvlText w:val="%1)"/>
      <w:lvlJc w:val="left"/>
      <w:pPr>
        <w:tabs>
          <w:tab w:val="num" w:pos="720"/>
        </w:tabs>
        <w:ind w:left="720" w:hanging="360"/>
      </w:pPr>
      <w:rPr>
        <w:rFonts w:ascii="Times New Roman" w:hAnsi="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5EE82F53"/>
    <w:multiLevelType w:val="hybridMultilevel"/>
    <w:tmpl w:val="39B413F4"/>
    <w:lvl w:ilvl="0" w:tplc="9EFCB5BA">
      <w:start w:val="1"/>
      <w:numFmt w:val="lowerLetter"/>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F656567"/>
    <w:multiLevelType w:val="hybridMultilevel"/>
    <w:tmpl w:val="8D6290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66B33DC1"/>
    <w:multiLevelType w:val="multilevel"/>
    <w:tmpl w:val="BFCEE5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7C70EB9"/>
    <w:multiLevelType w:val="hybridMultilevel"/>
    <w:tmpl w:val="A990667C"/>
    <w:lvl w:ilvl="0" w:tplc="28EE9100">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69F17E6A"/>
    <w:multiLevelType w:val="hybridMultilevel"/>
    <w:tmpl w:val="EB5E3166"/>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nsid w:val="6B3C1EE8"/>
    <w:multiLevelType w:val="multilevel"/>
    <w:tmpl w:val="AA62FEF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nsid w:val="6C287E85"/>
    <w:multiLevelType w:val="multilevel"/>
    <w:tmpl w:val="21BEEE2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6D686F46"/>
    <w:multiLevelType w:val="multilevel"/>
    <w:tmpl w:val="1C9AB00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nsid w:val="720F698E"/>
    <w:multiLevelType w:val="multilevel"/>
    <w:tmpl w:val="649ABCE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nsid w:val="730B2D5F"/>
    <w:multiLevelType w:val="multilevel"/>
    <w:tmpl w:val="BF5233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4C0374D"/>
    <w:multiLevelType w:val="hybridMultilevel"/>
    <w:tmpl w:val="6C1CE3E0"/>
    <w:lvl w:ilvl="0" w:tplc="3D94C240">
      <w:start w:val="1"/>
      <w:numFmt w:val="lowerLetter"/>
      <w:lvlText w:val="%1)"/>
      <w:lvlJc w:val="left"/>
      <w:pPr>
        <w:tabs>
          <w:tab w:val="num" w:pos="720"/>
        </w:tabs>
        <w:ind w:left="720" w:hanging="360"/>
      </w:pPr>
      <w:rPr>
        <w:rFonts w:ascii="Times New Roman" w:hAnsi="Times New Roman" w:hint="defaul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8">
    <w:nsid w:val="74E71AFC"/>
    <w:multiLevelType w:val="hybridMultilevel"/>
    <w:tmpl w:val="F0522204"/>
    <w:lvl w:ilvl="0" w:tplc="4BFEC862">
      <w:start w:val="1"/>
      <w:numFmt w:val="lowerLetter"/>
      <w:lvlText w:val="%1)"/>
      <w:lvlJc w:val="left"/>
      <w:pPr>
        <w:tabs>
          <w:tab w:val="num" w:pos="720"/>
        </w:tabs>
        <w:ind w:left="720" w:hanging="360"/>
      </w:pPr>
      <w:rPr>
        <w:rFonts w:hint="default"/>
        <w:b w:val="0"/>
        <w:bCs/>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78FA68BC"/>
    <w:multiLevelType w:val="hybridMultilevel"/>
    <w:tmpl w:val="8D6290A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nsid w:val="79143933"/>
    <w:multiLevelType w:val="multilevel"/>
    <w:tmpl w:val="232CCCE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nsid w:val="791905B4"/>
    <w:multiLevelType w:val="hybridMultilevel"/>
    <w:tmpl w:val="A0C2DDC2"/>
    <w:lvl w:ilvl="0" w:tplc="334689A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D3D6A03"/>
    <w:multiLevelType w:val="multilevel"/>
    <w:tmpl w:val="80E2BE4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20"/>
  </w:num>
  <w:num w:numId="2">
    <w:abstractNumId w:val="27"/>
  </w:num>
  <w:num w:numId="3">
    <w:abstractNumId w:val="1"/>
  </w:num>
  <w:num w:numId="4">
    <w:abstractNumId w:val="9"/>
  </w:num>
  <w:num w:numId="5">
    <w:abstractNumId w:val="23"/>
  </w:num>
  <w:num w:numId="6">
    <w:abstractNumId w:val="24"/>
  </w:num>
  <w:num w:numId="7">
    <w:abstractNumId w:val="6"/>
  </w:num>
  <w:num w:numId="8">
    <w:abstractNumId w:val="19"/>
  </w:num>
  <w:num w:numId="9">
    <w:abstractNumId w:val="38"/>
  </w:num>
  <w:num w:numId="10">
    <w:abstractNumId w:val="16"/>
  </w:num>
  <w:num w:numId="11">
    <w:abstractNumId w:val="30"/>
  </w:num>
  <w:num w:numId="12">
    <w:abstractNumId w:val="4"/>
  </w:num>
  <w:num w:numId="13">
    <w:abstractNumId w:val="26"/>
  </w:num>
  <w:num w:numId="14">
    <w:abstractNumId w:val="25"/>
  </w:num>
  <w:num w:numId="15">
    <w:abstractNumId w:val="15"/>
  </w:num>
  <w:num w:numId="16">
    <w:abstractNumId w:val="18"/>
  </w:num>
  <w:num w:numId="17">
    <w:abstractNumId w:val="37"/>
  </w:num>
  <w:num w:numId="18">
    <w:abstractNumId w:val="31"/>
  </w:num>
  <w:num w:numId="19">
    <w:abstractNumId w:val="22"/>
  </w:num>
  <w:num w:numId="20">
    <w:abstractNumId w:val="7"/>
  </w:num>
  <w:num w:numId="21">
    <w:abstractNumId w:val="41"/>
  </w:num>
  <w:num w:numId="22">
    <w:abstractNumId w:val="39"/>
  </w:num>
  <w:num w:numId="23">
    <w:abstractNumId w:val="28"/>
  </w:num>
  <w:num w:numId="24">
    <w:abstractNumId w:val="42"/>
  </w:num>
  <w:num w:numId="25">
    <w:abstractNumId w:val="14"/>
  </w:num>
  <w:num w:numId="26">
    <w:abstractNumId w:val="8"/>
  </w:num>
  <w:num w:numId="27">
    <w:abstractNumId w:val="36"/>
  </w:num>
  <w:num w:numId="28">
    <w:abstractNumId w:val="29"/>
  </w:num>
  <w:num w:numId="29">
    <w:abstractNumId w:val="40"/>
  </w:num>
  <w:num w:numId="30">
    <w:abstractNumId w:val="12"/>
  </w:num>
  <w:num w:numId="31">
    <w:abstractNumId w:val="13"/>
  </w:num>
  <w:num w:numId="32">
    <w:abstractNumId w:val="32"/>
  </w:num>
  <w:num w:numId="33">
    <w:abstractNumId w:val="10"/>
  </w:num>
  <w:num w:numId="34">
    <w:abstractNumId w:val="35"/>
  </w:num>
  <w:num w:numId="35">
    <w:abstractNumId w:val="2"/>
  </w:num>
  <w:num w:numId="36">
    <w:abstractNumId w:val="21"/>
  </w:num>
  <w:num w:numId="37">
    <w:abstractNumId w:val="17"/>
  </w:num>
  <w:num w:numId="38">
    <w:abstractNumId w:val="3"/>
  </w:num>
  <w:num w:numId="39">
    <w:abstractNumId w:val="5"/>
  </w:num>
  <w:num w:numId="40">
    <w:abstractNumId w:val="11"/>
  </w:num>
  <w:num w:numId="41">
    <w:abstractNumId w:val="33"/>
  </w:num>
  <w:num w:numId="42">
    <w:abstractNumId w:val="0"/>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10F"/>
    <w:rsid w:val="0000069E"/>
    <w:rsid w:val="00012FD9"/>
    <w:rsid w:val="00014746"/>
    <w:rsid w:val="00016DF5"/>
    <w:rsid w:val="000204A4"/>
    <w:rsid w:val="00033813"/>
    <w:rsid w:val="00033E07"/>
    <w:rsid w:val="00037EE1"/>
    <w:rsid w:val="00053E93"/>
    <w:rsid w:val="000562F5"/>
    <w:rsid w:val="0006337E"/>
    <w:rsid w:val="000714FA"/>
    <w:rsid w:val="0008617A"/>
    <w:rsid w:val="00086BE8"/>
    <w:rsid w:val="000936D5"/>
    <w:rsid w:val="000C4EA7"/>
    <w:rsid w:val="00104C41"/>
    <w:rsid w:val="00106877"/>
    <w:rsid w:val="001100F8"/>
    <w:rsid w:val="0012717F"/>
    <w:rsid w:val="001355F2"/>
    <w:rsid w:val="001450FD"/>
    <w:rsid w:val="001605F2"/>
    <w:rsid w:val="00165F2D"/>
    <w:rsid w:val="0017033B"/>
    <w:rsid w:val="00174277"/>
    <w:rsid w:val="00183E0D"/>
    <w:rsid w:val="0019587A"/>
    <w:rsid w:val="001A2EF3"/>
    <w:rsid w:val="001B28BD"/>
    <w:rsid w:val="001D107B"/>
    <w:rsid w:val="001E2DB8"/>
    <w:rsid w:val="001F16C1"/>
    <w:rsid w:val="00201222"/>
    <w:rsid w:val="00211556"/>
    <w:rsid w:val="00213EB7"/>
    <w:rsid w:val="0022397A"/>
    <w:rsid w:val="00257A2B"/>
    <w:rsid w:val="002954CB"/>
    <w:rsid w:val="00297491"/>
    <w:rsid w:val="002A0266"/>
    <w:rsid w:val="002A5D0F"/>
    <w:rsid w:val="002B4BAE"/>
    <w:rsid w:val="002F29E8"/>
    <w:rsid w:val="00312A01"/>
    <w:rsid w:val="0031796C"/>
    <w:rsid w:val="003202E4"/>
    <w:rsid w:val="00324060"/>
    <w:rsid w:val="003313BE"/>
    <w:rsid w:val="0034198A"/>
    <w:rsid w:val="00342BD2"/>
    <w:rsid w:val="003453A0"/>
    <w:rsid w:val="00350533"/>
    <w:rsid w:val="00351C8C"/>
    <w:rsid w:val="00361E9D"/>
    <w:rsid w:val="003725E3"/>
    <w:rsid w:val="00375135"/>
    <w:rsid w:val="00383C91"/>
    <w:rsid w:val="003B3730"/>
    <w:rsid w:val="003F2AE0"/>
    <w:rsid w:val="00407030"/>
    <w:rsid w:val="00416285"/>
    <w:rsid w:val="00431594"/>
    <w:rsid w:val="00435E49"/>
    <w:rsid w:val="00445F35"/>
    <w:rsid w:val="00450936"/>
    <w:rsid w:val="00460494"/>
    <w:rsid w:val="004640B5"/>
    <w:rsid w:val="004718D5"/>
    <w:rsid w:val="0047655B"/>
    <w:rsid w:val="00477440"/>
    <w:rsid w:val="00483C62"/>
    <w:rsid w:val="00484159"/>
    <w:rsid w:val="00485A2A"/>
    <w:rsid w:val="00493BB0"/>
    <w:rsid w:val="004A2FA6"/>
    <w:rsid w:val="004A5B4A"/>
    <w:rsid w:val="004D2D58"/>
    <w:rsid w:val="004E1902"/>
    <w:rsid w:val="00514B0A"/>
    <w:rsid w:val="005308D3"/>
    <w:rsid w:val="005407B5"/>
    <w:rsid w:val="005466A4"/>
    <w:rsid w:val="0055336B"/>
    <w:rsid w:val="005730C9"/>
    <w:rsid w:val="00583ACB"/>
    <w:rsid w:val="00592B78"/>
    <w:rsid w:val="00594DED"/>
    <w:rsid w:val="005B7ABB"/>
    <w:rsid w:val="005C3ED2"/>
    <w:rsid w:val="005C44B3"/>
    <w:rsid w:val="005C75CF"/>
    <w:rsid w:val="005D4FB2"/>
    <w:rsid w:val="005E34CA"/>
    <w:rsid w:val="005F09A0"/>
    <w:rsid w:val="005F19CC"/>
    <w:rsid w:val="005F6796"/>
    <w:rsid w:val="00634D06"/>
    <w:rsid w:val="0068012C"/>
    <w:rsid w:val="00681F3F"/>
    <w:rsid w:val="00691654"/>
    <w:rsid w:val="006A6003"/>
    <w:rsid w:val="006D6743"/>
    <w:rsid w:val="006E5164"/>
    <w:rsid w:val="006F0A2C"/>
    <w:rsid w:val="00703A99"/>
    <w:rsid w:val="00714685"/>
    <w:rsid w:val="00736ADF"/>
    <w:rsid w:val="0074687A"/>
    <w:rsid w:val="007618CF"/>
    <w:rsid w:val="00790A55"/>
    <w:rsid w:val="00792B0D"/>
    <w:rsid w:val="007A004A"/>
    <w:rsid w:val="007A26DE"/>
    <w:rsid w:val="007A7708"/>
    <w:rsid w:val="007B110F"/>
    <w:rsid w:val="007B1756"/>
    <w:rsid w:val="007B2C93"/>
    <w:rsid w:val="007C2C47"/>
    <w:rsid w:val="007E386E"/>
    <w:rsid w:val="007E7E4C"/>
    <w:rsid w:val="007F3651"/>
    <w:rsid w:val="00803591"/>
    <w:rsid w:val="0082794F"/>
    <w:rsid w:val="00832E23"/>
    <w:rsid w:val="00833C1E"/>
    <w:rsid w:val="0085241E"/>
    <w:rsid w:val="00860A7D"/>
    <w:rsid w:val="008660DE"/>
    <w:rsid w:val="0086791B"/>
    <w:rsid w:val="00872308"/>
    <w:rsid w:val="00876ED7"/>
    <w:rsid w:val="00884192"/>
    <w:rsid w:val="00890CCB"/>
    <w:rsid w:val="008B51B0"/>
    <w:rsid w:val="008C4C1B"/>
    <w:rsid w:val="008E6E85"/>
    <w:rsid w:val="008E70E2"/>
    <w:rsid w:val="00907FA6"/>
    <w:rsid w:val="00910045"/>
    <w:rsid w:val="0092774B"/>
    <w:rsid w:val="00950CC6"/>
    <w:rsid w:val="0096370C"/>
    <w:rsid w:val="009642F1"/>
    <w:rsid w:val="00985A27"/>
    <w:rsid w:val="009A7633"/>
    <w:rsid w:val="009B441E"/>
    <w:rsid w:val="009D3902"/>
    <w:rsid w:val="009F75EB"/>
    <w:rsid w:val="00A03E6B"/>
    <w:rsid w:val="00A062D9"/>
    <w:rsid w:val="00A2159E"/>
    <w:rsid w:val="00A76F51"/>
    <w:rsid w:val="00AA3844"/>
    <w:rsid w:val="00AA40FF"/>
    <w:rsid w:val="00AB625C"/>
    <w:rsid w:val="00AC12ED"/>
    <w:rsid w:val="00AD41E9"/>
    <w:rsid w:val="00AD5693"/>
    <w:rsid w:val="00AD6A4D"/>
    <w:rsid w:val="00AF0507"/>
    <w:rsid w:val="00B073AC"/>
    <w:rsid w:val="00B07F19"/>
    <w:rsid w:val="00B07FCA"/>
    <w:rsid w:val="00B21F66"/>
    <w:rsid w:val="00B35F9A"/>
    <w:rsid w:val="00B52528"/>
    <w:rsid w:val="00B55959"/>
    <w:rsid w:val="00B8524B"/>
    <w:rsid w:val="00B9430D"/>
    <w:rsid w:val="00BA4149"/>
    <w:rsid w:val="00BD0213"/>
    <w:rsid w:val="00BD3BD7"/>
    <w:rsid w:val="00BD61CF"/>
    <w:rsid w:val="00BE134E"/>
    <w:rsid w:val="00BE16CC"/>
    <w:rsid w:val="00BE1FE9"/>
    <w:rsid w:val="00BE74E7"/>
    <w:rsid w:val="00BF1F8E"/>
    <w:rsid w:val="00C1765A"/>
    <w:rsid w:val="00C36568"/>
    <w:rsid w:val="00C51823"/>
    <w:rsid w:val="00C63183"/>
    <w:rsid w:val="00C7507D"/>
    <w:rsid w:val="00C8404E"/>
    <w:rsid w:val="00C86783"/>
    <w:rsid w:val="00C87F5D"/>
    <w:rsid w:val="00C9136D"/>
    <w:rsid w:val="00C9442E"/>
    <w:rsid w:val="00CA3221"/>
    <w:rsid w:val="00CB0ACC"/>
    <w:rsid w:val="00CB1088"/>
    <w:rsid w:val="00CB2061"/>
    <w:rsid w:val="00CB3B67"/>
    <w:rsid w:val="00CC7DA7"/>
    <w:rsid w:val="00CD5E17"/>
    <w:rsid w:val="00D27F32"/>
    <w:rsid w:val="00D63606"/>
    <w:rsid w:val="00DA051B"/>
    <w:rsid w:val="00DE0CA5"/>
    <w:rsid w:val="00DE55CA"/>
    <w:rsid w:val="00DF74BF"/>
    <w:rsid w:val="00E01B14"/>
    <w:rsid w:val="00E1410C"/>
    <w:rsid w:val="00E22E8B"/>
    <w:rsid w:val="00E41B70"/>
    <w:rsid w:val="00E5135E"/>
    <w:rsid w:val="00E57ADC"/>
    <w:rsid w:val="00E669CF"/>
    <w:rsid w:val="00E71426"/>
    <w:rsid w:val="00E768F9"/>
    <w:rsid w:val="00E92F1A"/>
    <w:rsid w:val="00E954A6"/>
    <w:rsid w:val="00EC0DF8"/>
    <w:rsid w:val="00EC7A77"/>
    <w:rsid w:val="00ED1A09"/>
    <w:rsid w:val="00ED1D26"/>
    <w:rsid w:val="00F07C14"/>
    <w:rsid w:val="00F13424"/>
    <w:rsid w:val="00F13B1F"/>
    <w:rsid w:val="00F15E6A"/>
    <w:rsid w:val="00F20364"/>
    <w:rsid w:val="00F43CD9"/>
    <w:rsid w:val="00F52983"/>
    <w:rsid w:val="00FA1B6E"/>
    <w:rsid w:val="00FB6ACB"/>
    <w:rsid w:val="00FC2040"/>
    <w:rsid w:val="00FD413B"/>
    <w:rsid w:val="00FD7E7B"/>
    <w:rsid w:val="00FE30F3"/>
    <w:rsid w:val="00FF3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0F"/>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pple-converted-space">
    <w:name w:val="apple-converted-space"/>
    <w:rsid w:val="00BD3BD7"/>
  </w:style>
  <w:style w:type="paragraph" w:styleId="NormalWeb">
    <w:name w:val="Normal (Web)"/>
    <w:basedOn w:val="Normal"/>
    <w:rsid w:val="00594DED"/>
    <w:pPr>
      <w:spacing w:before="100" w:beforeAutospacing="1" w:after="100" w:afterAutospacing="1"/>
    </w:pPr>
    <w:rPr>
      <w:lang w:val="en-US"/>
    </w:rPr>
  </w:style>
  <w:style w:type="character" w:styleId="Robust">
    <w:name w:val="Strong"/>
    <w:qFormat/>
    <w:rsid w:val="00594DED"/>
    <w:rPr>
      <w:b/>
      <w:bCs/>
    </w:rPr>
  </w:style>
  <w:style w:type="character" w:styleId="Accentuat">
    <w:name w:val="Emphasis"/>
    <w:qFormat/>
    <w:rsid w:val="00594DED"/>
    <w:rPr>
      <w:i/>
      <w:iCs/>
    </w:rPr>
  </w:style>
  <w:style w:type="paragraph" w:styleId="Antet">
    <w:name w:val="header"/>
    <w:basedOn w:val="Normal"/>
    <w:link w:val="AntetCaracter"/>
    <w:uiPriority w:val="99"/>
    <w:unhideWhenUsed/>
    <w:rsid w:val="00407030"/>
    <w:pPr>
      <w:tabs>
        <w:tab w:val="center" w:pos="4536"/>
        <w:tab w:val="right" w:pos="9072"/>
      </w:tabs>
    </w:pPr>
  </w:style>
  <w:style w:type="character" w:customStyle="1" w:styleId="AntetCaracter">
    <w:name w:val="Antet Caracter"/>
    <w:link w:val="Antet"/>
    <w:uiPriority w:val="99"/>
    <w:rsid w:val="00407030"/>
    <w:rPr>
      <w:rFonts w:ascii="Times New Roman" w:eastAsia="Times New Roman" w:hAnsi="Times New Roman"/>
      <w:sz w:val="24"/>
      <w:szCs w:val="24"/>
      <w:lang w:eastAsia="en-US"/>
    </w:rPr>
  </w:style>
  <w:style w:type="paragraph" w:styleId="Subsol">
    <w:name w:val="footer"/>
    <w:basedOn w:val="Normal"/>
    <w:link w:val="SubsolCaracter"/>
    <w:uiPriority w:val="99"/>
    <w:unhideWhenUsed/>
    <w:rsid w:val="00407030"/>
    <w:pPr>
      <w:tabs>
        <w:tab w:val="center" w:pos="4536"/>
        <w:tab w:val="right" w:pos="9072"/>
      </w:tabs>
    </w:pPr>
  </w:style>
  <w:style w:type="character" w:customStyle="1" w:styleId="SubsolCaracter">
    <w:name w:val="Subsol Caracter"/>
    <w:link w:val="Subsol"/>
    <w:uiPriority w:val="99"/>
    <w:rsid w:val="00407030"/>
    <w:rPr>
      <w:rFonts w:ascii="Times New Roman" w:eastAsia="Times New Roman" w:hAnsi="Times New Roman"/>
      <w:sz w:val="24"/>
      <w:szCs w:val="24"/>
      <w:lang w:eastAsia="en-US"/>
    </w:rPr>
  </w:style>
  <w:style w:type="paragraph" w:styleId="Listparagraf">
    <w:name w:val="List Paragraph"/>
    <w:basedOn w:val="Normal"/>
    <w:uiPriority w:val="34"/>
    <w:qFormat/>
    <w:rsid w:val="00FB6A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10F"/>
    <w:rPr>
      <w:rFonts w:ascii="Times New Roman" w:eastAsia="Times New Roman" w:hAnsi="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pple-converted-space">
    <w:name w:val="apple-converted-space"/>
    <w:rsid w:val="00BD3BD7"/>
  </w:style>
  <w:style w:type="paragraph" w:styleId="NormalWeb">
    <w:name w:val="Normal (Web)"/>
    <w:basedOn w:val="Normal"/>
    <w:rsid w:val="00594DED"/>
    <w:pPr>
      <w:spacing w:before="100" w:beforeAutospacing="1" w:after="100" w:afterAutospacing="1"/>
    </w:pPr>
    <w:rPr>
      <w:lang w:val="en-US"/>
    </w:rPr>
  </w:style>
  <w:style w:type="character" w:styleId="Robust">
    <w:name w:val="Strong"/>
    <w:qFormat/>
    <w:rsid w:val="00594DED"/>
    <w:rPr>
      <w:b/>
      <w:bCs/>
    </w:rPr>
  </w:style>
  <w:style w:type="character" w:styleId="Accentuat">
    <w:name w:val="Emphasis"/>
    <w:qFormat/>
    <w:rsid w:val="00594DED"/>
    <w:rPr>
      <w:i/>
      <w:iCs/>
    </w:rPr>
  </w:style>
  <w:style w:type="paragraph" w:styleId="Antet">
    <w:name w:val="header"/>
    <w:basedOn w:val="Normal"/>
    <w:link w:val="AntetCaracter"/>
    <w:uiPriority w:val="99"/>
    <w:unhideWhenUsed/>
    <w:rsid w:val="00407030"/>
    <w:pPr>
      <w:tabs>
        <w:tab w:val="center" w:pos="4536"/>
        <w:tab w:val="right" w:pos="9072"/>
      </w:tabs>
    </w:pPr>
  </w:style>
  <w:style w:type="character" w:customStyle="1" w:styleId="AntetCaracter">
    <w:name w:val="Antet Caracter"/>
    <w:link w:val="Antet"/>
    <w:uiPriority w:val="99"/>
    <w:rsid w:val="00407030"/>
    <w:rPr>
      <w:rFonts w:ascii="Times New Roman" w:eastAsia="Times New Roman" w:hAnsi="Times New Roman"/>
      <w:sz w:val="24"/>
      <w:szCs w:val="24"/>
      <w:lang w:eastAsia="en-US"/>
    </w:rPr>
  </w:style>
  <w:style w:type="paragraph" w:styleId="Subsol">
    <w:name w:val="footer"/>
    <w:basedOn w:val="Normal"/>
    <w:link w:val="SubsolCaracter"/>
    <w:uiPriority w:val="99"/>
    <w:unhideWhenUsed/>
    <w:rsid w:val="00407030"/>
    <w:pPr>
      <w:tabs>
        <w:tab w:val="center" w:pos="4536"/>
        <w:tab w:val="right" w:pos="9072"/>
      </w:tabs>
    </w:pPr>
  </w:style>
  <w:style w:type="character" w:customStyle="1" w:styleId="SubsolCaracter">
    <w:name w:val="Subsol Caracter"/>
    <w:link w:val="Subsol"/>
    <w:uiPriority w:val="99"/>
    <w:rsid w:val="00407030"/>
    <w:rPr>
      <w:rFonts w:ascii="Times New Roman" w:eastAsia="Times New Roman" w:hAnsi="Times New Roman"/>
      <w:sz w:val="24"/>
      <w:szCs w:val="24"/>
      <w:lang w:eastAsia="en-US"/>
    </w:rPr>
  </w:style>
  <w:style w:type="paragraph" w:styleId="Listparagraf">
    <w:name w:val="List Paragraph"/>
    <w:basedOn w:val="Normal"/>
    <w:uiPriority w:val="34"/>
    <w:qFormat/>
    <w:rsid w:val="00FB6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3624</Words>
  <Characters>20658</Characters>
  <Application>Microsoft Office Word</Application>
  <DocSecurity>0</DocSecurity>
  <Lines>172</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Subiectul 1</vt:lpstr>
      <vt:lpstr>Subiectul 1</vt:lpstr>
    </vt:vector>
  </TitlesOfParts>
  <Company/>
  <LinksUpToDate>false</LinksUpToDate>
  <CharactersWithSpaces>24234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Subiectul 1</dc:title>
  <dc:creator>Diana Contras</dc:creator>
  <cp:lastModifiedBy>informatica</cp:lastModifiedBy>
  <cp:revision>5</cp:revision>
  <dcterms:created xsi:type="dcterms:W3CDTF">2024-12-19T07:50:00Z</dcterms:created>
  <dcterms:modified xsi:type="dcterms:W3CDTF">2025-02-14T09:29:00Z</dcterms:modified>
</cp:coreProperties>
</file>